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07020" w14:textId="77777777" w:rsidR="00642EFE" w:rsidRPr="009044F1" w:rsidRDefault="00642EFE" w:rsidP="00240CB2">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123A740A" w14:textId="77777777" w:rsidR="00642EFE" w:rsidRPr="009044F1" w:rsidRDefault="00642EFE" w:rsidP="00240CB2">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240CB2">
        <w:rPr>
          <w:rFonts w:ascii="GHEA Grapalat" w:hAnsi="GHEA Grapalat"/>
          <w:i w:val="0"/>
          <w:sz w:val="24"/>
          <w:szCs w:val="24"/>
        </w:rPr>
        <w:t>ЗАПРОС КОТИРОВОК</w:t>
      </w:r>
    </w:p>
    <w:p w14:paraId="67825323" w14:textId="5FE430D4" w:rsidR="0091042F" w:rsidRPr="00363BFB" w:rsidRDefault="00642EFE" w:rsidP="00240CB2">
      <w:pPr>
        <w:pStyle w:val="BodyTextIndent"/>
        <w:widowControl w:val="0"/>
        <w:spacing w:line="240" w:lineRule="auto"/>
        <w:ind w:firstLine="0"/>
        <w:jc w:val="center"/>
        <w:rPr>
          <w:rFonts w:ascii="GHEA Grapalat" w:hAnsi="GHEA Grapalat"/>
          <w:i w:val="0"/>
          <w:color w:val="000000" w:themeColor="text1"/>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363BFB">
        <w:rPr>
          <w:rFonts w:ascii="GHEA Grapalat" w:hAnsi="GHEA Grapalat"/>
          <w:i w:val="0"/>
          <w:color w:val="000000" w:themeColor="text1"/>
          <w:sz w:val="24"/>
          <w:szCs w:val="24"/>
        </w:rPr>
        <w:t>"</w:t>
      </w:r>
      <w:r w:rsidR="00BA5D10" w:rsidRPr="00363BFB">
        <w:rPr>
          <w:rFonts w:ascii="GHEA Grapalat" w:hAnsi="GHEA Grapalat"/>
          <w:i w:val="0"/>
          <w:color w:val="000000" w:themeColor="text1"/>
          <w:sz w:val="24"/>
          <w:szCs w:val="24"/>
          <w:lang w:val="hy-AM"/>
        </w:rPr>
        <w:t>2</w:t>
      </w:r>
      <w:r w:rsidR="00860E0D" w:rsidRPr="00363BFB">
        <w:rPr>
          <w:rFonts w:ascii="GHEA Grapalat" w:hAnsi="GHEA Grapalat"/>
          <w:i w:val="0"/>
          <w:color w:val="000000" w:themeColor="text1"/>
          <w:sz w:val="24"/>
          <w:szCs w:val="24"/>
          <w:lang w:val="hy-AM"/>
        </w:rPr>
        <w:t>8</w:t>
      </w:r>
      <w:r w:rsidRPr="00363BFB">
        <w:rPr>
          <w:rFonts w:ascii="GHEA Grapalat" w:hAnsi="GHEA Grapalat"/>
          <w:i w:val="0"/>
          <w:color w:val="000000" w:themeColor="text1"/>
          <w:sz w:val="24"/>
          <w:szCs w:val="24"/>
        </w:rPr>
        <w:t>" "</w:t>
      </w:r>
      <w:r w:rsidR="00D91401" w:rsidRPr="00363BFB">
        <w:rPr>
          <w:rFonts w:ascii="GHEA Grapalat" w:hAnsi="GHEA Grapalat"/>
          <w:i w:val="0"/>
          <w:color w:val="000000" w:themeColor="text1"/>
          <w:sz w:val="24"/>
          <w:szCs w:val="24"/>
        </w:rPr>
        <w:t>ноября</w:t>
      </w:r>
      <w:r w:rsidRPr="00363BFB">
        <w:rPr>
          <w:rFonts w:ascii="GHEA Grapalat" w:hAnsi="GHEA Grapalat"/>
          <w:i w:val="0"/>
          <w:color w:val="000000" w:themeColor="text1"/>
          <w:sz w:val="24"/>
          <w:szCs w:val="24"/>
        </w:rPr>
        <w:t>" 20</w:t>
      </w:r>
      <w:r w:rsidR="00A36C54" w:rsidRPr="00363BFB">
        <w:rPr>
          <w:rFonts w:ascii="GHEA Grapalat" w:hAnsi="GHEA Grapalat"/>
          <w:i w:val="0"/>
          <w:color w:val="000000" w:themeColor="text1"/>
          <w:sz w:val="24"/>
          <w:szCs w:val="24"/>
        </w:rPr>
        <w:t>25</w:t>
      </w:r>
      <w:r w:rsidR="00AA7117" w:rsidRPr="00363BFB">
        <w:rPr>
          <w:rFonts w:ascii="GHEA Grapalat" w:hAnsi="GHEA Grapalat"/>
          <w:i w:val="0"/>
          <w:color w:val="000000" w:themeColor="text1"/>
          <w:sz w:val="24"/>
          <w:szCs w:val="24"/>
        </w:rPr>
        <w:t xml:space="preserve"> </w:t>
      </w:r>
      <w:r w:rsidRPr="00363BFB">
        <w:rPr>
          <w:rFonts w:ascii="GHEA Grapalat" w:hAnsi="GHEA Grapalat"/>
          <w:i w:val="0"/>
          <w:color w:val="000000" w:themeColor="text1"/>
          <w:sz w:val="24"/>
          <w:szCs w:val="24"/>
        </w:rPr>
        <w:t>года "</w:t>
      </w:r>
      <w:r w:rsidR="00A36C54" w:rsidRPr="00363BFB">
        <w:rPr>
          <w:rFonts w:ascii="GHEA Grapalat" w:hAnsi="GHEA Grapalat"/>
          <w:i w:val="0"/>
          <w:color w:val="000000" w:themeColor="text1"/>
          <w:sz w:val="24"/>
          <w:szCs w:val="24"/>
        </w:rPr>
        <w:t xml:space="preserve"> N2</w:t>
      </w:r>
      <w:r w:rsidRPr="00363BFB">
        <w:rPr>
          <w:rFonts w:ascii="GHEA Grapalat" w:hAnsi="GHEA Grapalat"/>
          <w:i w:val="0"/>
          <w:color w:val="000000" w:themeColor="text1"/>
          <w:sz w:val="24"/>
          <w:szCs w:val="24"/>
        </w:rPr>
        <w:t xml:space="preserve">" </w:t>
      </w:r>
    </w:p>
    <w:p w14:paraId="0DBC45B4" w14:textId="6CD374D3" w:rsidR="0091042F" w:rsidRPr="00363BFB" w:rsidRDefault="0006703E" w:rsidP="00240CB2">
      <w:pPr>
        <w:pStyle w:val="BodyTextIndent"/>
        <w:widowControl w:val="0"/>
        <w:spacing w:line="240" w:lineRule="auto"/>
        <w:ind w:firstLine="0"/>
        <w:jc w:val="center"/>
        <w:rPr>
          <w:rFonts w:ascii="GHEA Grapalat" w:hAnsi="GHEA Grapalat"/>
          <w:i w:val="0"/>
          <w:color w:val="000000" w:themeColor="text1"/>
          <w:sz w:val="24"/>
          <w:szCs w:val="24"/>
        </w:rPr>
      </w:pPr>
      <w:r w:rsidRPr="00363BFB">
        <w:rPr>
          <w:rFonts w:ascii="GHEA Grapalat" w:hAnsi="GHEA Grapalat"/>
          <w:i w:val="0"/>
          <w:color w:val="000000" w:themeColor="text1"/>
          <w:sz w:val="24"/>
          <w:szCs w:val="24"/>
        </w:rPr>
        <w:t xml:space="preserve">Код </w:t>
      </w:r>
      <w:r w:rsidR="00417E48" w:rsidRPr="00363BFB">
        <w:rPr>
          <w:rFonts w:ascii="GHEA Grapalat" w:hAnsi="GHEA Grapalat"/>
          <w:i w:val="0"/>
          <w:color w:val="000000" w:themeColor="text1"/>
          <w:sz w:val="24"/>
          <w:szCs w:val="24"/>
        </w:rPr>
        <w:t>процедуры</w:t>
      </w:r>
      <w:r w:rsidRPr="00363BFB">
        <w:rPr>
          <w:rFonts w:ascii="GHEA Grapalat" w:hAnsi="GHEA Grapalat"/>
          <w:i w:val="0"/>
          <w:color w:val="000000" w:themeColor="text1"/>
          <w:sz w:val="24"/>
          <w:szCs w:val="24"/>
        </w:rPr>
        <w:t xml:space="preserve"> </w:t>
      </w:r>
      <w:r w:rsidR="0078018C" w:rsidRPr="00363BFB">
        <w:rPr>
          <w:rFonts w:ascii="GHEA Grapalat" w:hAnsi="GHEA Grapalat"/>
          <w:b/>
          <w:i w:val="0"/>
          <w:color w:val="000000" w:themeColor="text1"/>
          <w:sz w:val="24"/>
          <w:szCs w:val="24"/>
        </w:rPr>
        <w:t>TXUE-GHAPDzB-</w:t>
      </w:r>
      <w:r w:rsidR="0078018C" w:rsidRPr="00363BFB">
        <w:rPr>
          <w:rFonts w:ascii="GHEA Grapalat" w:hAnsi="GHEA Grapalat"/>
          <w:b/>
          <w:i w:val="0"/>
          <w:color w:val="000000" w:themeColor="text1"/>
          <w:lang w:val="af-ZA"/>
        </w:rPr>
        <w:t>26/1</w:t>
      </w:r>
    </w:p>
    <w:p w14:paraId="0ACAB1A8" w14:textId="77777777" w:rsidR="0091042F" w:rsidRPr="009044F1" w:rsidRDefault="0091042F" w:rsidP="00240CB2">
      <w:pPr>
        <w:pStyle w:val="BodyTextIndent"/>
        <w:widowControl w:val="0"/>
        <w:spacing w:line="240" w:lineRule="auto"/>
        <w:rPr>
          <w:rFonts w:ascii="GHEA Grapalat" w:hAnsi="GHEA Grapalat"/>
          <w:i w:val="0"/>
          <w:sz w:val="24"/>
          <w:szCs w:val="24"/>
        </w:rPr>
      </w:pPr>
    </w:p>
    <w:p w14:paraId="1D0E3467" w14:textId="1B03C13A" w:rsidR="00642EFE" w:rsidRPr="00A36C54" w:rsidRDefault="00642EFE" w:rsidP="00A153E4">
      <w:pPr>
        <w:pStyle w:val="BodyTextIndent"/>
        <w:widowControl w:val="0"/>
        <w:spacing w:line="240" w:lineRule="auto"/>
        <w:ind w:left="-540" w:firstLine="709"/>
        <w:rPr>
          <w:rFonts w:ascii="GHEA Grapalat" w:hAnsi="GHEA Grapalat"/>
          <w:i w:val="0"/>
          <w:sz w:val="16"/>
          <w:szCs w:val="16"/>
        </w:rPr>
      </w:pPr>
      <w:r w:rsidRPr="009044F1">
        <w:rPr>
          <w:rFonts w:ascii="GHEA Grapalat" w:hAnsi="GHEA Grapalat"/>
          <w:i w:val="0"/>
          <w:sz w:val="24"/>
          <w:szCs w:val="24"/>
        </w:rPr>
        <w:t xml:space="preserve">Заказчик </w:t>
      </w:r>
      <w:r w:rsidR="00A36C54">
        <w:rPr>
          <w:rFonts w:ascii="GHEA Grapalat" w:hAnsi="GHEA Grapalat"/>
          <w:b/>
          <w:i w:val="0"/>
          <w:sz w:val="24"/>
          <w:szCs w:val="24"/>
        </w:rPr>
        <w:t>ГНКО</w:t>
      </w:r>
      <w:r w:rsidR="00A36C54" w:rsidRPr="00601B1E">
        <w:rPr>
          <w:rFonts w:ascii="GHEA Grapalat" w:hAnsi="GHEA Grapalat"/>
          <w:b/>
          <w:i w:val="0"/>
          <w:sz w:val="24"/>
          <w:szCs w:val="24"/>
        </w:rPr>
        <w:t xml:space="preserve"> </w:t>
      </w:r>
      <w:r w:rsidR="00A36C54" w:rsidRPr="00303A99">
        <w:rPr>
          <w:rFonts w:ascii="GHEA Grapalat" w:hAnsi="GHEA Grapalat"/>
          <w:b/>
          <w:i w:val="0"/>
          <w:sz w:val="24"/>
          <w:szCs w:val="24"/>
        </w:rPr>
        <w:t>“</w:t>
      </w:r>
      <w:r w:rsidR="0078018C" w:rsidRPr="0078018C">
        <w:rPr>
          <w:rFonts w:ascii="GHEA Grapalat" w:hAnsi="GHEA Grapalat"/>
          <w:b/>
          <w:i w:val="0"/>
          <w:sz w:val="24"/>
          <w:szCs w:val="24"/>
        </w:rPr>
        <w:t xml:space="preserve"> </w:t>
      </w:r>
      <w:r w:rsidR="0078018C" w:rsidRPr="000164C6">
        <w:rPr>
          <w:rFonts w:ascii="GHEA Grapalat" w:hAnsi="GHEA Grapalat"/>
          <w:b/>
          <w:i w:val="0"/>
          <w:sz w:val="24"/>
          <w:szCs w:val="24"/>
        </w:rPr>
        <w:t>ЕРЕВАНСКАЯ СПЕЦИАЛЬНАЯ ШКОЛА № 14 ДЛЯ ДЕТЕЙ С НАРУШЕНИЯМИ ЗРЕНИЯ ИМЕНИ НИКОГАЙОСА ТИГРАНЯНА</w:t>
      </w:r>
      <w:r w:rsidR="0078018C" w:rsidRPr="00303A99">
        <w:rPr>
          <w:rFonts w:ascii="GHEA Grapalat" w:hAnsi="GHEA Grapalat"/>
          <w:b/>
          <w:i w:val="0"/>
          <w:sz w:val="24"/>
          <w:szCs w:val="24"/>
        </w:rPr>
        <w:t xml:space="preserve"> </w:t>
      </w:r>
      <w:r w:rsidR="00A36C54" w:rsidRPr="00303A99">
        <w:rPr>
          <w:rFonts w:ascii="GHEA Grapalat" w:hAnsi="GHEA Grapalat"/>
          <w:b/>
          <w:i w:val="0"/>
          <w:sz w:val="24"/>
          <w:szCs w:val="24"/>
        </w:rPr>
        <w:t>”</w:t>
      </w:r>
      <w:r w:rsidRPr="009044F1">
        <w:rPr>
          <w:rFonts w:ascii="GHEA Grapalat" w:hAnsi="GHEA Grapalat"/>
          <w:i w:val="0"/>
          <w:sz w:val="24"/>
          <w:szCs w:val="24"/>
        </w:rPr>
        <w:t>, находящийся по адресу:</w:t>
      </w:r>
      <w:r w:rsidR="00A36C54">
        <w:rPr>
          <w:rFonts w:ascii="GHEA Grapalat" w:hAnsi="GHEA Grapalat"/>
          <w:i w:val="0"/>
          <w:sz w:val="24"/>
          <w:szCs w:val="24"/>
          <w:lang w:val="hy-AM"/>
        </w:rPr>
        <w:t xml:space="preserve"> </w:t>
      </w:r>
      <w:r w:rsidR="0075269F">
        <w:rPr>
          <w:rFonts w:ascii="GHEA Grapalat" w:hAnsi="GHEA Grapalat"/>
          <w:b/>
          <w:i w:val="0"/>
          <w:sz w:val="24"/>
          <w:szCs w:val="24"/>
        </w:rPr>
        <w:t xml:space="preserve">РА, г. Ереван, </w:t>
      </w:r>
      <w:r w:rsidR="0078018C" w:rsidRPr="000164C6">
        <w:rPr>
          <w:rFonts w:ascii="GHEA Grapalat" w:hAnsi="GHEA Grapalat"/>
          <w:i w:val="0"/>
          <w:sz w:val="24"/>
          <w:szCs w:val="24"/>
        </w:rPr>
        <w:t xml:space="preserve">, Мамиконянц 31  </w:t>
      </w:r>
      <w:r w:rsidRPr="007B0562">
        <w:rPr>
          <w:rFonts w:ascii="GHEA Grapalat" w:hAnsi="GHEA Grapalat"/>
          <w:i w:val="0"/>
          <w:sz w:val="24"/>
          <w:szCs w:val="24"/>
        </w:rPr>
        <w:t xml:space="preserve">объявляет </w:t>
      </w:r>
      <w:r w:rsidR="00A36C54">
        <w:rPr>
          <w:rFonts w:ascii="GHEA Grapalat" w:hAnsi="GHEA Grapalat"/>
          <w:i w:val="0"/>
          <w:sz w:val="24"/>
          <w:szCs w:val="24"/>
        </w:rPr>
        <w:t>запрос котировок</w:t>
      </w:r>
      <w:r w:rsidR="0075269F" w:rsidRPr="0075269F">
        <w:rPr>
          <w:rFonts w:ascii="GHEA Grapalat" w:hAnsi="GHEA Grapalat"/>
          <w:b/>
          <w:i w:val="0"/>
          <w:sz w:val="22"/>
          <w:szCs w:val="22"/>
        </w:rPr>
        <w:t xml:space="preserve"> </w:t>
      </w:r>
      <w:r w:rsidR="0075269F" w:rsidRPr="002E5127">
        <w:rPr>
          <w:rFonts w:ascii="GHEA Grapalat" w:hAnsi="GHEA Grapalat"/>
          <w:b/>
          <w:i w:val="0"/>
          <w:sz w:val="22"/>
          <w:szCs w:val="22"/>
        </w:rPr>
        <w:t>на основании пункта 2 части 6 статьи 15 Закона РА «О закупках»</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14:paraId="44FD1A00" w14:textId="77777777" w:rsidR="00782D60" w:rsidRPr="00782D60" w:rsidRDefault="00A20B69" w:rsidP="00A153E4">
      <w:pPr>
        <w:pStyle w:val="BodyTextIndent"/>
        <w:widowControl w:val="0"/>
        <w:spacing w:line="240" w:lineRule="auto"/>
        <w:ind w:left="-540"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3CDB4FE3" w14:textId="77777777" w:rsidR="00341A74" w:rsidRPr="003A1EBB" w:rsidRDefault="0075269F" w:rsidP="00A153E4">
      <w:pPr>
        <w:pStyle w:val="BodyTextIndent"/>
        <w:widowControl w:val="0"/>
        <w:spacing w:line="240" w:lineRule="auto"/>
        <w:ind w:left="-540" w:firstLine="0"/>
        <w:rPr>
          <w:rFonts w:ascii="GHEA Grapalat" w:hAnsi="GHEA Grapalat"/>
          <w:i w:val="0"/>
          <w:sz w:val="24"/>
          <w:szCs w:val="24"/>
        </w:rPr>
      </w:pPr>
      <w:r>
        <w:rPr>
          <w:rFonts w:ascii="GHEA Grapalat" w:hAnsi="GHEA Grapalat"/>
          <w:b/>
          <w:i w:val="0"/>
          <w:sz w:val="24"/>
          <w:szCs w:val="24"/>
        </w:rPr>
        <w:t>еда</w:t>
      </w:r>
      <w:r w:rsidR="00782D60">
        <w:rPr>
          <w:rFonts w:ascii="GHEA Grapalat" w:hAnsi="GHEA Grapalat"/>
          <w:i w:val="0"/>
          <w:sz w:val="24"/>
          <w:szCs w:val="24"/>
        </w:rPr>
        <w:t xml:space="preserve"> (далее — договор).</w:t>
      </w:r>
    </w:p>
    <w:p w14:paraId="449481CB" w14:textId="77777777" w:rsidR="00357D48" w:rsidRPr="009044F1" w:rsidRDefault="00A20B69" w:rsidP="00A153E4">
      <w:pPr>
        <w:pStyle w:val="BodyTextIndent"/>
        <w:widowControl w:val="0"/>
        <w:spacing w:line="240" w:lineRule="auto"/>
        <w:ind w:left="-540"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104429C8" w14:textId="77777777" w:rsidR="001E6506" w:rsidRPr="00F677F1" w:rsidRDefault="00052084" w:rsidP="00A153E4">
      <w:pPr>
        <w:pStyle w:val="BodyTextIndent"/>
        <w:widowControl w:val="0"/>
        <w:spacing w:line="240" w:lineRule="auto"/>
        <w:ind w:left="-540"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220399C0" w14:textId="77777777" w:rsidR="00357D48" w:rsidRPr="003F762C" w:rsidRDefault="00EE73A8" w:rsidP="00A153E4">
      <w:pPr>
        <w:pStyle w:val="BodyTextIndent"/>
        <w:widowControl w:val="0"/>
        <w:spacing w:line="240" w:lineRule="auto"/>
        <w:ind w:left="-540"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7F2E2826" w14:textId="77777777" w:rsidR="0067579A" w:rsidRPr="00D5443D" w:rsidRDefault="00357D48" w:rsidP="00A153E4">
      <w:pPr>
        <w:pStyle w:val="BodyTextIndent"/>
        <w:widowControl w:val="0"/>
        <w:spacing w:line="240" w:lineRule="auto"/>
        <w:ind w:left="-540"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8C72BFF" w14:textId="06BA1023" w:rsidR="003F6ED1" w:rsidRPr="00A36C54" w:rsidRDefault="003F6ED1" w:rsidP="00A153E4">
      <w:pPr>
        <w:pStyle w:val="BodyTextIndent"/>
        <w:widowControl w:val="0"/>
        <w:spacing w:line="240" w:lineRule="auto"/>
        <w:ind w:left="-540"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A36C54">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00A36C54">
        <w:rPr>
          <w:rFonts w:ascii="GHEA Grapalat" w:hAnsi="GHEA Grapalat"/>
          <w:i w:val="0"/>
          <w:spacing w:val="6"/>
          <w:sz w:val="24"/>
          <w:szCs w:val="24"/>
          <w:lang w:val="hy-AM"/>
        </w:rPr>
        <w:t xml:space="preserve"> </w:t>
      </w:r>
      <w:r w:rsidR="0075269F">
        <w:rPr>
          <w:rFonts w:ascii="GHEA Grapalat" w:hAnsi="GHEA Grapalat"/>
          <w:i w:val="0"/>
          <w:sz w:val="24"/>
          <w:szCs w:val="24"/>
        </w:rPr>
        <w:t>РА, г. Ереван, Норки Айгинер ул., Дом 193</w:t>
      </w:r>
      <w:r w:rsidR="00A36C54" w:rsidRPr="00A36C54">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75269F">
        <w:rPr>
          <w:rFonts w:ascii="GHEA Grapalat" w:hAnsi="GHEA Grapalat"/>
          <w:i w:val="0"/>
          <w:sz w:val="24"/>
          <w:szCs w:val="24"/>
        </w:rPr>
        <w:t>1</w:t>
      </w:r>
      <w:r w:rsidR="00363BFB">
        <w:rPr>
          <w:rFonts w:ascii="GHEA Grapalat" w:hAnsi="GHEA Grapalat"/>
          <w:i w:val="0"/>
          <w:sz w:val="24"/>
          <w:szCs w:val="24"/>
          <w:lang w:val="hy-AM"/>
        </w:rPr>
        <w:t>3</w:t>
      </w:r>
      <w:r w:rsidR="0075269F">
        <w:rPr>
          <w:rFonts w:ascii="GHEA Grapalat" w:hAnsi="GHEA Grapalat"/>
          <w:i w:val="0"/>
          <w:sz w:val="24"/>
          <w:szCs w:val="24"/>
        </w:rPr>
        <w:t>:00</w:t>
      </w:r>
      <w:r w:rsidR="00A36C54" w:rsidRPr="00A36C54">
        <w:rPr>
          <w:rFonts w:ascii="GHEA Grapalat" w:hAnsi="GHEA Grapalat"/>
          <w:i w:val="0"/>
          <w:sz w:val="24"/>
          <w:szCs w:val="24"/>
        </w:rPr>
        <w:t xml:space="preserve"> часов 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7BEFA894" w14:textId="45E0A6E0" w:rsidR="003F6ED1" w:rsidRPr="00363BFB" w:rsidRDefault="004F12C9" w:rsidP="00A153E4">
      <w:pPr>
        <w:pStyle w:val="BodyTextIndent"/>
        <w:widowControl w:val="0"/>
        <w:spacing w:line="240" w:lineRule="auto"/>
        <w:ind w:left="-540" w:firstLine="709"/>
        <w:rPr>
          <w:rFonts w:ascii="GHEA Grapalat" w:hAnsi="GHEA Grapalat"/>
          <w:b/>
          <w:i w:val="0"/>
          <w:color w:val="000000" w:themeColor="text1"/>
          <w:sz w:val="24"/>
          <w:szCs w:val="24"/>
        </w:rPr>
      </w:pPr>
      <w:r w:rsidRPr="00363BFB">
        <w:rPr>
          <w:rFonts w:ascii="GHEA Grapalat" w:hAnsi="GHEA Grapalat"/>
          <w:b/>
          <w:i w:val="0"/>
          <w:color w:val="000000" w:themeColor="text1"/>
          <w:sz w:val="24"/>
          <w:szCs w:val="24"/>
        </w:rPr>
        <w:t xml:space="preserve">Вскрытие заявок будет проводиться по адресу </w:t>
      </w:r>
      <w:r w:rsidR="0075269F" w:rsidRPr="00363BFB">
        <w:rPr>
          <w:rFonts w:ascii="GHEA Grapalat" w:hAnsi="GHEA Grapalat"/>
          <w:b/>
          <w:i w:val="0"/>
          <w:color w:val="000000" w:themeColor="text1"/>
          <w:sz w:val="24"/>
          <w:szCs w:val="24"/>
        </w:rPr>
        <w:t xml:space="preserve">РА, г. Ереван, </w:t>
      </w:r>
      <w:r w:rsidR="006B3E52" w:rsidRPr="00363BFB">
        <w:rPr>
          <w:rFonts w:ascii="GHEA Grapalat" w:hAnsi="GHEA Grapalat"/>
          <w:b/>
          <w:i w:val="0"/>
          <w:color w:val="000000" w:themeColor="text1"/>
          <w:sz w:val="24"/>
          <w:szCs w:val="24"/>
        </w:rPr>
        <w:t>Мамиконянц 31</w:t>
      </w:r>
      <w:r w:rsidRPr="00363BFB">
        <w:rPr>
          <w:rFonts w:ascii="GHEA Grapalat" w:hAnsi="GHEA Grapalat"/>
          <w:b/>
          <w:i w:val="0"/>
          <w:color w:val="000000" w:themeColor="text1"/>
          <w:sz w:val="24"/>
          <w:szCs w:val="24"/>
        </w:rPr>
        <w:t xml:space="preserve">, в </w:t>
      </w:r>
      <w:r w:rsidR="0075269F" w:rsidRPr="00363BFB">
        <w:rPr>
          <w:rFonts w:ascii="GHEA Grapalat" w:hAnsi="GHEA Grapalat"/>
          <w:b/>
          <w:i w:val="0"/>
          <w:color w:val="000000" w:themeColor="text1"/>
          <w:sz w:val="24"/>
          <w:szCs w:val="24"/>
        </w:rPr>
        <w:t>1</w:t>
      </w:r>
      <w:r w:rsidR="00860E0D" w:rsidRPr="00363BFB">
        <w:rPr>
          <w:rFonts w:ascii="GHEA Grapalat" w:hAnsi="GHEA Grapalat"/>
          <w:b/>
          <w:i w:val="0"/>
          <w:color w:val="000000" w:themeColor="text1"/>
          <w:sz w:val="24"/>
          <w:szCs w:val="24"/>
          <w:lang w:val="hy-AM"/>
        </w:rPr>
        <w:t>3</w:t>
      </w:r>
      <w:r w:rsidR="0075269F" w:rsidRPr="00363BFB">
        <w:rPr>
          <w:rFonts w:ascii="GHEA Grapalat" w:hAnsi="GHEA Grapalat"/>
          <w:b/>
          <w:i w:val="0"/>
          <w:color w:val="000000" w:themeColor="text1"/>
          <w:sz w:val="24"/>
          <w:szCs w:val="24"/>
        </w:rPr>
        <w:t>:00</w:t>
      </w:r>
      <w:r w:rsidRPr="00363BFB">
        <w:rPr>
          <w:rFonts w:ascii="GHEA Grapalat" w:hAnsi="GHEA Grapalat"/>
          <w:b/>
          <w:i w:val="0"/>
          <w:color w:val="000000" w:themeColor="text1"/>
          <w:sz w:val="24"/>
          <w:szCs w:val="24"/>
        </w:rPr>
        <w:t xml:space="preserve"> часов </w:t>
      </w:r>
      <w:r w:rsidR="0075269F" w:rsidRPr="00363BFB">
        <w:rPr>
          <w:rFonts w:ascii="GHEA Grapalat" w:hAnsi="GHEA Grapalat"/>
          <w:b/>
          <w:i w:val="0"/>
          <w:color w:val="000000" w:themeColor="text1"/>
          <w:sz w:val="24"/>
          <w:szCs w:val="24"/>
          <w:lang w:val="hy-AM"/>
        </w:rPr>
        <w:t>0</w:t>
      </w:r>
      <w:r w:rsidR="00860E0D" w:rsidRPr="00363BFB">
        <w:rPr>
          <w:rFonts w:ascii="GHEA Grapalat" w:hAnsi="GHEA Grapalat"/>
          <w:b/>
          <w:i w:val="0"/>
          <w:color w:val="000000" w:themeColor="text1"/>
          <w:sz w:val="24"/>
          <w:szCs w:val="24"/>
          <w:lang w:val="hy-AM"/>
        </w:rPr>
        <w:t>5</w:t>
      </w:r>
      <w:r w:rsidRPr="00363BFB">
        <w:rPr>
          <w:rFonts w:ascii="GHEA Grapalat" w:hAnsi="GHEA Grapalat"/>
          <w:b/>
          <w:i w:val="0"/>
          <w:color w:val="000000" w:themeColor="text1"/>
          <w:sz w:val="24"/>
          <w:szCs w:val="24"/>
        </w:rPr>
        <w:t xml:space="preserve"> </w:t>
      </w:r>
      <w:r w:rsidR="0075269F" w:rsidRPr="00363BFB">
        <w:rPr>
          <w:rFonts w:ascii="GHEA Grapalat" w:hAnsi="GHEA Grapalat"/>
          <w:b/>
          <w:i w:val="0"/>
          <w:color w:val="000000" w:themeColor="text1"/>
          <w:sz w:val="24"/>
          <w:szCs w:val="24"/>
        </w:rPr>
        <w:t>декабря</w:t>
      </w:r>
      <w:r w:rsidRPr="00363BFB">
        <w:rPr>
          <w:rFonts w:ascii="GHEA Grapalat" w:hAnsi="GHEA Grapalat"/>
          <w:b/>
          <w:i w:val="0"/>
          <w:color w:val="000000" w:themeColor="text1"/>
          <w:sz w:val="24"/>
          <w:szCs w:val="24"/>
        </w:rPr>
        <w:t xml:space="preserve"> 2025 г.</w:t>
      </w:r>
    </w:p>
    <w:p w14:paraId="342338E4" w14:textId="77777777" w:rsidR="002C09AA" w:rsidRPr="001B32D9" w:rsidRDefault="002C09AA" w:rsidP="00A153E4">
      <w:pPr>
        <w:pStyle w:val="BodyTextIndent"/>
        <w:widowControl w:val="0"/>
        <w:spacing w:line="240" w:lineRule="auto"/>
        <w:ind w:left="-540"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464A57DF" w14:textId="075BA626" w:rsidR="0075269F" w:rsidRPr="00303A99" w:rsidRDefault="004F12C9" w:rsidP="0075269F">
      <w:pPr>
        <w:pStyle w:val="BodyTextIndent"/>
        <w:widowControl w:val="0"/>
        <w:spacing w:line="240" w:lineRule="auto"/>
        <w:ind w:left="-630" w:right="-740" w:firstLine="567"/>
        <w:rPr>
          <w:rFonts w:ascii="GHEA Grapalat" w:hAnsi="GHEA Grapalat"/>
          <w:i w:val="0"/>
          <w:sz w:val="24"/>
          <w:szCs w:val="24"/>
        </w:rPr>
      </w:pPr>
      <w:r w:rsidRPr="00303A99">
        <w:rPr>
          <w:rFonts w:ascii="GHEA Grapalat" w:hAnsi="GHEA Grapalat"/>
          <w:i w:val="0"/>
          <w:sz w:val="24"/>
          <w:szCs w:val="24"/>
        </w:rPr>
        <w:t>Для получения дополнительной информации, связанной с настоящим</w:t>
      </w:r>
      <w:r w:rsidRPr="004F12C9">
        <w:rPr>
          <w:rFonts w:ascii="Calibri" w:hAnsi="Calibri" w:cs="Calibri"/>
          <w:i w:val="0"/>
          <w:sz w:val="24"/>
          <w:szCs w:val="24"/>
        </w:rPr>
        <w:t> </w:t>
      </w:r>
      <w:r w:rsidRPr="00303A99">
        <w:rPr>
          <w:rFonts w:ascii="GHEA Grapalat" w:hAnsi="GHEA Grapalat"/>
          <w:i w:val="0"/>
          <w:sz w:val="24"/>
          <w:szCs w:val="24"/>
        </w:rPr>
        <w:t xml:space="preserve">объявлением, можете обратиться к секретарю Оценочной комиссии </w:t>
      </w:r>
      <w:r w:rsidR="008625A1">
        <w:rPr>
          <w:rFonts w:ascii="GHEA Grapalat" w:hAnsi="GHEA Grapalat"/>
          <w:i w:val="0"/>
          <w:sz w:val="24"/>
          <w:szCs w:val="24"/>
          <w:lang w:val="hy-AM"/>
        </w:rPr>
        <w:t>Н</w:t>
      </w:r>
      <w:r w:rsidR="0075269F">
        <w:rPr>
          <w:rFonts w:ascii="GHEA Grapalat" w:hAnsi="GHEA Grapalat"/>
          <w:i w:val="0"/>
          <w:sz w:val="24"/>
          <w:szCs w:val="24"/>
        </w:rPr>
        <w:t xml:space="preserve">. </w:t>
      </w:r>
      <w:r w:rsidR="008625A1">
        <w:rPr>
          <w:rFonts w:ascii="GHEA Grapalat" w:hAnsi="GHEA Grapalat"/>
          <w:i w:val="0"/>
          <w:sz w:val="24"/>
          <w:szCs w:val="24"/>
          <w:lang w:val="hy-AM"/>
        </w:rPr>
        <w:t>Казар</w:t>
      </w:r>
      <w:r w:rsidR="0075269F">
        <w:rPr>
          <w:rFonts w:ascii="GHEA Grapalat" w:hAnsi="GHEA Grapalat"/>
          <w:i w:val="0"/>
          <w:sz w:val="24"/>
          <w:szCs w:val="24"/>
        </w:rPr>
        <w:t>ян</w:t>
      </w:r>
      <w:r w:rsidR="0075269F" w:rsidRPr="00303A99">
        <w:rPr>
          <w:rFonts w:ascii="GHEA Grapalat" w:hAnsi="GHEA Grapalat"/>
          <w:i w:val="0"/>
          <w:sz w:val="24"/>
          <w:szCs w:val="24"/>
        </w:rPr>
        <w:t>.</w:t>
      </w:r>
    </w:p>
    <w:p w14:paraId="2D19E612" w14:textId="77777777" w:rsidR="0075269F" w:rsidRPr="00303A99" w:rsidRDefault="0075269F" w:rsidP="0075269F">
      <w:pPr>
        <w:pStyle w:val="BodyTextIndent"/>
        <w:widowControl w:val="0"/>
        <w:spacing w:line="240" w:lineRule="auto"/>
        <w:ind w:left="-630" w:right="-740" w:firstLine="567"/>
        <w:rPr>
          <w:rFonts w:ascii="GHEA Grapalat" w:hAnsi="GHEA Grapalat"/>
          <w:i w:val="0"/>
          <w:sz w:val="24"/>
          <w:szCs w:val="24"/>
        </w:rPr>
      </w:pPr>
    </w:p>
    <w:p w14:paraId="559C1522" w14:textId="27C10B00" w:rsidR="0075269F" w:rsidRPr="00303A99" w:rsidRDefault="0075269F" w:rsidP="0075269F">
      <w:pPr>
        <w:pStyle w:val="BodyTextIndent"/>
        <w:widowControl w:val="0"/>
        <w:spacing w:line="240" w:lineRule="auto"/>
        <w:ind w:left="-630" w:right="-740" w:firstLine="0"/>
        <w:rPr>
          <w:rFonts w:ascii="GHEA Grapalat" w:hAnsi="GHEA Grapalat"/>
          <w:i w:val="0"/>
          <w:sz w:val="24"/>
          <w:szCs w:val="24"/>
        </w:rPr>
      </w:pPr>
      <w:r w:rsidRPr="00303A99">
        <w:rPr>
          <w:rFonts w:ascii="GHEA Grapalat" w:hAnsi="GHEA Grapalat"/>
          <w:i w:val="0"/>
          <w:sz w:val="24"/>
          <w:szCs w:val="24"/>
        </w:rPr>
        <w:t>Телефон</w:t>
      </w:r>
      <w:r w:rsidRPr="005413A4">
        <w:rPr>
          <w:rFonts w:ascii="GHEA Grapalat" w:hAnsi="GHEA Grapalat"/>
          <w:i w:val="0"/>
          <w:sz w:val="24"/>
          <w:szCs w:val="24"/>
        </w:rPr>
        <w:t>:</w:t>
      </w:r>
      <w:r w:rsidRPr="00303A99">
        <w:rPr>
          <w:rFonts w:ascii="GHEA Grapalat" w:hAnsi="GHEA Grapalat"/>
          <w:i w:val="0"/>
          <w:sz w:val="24"/>
          <w:szCs w:val="24"/>
        </w:rPr>
        <w:t xml:space="preserve"> </w:t>
      </w:r>
      <w:r w:rsidR="006B3E52" w:rsidRPr="000164C6">
        <w:rPr>
          <w:rFonts w:ascii="GHEA Grapalat" w:hAnsi="GHEA Grapalat"/>
          <w:i w:val="0"/>
          <w:sz w:val="24"/>
          <w:szCs w:val="24"/>
        </w:rPr>
        <w:t>077 007507</w:t>
      </w:r>
    </w:p>
    <w:p w14:paraId="0A9FCD8D" w14:textId="77777777" w:rsidR="006B3E52" w:rsidRPr="000164C6" w:rsidRDefault="0075269F" w:rsidP="006B3E52">
      <w:pPr>
        <w:pStyle w:val="BodyTextIndent"/>
        <w:widowControl w:val="0"/>
        <w:spacing w:line="240" w:lineRule="auto"/>
        <w:ind w:left="-630" w:right="-740" w:firstLine="0"/>
        <w:rPr>
          <w:rFonts w:ascii="GHEA Grapalat" w:hAnsi="GHEA Grapalat"/>
          <w:i w:val="0"/>
          <w:sz w:val="24"/>
          <w:szCs w:val="24"/>
          <w:lang w:val="hy-AM"/>
        </w:rPr>
      </w:pPr>
      <w:r w:rsidRPr="00303A99">
        <w:rPr>
          <w:rFonts w:ascii="GHEA Grapalat" w:hAnsi="GHEA Grapalat"/>
          <w:i w:val="0"/>
          <w:sz w:val="24"/>
          <w:szCs w:val="24"/>
        </w:rPr>
        <w:t>Электронная почта</w:t>
      </w:r>
      <w:r w:rsidRPr="005413A4">
        <w:rPr>
          <w:rFonts w:ascii="GHEA Grapalat" w:hAnsi="GHEA Grapalat"/>
          <w:i w:val="0"/>
          <w:sz w:val="24"/>
          <w:szCs w:val="24"/>
        </w:rPr>
        <w:t>:</w:t>
      </w:r>
      <w:r w:rsidRPr="00303A99">
        <w:rPr>
          <w:rFonts w:ascii="GHEA Grapalat" w:hAnsi="GHEA Grapalat"/>
          <w:i w:val="0"/>
          <w:sz w:val="24"/>
          <w:szCs w:val="24"/>
        </w:rPr>
        <w:t xml:space="preserve"> </w:t>
      </w:r>
      <w:r w:rsidR="006B3E52" w:rsidRPr="000164C6">
        <w:rPr>
          <w:rFonts w:ascii="GHEA Grapalat" w:hAnsi="GHEA Grapalat"/>
          <w:i w:val="0"/>
          <w:sz w:val="24"/>
          <w:szCs w:val="24"/>
          <w:lang w:val="hy-AM"/>
        </w:rPr>
        <w:t>noraghazaryan27@gmail.com</w:t>
      </w:r>
    </w:p>
    <w:p w14:paraId="38FCEBB0" w14:textId="2F9D4575" w:rsidR="0075269F" w:rsidRPr="006B3E52" w:rsidRDefault="0075269F" w:rsidP="006B3E52">
      <w:pPr>
        <w:pStyle w:val="BodyTextIndent"/>
        <w:widowControl w:val="0"/>
        <w:spacing w:line="240" w:lineRule="auto"/>
        <w:ind w:left="-630" w:right="-740" w:firstLine="0"/>
        <w:rPr>
          <w:rFonts w:ascii="GHEA Grapalat" w:hAnsi="GHEA Grapalat"/>
          <w:i w:val="0"/>
          <w:sz w:val="24"/>
          <w:szCs w:val="24"/>
          <w:lang w:val="hy-AM"/>
        </w:rPr>
      </w:pPr>
    </w:p>
    <w:p w14:paraId="59EA994D" w14:textId="1B46D941" w:rsidR="0075269F" w:rsidRPr="007150FA" w:rsidRDefault="0075269F" w:rsidP="0075269F">
      <w:pPr>
        <w:pStyle w:val="BodyTextIndent"/>
        <w:widowControl w:val="0"/>
        <w:spacing w:line="240" w:lineRule="auto"/>
        <w:ind w:left="-630" w:right="-740" w:firstLine="567"/>
        <w:jc w:val="left"/>
        <w:rPr>
          <w:rFonts w:ascii="GHEA Grapalat" w:hAnsi="GHEA Grapalat"/>
          <w:i w:val="0"/>
          <w:sz w:val="24"/>
          <w:szCs w:val="24"/>
        </w:rPr>
      </w:pPr>
      <w:r w:rsidRPr="00303A99">
        <w:rPr>
          <w:rFonts w:ascii="GHEA Grapalat" w:hAnsi="GHEA Grapalat"/>
          <w:i w:val="0"/>
          <w:sz w:val="24"/>
          <w:szCs w:val="24"/>
        </w:rPr>
        <w:t xml:space="preserve">Заказчик </w:t>
      </w:r>
      <w:r>
        <w:rPr>
          <w:rFonts w:ascii="GHEA Grapalat" w:hAnsi="GHEA Grapalat"/>
          <w:i w:val="0"/>
          <w:sz w:val="24"/>
          <w:szCs w:val="24"/>
        </w:rPr>
        <w:t>ГНКО</w:t>
      </w:r>
      <w:r w:rsidRPr="007150FA">
        <w:rPr>
          <w:rFonts w:ascii="GHEA Grapalat" w:hAnsi="GHEA Grapalat"/>
          <w:i w:val="0"/>
          <w:sz w:val="24"/>
          <w:szCs w:val="24"/>
        </w:rPr>
        <w:t xml:space="preserve"> “</w:t>
      </w:r>
      <w:r w:rsidR="006B3E52" w:rsidRPr="006B3E52">
        <w:rPr>
          <w:rFonts w:ascii="GHEA Grapalat" w:hAnsi="GHEA Grapalat"/>
          <w:i w:val="0"/>
          <w:sz w:val="24"/>
          <w:szCs w:val="24"/>
        </w:rPr>
        <w:t xml:space="preserve"> </w:t>
      </w:r>
      <w:r w:rsidR="006B3E52" w:rsidRPr="000164C6">
        <w:rPr>
          <w:rFonts w:ascii="GHEA Grapalat" w:hAnsi="GHEA Grapalat"/>
          <w:i w:val="0"/>
          <w:sz w:val="24"/>
          <w:szCs w:val="24"/>
        </w:rPr>
        <w:t>ЕРЕВАНСКАЯ СПЕЦИАЛЬНАЯ ШКОЛА № 14 ДЛЯ ДЕТЕЙ С НАРУШЕНИЯМИ ЗРЕНИЯ ИМЕНИ НИКОГАЙОСА ТИГРАНЯНА</w:t>
      </w:r>
      <w:r w:rsidR="006B3E52" w:rsidRPr="007150FA">
        <w:rPr>
          <w:rFonts w:ascii="GHEA Grapalat" w:hAnsi="GHEA Grapalat"/>
          <w:i w:val="0"/>
          <w:sz w:val="24"/>
          <w:szCs w:val="24"/>
        </w:rPr>
        <w:t xml:space="preserve"> </w:t>
      </w:r>
      <w:r w:rsidRPr="007150FA">
        <w:rPr>
          <w:rFonts w:ascii="GHEA Grapalat" w:hAnsi="GHEA Grapalat"/>
          <w:i w:val="0"/>
          <w:sz w:val="24"/>
          <w:szCs w:val="24"/>
        </w:rPr>
        <w:t>”</w:t>
      </w:r>
    </w:p>
    <w:p w14:paraId="1807FB10" w14:textId="77777777" w:rsidR="004F12C9" w:rsidRDefault="004F12C9" w:rsidP="0075269F">
      <w:pPr>
        <w:pStyle w:val="BodyTextIndent"/>
        <w:widowControl w:val="0"/>
        <w:spacing w:line="240" w:lineRule="auto"/>
        <w:ind w:left="-540" w:firstLine="567"/>
        <w:rPr>
          <w:rFonts w:ascii="GHEA Grapalat" w:hAnsi="GHEA Grapalat"/>
        </w:rPr>
      </w:pPr>
    </w:p>
    <w:p w14:paraId="0537515C" w14:textId="77777777" w:rsidR="00A153E4" w:rsidRDefault="00A153E4" w:rsidP="004F12C9">
      <w:pPr>
        <w:pStyle w:val="BodyText"/>
        <w:widowControl w:val="0"/>
        <w:spacing w:after="0"/>
        <w:ind w:firstLine="567"/>
        <w:jc w:val="right"/>
        <w:rPr>
          <w:rFonts w:ascii="GHEA Grapalat" w:hAnsi="GHEA Grapalat"/>
        </w:rPr>
      </w:pPr>
    </w:p>
    <w:p w14:paraId="3638E0E8" w14:textId="77777777" w:rsidR="00A153E4" w:rsidRDefault="00A153E4" w:rsidP="004F12C9">
      <w:pPr>
        <w:pStyle w:val="BodyText"/>
        <w:widowControl w:val="0"/>
        <w:spacing w:after="0"/>
        <w:ind w:firstLine="567"/>
        <w:jc w:val="right"/>
        <w:rPr>
          <w:rFonts w:ascii="GHEA Grapalat" w:hAnsi="GHEA Grapalat"/>
        </w:rPr>
      </w:pPr>
    </w:p>
    <w:p w14:paraId="3F18FDBF" w14:textId="77777777" w:rsidR="0075269F" w:rsidRDefault="0075269F" w:rsidP="004F12C9">
      <w:pPr>
        <w:pStyle w:val="BodyText"/>
        <w:widowControl w:val="0"/>
        <w:spacing w:after="0"/>
        <w:ind w:firstLine="567"/>
        <w:jc w:val="right"/>
        <w:rPr>
          <w:rFonts w:ascii="GHEA Grapalat" w:hAnsi="GHEA Grapalat"/>
        </w:rPr>
      </w:pPr>
    </w:p>
    <w:p w14:paraId="3CCB5D95" w14:textId="77777777" w:rsidR="0075269F" w:rsidRDefault="0075269F" w:rsidP="004F12C9">
      <w:pPr>
        <w:pStyle w:val="BodyText"/>
        <w:widowControl w:val="0"/>
        <w:spacing w:after="0"/>
        <w:ind w:firstLine="567"/>
        <w:jc w:val="right"/>
        <w:rPr>
          <w:rFonts w:ascii="GHEA Grapalat" w:hAnsi="GHEA Grapalat"/>
        </w:rPr>
      </w:pPr>
    </w:p>
    <w:p w14:paraId="60D1E4C2" w14:textId="77777777" w:rsidR="0075269F" w:rsidRDefault="0075269F" w:rsidP="004F12C9">
      <w:pPr>
        <w:pStyle w:val="BodyText"/>
        <w:widowControl w:val="0"/>
        <w:spacing w:after="0"/>
        <w:ind w:firstLine="567"/>
        <w:jc w:val="right"/>
        <w:rPr>
          <w:rFonts w:ascii="GHEA Grapalat" w:hAnsi="GHEA Grapalat"/>
        </w:rPr>
      </w:pPr>
    </w:p>
    <w:p w14:paraId="6F41D930" w14:textId="77777777" w:rsidR="0075269F" w:rsidRDefault="0075269F" w:rsidP="004F12C9">
      <w:pPr>
        <w:pStyle w:val="BodyText"/>
        <w:widowControl w:val="0"/>
        <w:spacing w:after="0"/>
        <w:ind w:firstLine="567"/>
        <w:jc w:val="right"/>
        <w:rPr>
          <w:rFonts w:ascii="GHEA Grapalat" w:hAnsi="GHEA Grapalat"/>
        </w:rPr>
      </w:pPr>
    </w:p>
    <w:p w14:paraId="4C360A29" w14:textId="77777777" w:rsidR="004F12C9" w:rsidRPr="00531321" w:rsidRDefault="004F12C9" w:rsidP="004F12C9">
      <w:pPr>
        <w:pStyle w:val="BodyText"/>
        <w:widowControl w:val="0"/>
        <w:spacing w:after="0"/>
        <w:ind w:firstLine="567"/>
        <w:jc w:val="right"/>
        <w:rPr>
          <w:rFonts w:ascii="GHEA Grapalat" w:hAnsi="GHEA Grapalat"/>
        </w:rPr>
      </w:pPr>
      <w:r w:rsidRPr="00531321">
        <w:rPr>
          <w:rFonts w:ascii="GHEA Grapalat" w:hAnsi="GHEA Grapalat"/>
        </w:rPr>
        <w:t>Утверждено</w:t>
      </w:r>
    </w:p>
    <w:p w14:paraId="5030AD52" w14:textId="700C4CED" w:rsidR="004F12C9" w:rsidRPr="00363BFB" w:rsidRDefault="004F12C9" w:rsidP="004F12C9">
      <w:pPr>
        <w:pStyle w:val="BodyText"/>
        <w:widowControl w:val="0"/>
        <w:spacing w:after="0"/>
        <w:ind w:firstLine="567"/>
        <w:jc w:val="right"/>
        <w:rPr>
          <w:rFonts w:ascii="GHEA Grapalat" w:hAnsi="GHEA Grapalat"/>
          <w:color w:val="000000" w:themeColor="text1"/>
        </w:rPr>
      </w:pPr>
      <w:r w:rsidRPr="00531321">
        <w:rPr>
          <w:rFonts w:ascii="GHEA Grapalat" w:hAnsi="GHEA Grapalat"/>
        </w:rPr>
        <w:t>Решением Оценочной комиссии запрос котировок</w:t>
      </w:r>
      <w:r w:rsidRPr="00531321">
        <w:rPr>
          <w:rFonts w:ascii="GHEA Grapalat" w:hAnsi="GHEA Grapalat"/>
        </w:rPr>
        <w:br/>
        <w:t xml:space="preserve">под кодом </w:t>
      </w:r>
      <w:r w:rsidR="00C84452" w:rsidRPr="000164C6">
        <w:rPr>
          <w:rFonts w:ascii="GHEA Grapalat" w:hAnsi="GHEA Grapalat"/>
        </w:rPr>
        <w:t>TXUE-GHAPDzB-2</w:t>
      </w:r>
      <w:r w:rsidR="00C84452" w:rsidRPr="00192C5A">
        <w:rPr>
          <w:rFonts w:ascii="GHEA Grapalat" w:hAnsi="GHEA Grapalat"/>
        </w:rPr>
        <w:t>6/1</w:t>
      </w:r>
      <w:r w:rsidRPr="00531321">
        <w:rPr>
          <w:rFonts w:ascii="GHEA Grapalat" w:hAnsi="GHEA Grapalat"/>
        </w:rPr>
        <w:br/>
      </w:r>
      <w:r w:rsidRPr="00363BFB">
        <w:rPr>
          <w:rFonts w:ascii="GHEA Grapalat" w:hAnsi="GHEA Grapalat"/>
          <w:color w:val="000000" w:themeColor="text1"/>
        </w:rPr>
        <w:t xml:space="preserve">№ 2 от </w:t>
      </w:r>
      <w:r w:rsidR="0075269F" w:rsidRPr="00363BFB">
        <w:rPr>
          <w:rFonts w:ascii="GHEA Grapalat" w:hAnsi="GHEA Grapalat"/>
          <w:color w:val="000000" w:themeColor="text1"/>
        </w:rPr>
        <w:t>2</w:t>
      </w:r>
      <w:r w:rsidR="00860E0D" w:rsidRPr="00363BFB">
        <w:rPr>
          <w:rFonts w:ascii="GHEA Grapalat" w:hAnsi="GHEA Grapalat"/>
          <w:color w:val="000000" w:themeColor="text1"/>
          <w:lang w:val="hy-AM"/>
        </w:rPr>
        <w:t>8</w:t>
      </w:r>
      <w:r w:rsidRPr="00363BFB">
        <w:rPr>
          <w:rFonts w:ascii="GHEA Grapalat" w:hAnsi="GHEA Grapalat"/>
          <w:color w:val="000000" w:themeColor="text1"/>
        </w:rPr>
        <w:t>.</w:t>
      </w:r>
      <w:r w:rsidR="00A153E4" w:rsidRPr="00363BFB">
        <w:rPr>
          <w:rFonts w:ascii="GHEA Grapalat" w:hAnsi="GHEA Grapalat"/>
          <w:color w:val="000000" w:themeColor="text1"/>
          <w:lang w:val="hy-AM"/>
        </w:rPr>
        <w:t>1</w:t>
      </w:r>
      <w:r w:rsidR="00D91401" w:rsidRPr="00363BFB">
        <w:rPr>
          <w:rFonts w:ascii="GHEA Grapalat" w:hAnsi="GHEA Grapalat"/>
          <w:color w:val="000000" w:themeColor="text1"/>
        </w:rPr>
        <w:t>1</w:t>
      </w:r>
      <w:r w:rsidRPr="00363BFB">
        <w:rPr>
          <w:rFonts w:ascii="GHEA Grapalat" w:hAnsi="GHEA Grapalat"/>
          <w:color w:val="000000" w:themeColor="text1"/>
        </w:rPr>
        <w:t>.2025 г</w:t>
      </w:r>
    </w:p>
    <w:p w14:paraId="7676083D" w14:textId="77777777" w:rsidR="00096865" w:rsidRPr="009044F1" w:rsidRDefault="00096865" w:rsidP="00240CB2">
      <w:pPr>
        <w:pStyle w:val="BodyText"/>
        <w:widowControl w:val="0"/>
        <w:spacing w:after="0"/>
        <w:ind w:right="-7" w:firstLine="567"/>
        <w:jc w:val="center"/>
        <w:rPr>
          <w:rFonts w:ascii="GHEA Grapalat" w:hAnsi="GHEA Grapalat"/>
        </w:rPr>
      </w:pPr>
    </w:p>
    <w:p w14:paraId="29270A1E" w14:textId="77777777" w:rsidR="00096865" w:rsidRPr="003A1EBB" w:rsidRDefault="00096865" w:rsidP="00240CB2">
      <w:pPr>
        <w:pStyle w:val="BodyText"/>
        <w:widowControl w:val="0"/>
        <w:spacing w:after="0"/>
        <w:ind w:right="-7" w:firstLine="567"/>
        <w:jc w:val="center"/>
        <w:rPr>
          <w:rFonts w:ascii="GHEA Grapalat" w:hAnsi="GHEA Grapalat"/>
        </w:rPr>
      </w:pPr>
    </w:p>
    <w:p w14:paraId="59BBE169" w14:textId="77777777" w:rsidR="000763E5" w:rsidRPr="003A1EBB" w:rsidRDefault="000763E5" w:rsidP="00240CB2">
      <w:pPr>
        <w:pStyle w:val="BodyText"/>
        <w:widowControl w:val="0"/>
        <w:spacing w:after="0"/>
        <w:ind w:right="-7" w:firstLine="567"/>
        <w:jc w:val="center"/>
        <w:rPr>
          <w:rFonts w:ascii="GHEA Grapalat" w:hAnsi="GHEA Grapalat"/>
        </w:rPr>
      </w:pPr>
    </w:p>
    <w:p w14:paraId="17C3620C" w14:textId="7795BBD7" w:rsidR="004F12C9" w:rsidRPr="002A43B7" w:rsidRDefault="004F12C9" w:rsidP="004F12C9">
      <w:pPr>
        <w:jc w:val="center"/>
        <w:rPr>
          <w:rFonts w:ascii="GHEA Grapalat" w:hAnsi="GHEA Grapalat"/>
        </w:rPr>
      </w:pPr>
      <w:r w:rsidRPr="002A43B7">
        <w:rPr>
          <w:rFonts w:ascii="GHEA Grapalat" w:hAnsi="GHEA Grapalat"/>
        </w:rPr>
        <w:t>ГНКО “</w:t>
      </w:r>
      <w:r w:rsidR="00C84452" w:rsidRPr="00C84452">
        <w:rPr>
          <w:rFonts w:ascii="GHEA Grapalat" w:hAnsi="GHEA Grapalat"/>
        </w:rPr>
        <w:t xml:space="preserve"> </w:t>
      </w:r>
      <w:r w:rsidR="00C84452" w:rsidRPr="000164C6">
        <w:rPr>
          <w:rFonts w:ascii="GHEA Grapalat" w:hAnsi="GHEA Grapalat"/>
        </w:rPr>
        <w:t>ЕРЕВАНСКАЯ СПЕЦИАЛЬНАЯ ШКОЛА № 14 ДЛЯ ДЕТЕЙ С НАРУШЕНИЯМИ ЗРЕНИЯ ИМЕНИ НИКОГАЙОСА ТИГРАНЯНА</w:t>
      </w:r>
      <w:r w:rsidR="00C84452" w:rsidRPr="002A43B7">
        <w:rPr>
          <w:rFonts w:ascii="GHEA Grapalat" w:hAnsi="GHEA Grapalat"/>
        </w:rPr>
        <w:t xml:space="preserve"> </w:t>
      </w:r>
      <w:r w:rsidRPr="002A43B7">
        <w:rPr>
          <w:rFonts w:ascii="GHEA Grapalat" w:hAnsi="GHEA Grapalat"/>
        </w:rPr>
        <w:t>”</w:t>
      </w:r>
    </w:p>
    <w:p w14:paraId="3D95253A" w14:textId="77777777" w:rsidR="00096865" w:rsidRPr="003A1EBB" w:rsidRDefault="00096865" w:rsidP="00240CB2">
      <w:pPr>
        <w:pStyle w:val="BodyText"/>
        <w:widowControl w:val="0"/>
        <w:spacing w:after="0"/>
        <w:ind w:right="-7" w:firstLine="567"/>
        <w:jc w:val="center"/>
        <w:rPr>
          <w:rFonts w:ascii="GHEA Grapalat" w:hAnsi="GHEA Grapalat"/>
        </w:rPr>
      </w:pPr>
    </w:p>
    <w:p w14:paraId="1DC1E4C2" w14:textId="77777777" w:rsidR="000763E5" w:rsidRPr="003A1EBB" w:rsidRDefault="000763E5" w:rsidP="00240CB2">
      <w:pPr>
        <w:pStyle w:val="BodyText"/>
        <w:widowControl w:val="0"/>
        <w:spacing w:after="0"/>
        <w:ind w:right="-7" w:firstLine="567"/>
        <w:jc w:val="center"/>
        <w:rPr>
          <w:rFonts w:ascii="GHEA Grapalat" w:hAnsi="GHEA Grapalat"/>
        </w:rPr>
      </w:pPr>
    </w:p>
    <w:p w14:paraId="3271B347" w14:textId="77777777" w:rsidR="000763E5" w:rsidRPr="003A1EBB" w:rsidRDefault="000763E5" w:rsidP="00240CB2">
      <w:pPr>
        <w:pStyle w:val="BodyText"/>
        <w:widowControl w:val="0"/>
        <w:spacing w:after="0"/>
        <w:ind w:right="-7" w:firstLine="567"/>
        <w:jc w:val="center"/>
        <w:rPr>
          <w:rFonts w:ascii="GHEA Grapalat" w:hAnsi="GHEA Grapalat"/>
        </w:rPr>
      </w:pPr>
    </w:p>
    <w:p w14:paraId="4EF78B9A" w14:textId="77777777" w:rsidR="00096865" w:rsidRPr="009044F1" w:rsidRDefault="000763E5" w:rsidP="00240CB2">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09B36080" w14:textId="77777777" w:rsidR="00096865" w:rsidRPr="009044F1" w:rsidRDefault="00096865" w:rsidP="00240CB2">
      <w:pPr>
        <w:pStyle w:val="BodyText"/>
        <w:widowControl w:val="0"/>
        <w:spacing w:after="0"/>
        <w:ind w:right="-7" w:firstLine="567"/>
        <w:jc w:val="center"/>
        <w:rPr>
          <w:rFonts w:ascii="GHEA Grapalat" w:hAnsi="GHEA Grapalat" w:cs="Sylfaen"/>
        </w:rPr>
      </w:pPr>
    </w:p>
    <w:p w14:paraId="4189C1E7" w14:textId="77777777" w:rsidR="00096865" w:rsidRPr="009044F1" w:rsidRDefault="00096865" w:rsidP="00240CB2">
      <w:pPr>
        <w:pStyle w:val="BodyText"/>
        <w:widowControl w:val="0"/>
        <w:spacing w:after="0"/>
        <w:ind w:right="-7" w:firstLine="567"/>
        <w:jc w:val="center"/>
        <w:rPr>
          <w:rFonts w:ascii="GHEA Grapalat" w:hAnsi="GHEA Grapalat" w:cs="Sylfaen"/>
        </w:rPr>
      </w:pPr>
    </w:p>
    <w:p w14:paraId="5CE0859F" w14:textId="299DBFED" w:rsidR="00096865" w:rsidRPr="009044F1" w:rsidRDefault="004F12C9" w:rsidP="00240CB2">
      <w:pPr>
        <w:pStyle w:val="BodyText"/>
        <w:widowControl w:val="0"/>
        <w:spacing w:after="0"/>
        <w:ind w:right="-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xml:space="preserve">, ОБЪЯВЛЕННЫЙ С ЦЕЛЬЮ ПРИОБРЕТЕНИЯ </w:t>
      </w:r>
      <w:r w:rsidR="0075269F">
        <w:rPr>
          <w:rFonts w:ascii="GHEA Grapalat" w:hAnsi="GHEA Grapalat"/>
        </w:rPr>
        <w:t>ЕДА</w:t>
      </w:r>
      <w:r w:rsidRPr="009044F1">
        <w:rPr>
          <w:rFonts w:ascii="GHEA Grapalat" w:hAnsi="GHEA Grapalat"/>
        </w:rPr>
        <w:t xml:space="preserve"> ДЛЯ НУЖД </w:t>
      </w:r>
      <w:r w:rsidRPr="002A43B7">
        <w:rPr>
          <w:rFonts w:ascii="GHEA Grapalat" w:hAnsi="GHEA Grapalat"/>
        </w:rPr>
        <w:t>ГНКО “</w:t>
      </w:r>
      <w:r w:rsidR="006E0430" w:rsidRPr="006E0430">
        <w:rPr>
          <w:rFonts w:ascii="GHEA Grapalat" w:hAnsi="GHEA Grapalat"/>
        </w:rPr>
        <w:t xml:space="preserve"> </w:t>
      </w:r>
      <w:r w:rsidR="006E0430" w:rsidRPr="000164C6">
        <w:rPr>
          <w:rFonts w:ascii="GHEA Grapalat" w:hAnsi="GHEA Grapalat"/>
        </w:rPr>
        <w:t>ЕРЕВАНСКАЯ СПЕЦИАЛЬНАЯ ШКОЛА № 14 ДЛЯ ДЕТЕЙ С НАРУШЕНИЯМИ ЗРЕНИЯ ИМЕНИ НИКОГАЙОСА ТИГРАНЯНА</w:t>
      </w:r>
      <w:r w:rsidR="006E0430" w:rsidRPr="002A43B7">
        <w:rPr>
          <w:rFonts w:ascii="GHEA Grapalat" w:hAnsi="GHEA Grapalat"/>
        </w:rPr>
        <w:t xml:space="preserve"> </w:t>
      </w:r>
      <w:r w:rsidRPr="002A43B7">
        <w:rPr>
          <w:rFonts w:ascii="GHEA Grapalat" w:hAnsi="GHEA Grapalat"/>
        </w:rPr>
        <w:t>”</w:t>
      </w:r>
    </w:p>
    <w:p w14:paraId="2C730246" w14:textId="77777777" w:rsidR="00CE0D95" w:rsidRPr="009044F1" w:rsidRDefault="00CE0D95" w:rsidP="00240CB2">
      <w:pPr>
        <w:pStyle w:val="BodyText"/>
        <w:widowControl w:val="0"/>
        <w:spacing w:after="0"/>
        <w:ind w:right="-7" w:firstLine="567"/>
        <w:jc w:val="center"/>
        <w:rPr>
          <w:rFonts w:ascii="GHEA Grapalat" w:hAnsi="GHEA Grapalat"/>
        </w:rPr>
      </w:pPr>
    </w:p>
    <w:p w14:paraId="532B0548" w14:textId="77777777" w:rsidR="00CE0D95" w:rsidRPr="009044F1" w:rsidRDefault="00CE0D95" w:rsidP="00240CB2">
      <w:pPr>
        <w:pStyle w:val="BodyText"/>
        <w:widowControl w:val="0"/>
        <w:spacing w:after="0"/>
        <w:ind w:right="-7" w:firstLine="567"/>
        <w:jc w:val="center"/>
        <w:rPr>
          <w:rFonts w:ascii="GHEA Grapalat" w:hAnsi="GHEA Grapalat"/>
        </w:rPr>
      </w:pPr>
    </w:p>
    <w:p w14:paraId="34766A6E" w14:textId="77777777" w:rsidR="000763E5" w:rsidRDefault="000763E5" w:rsidP="00240CB2">
      <w:pPr>
        <w:rPr>
          <w:rFonts w:ascii="GHEA Grapalat" w:hAnsi="GHEA Grapalat"/>
        </w:rPr>
      </w:pPr>
      <w:r>
        <w:rPr>
          <w:rFonts w:ascii="GHEA Grapalat" w:hAnsi="GHEA Grapalat"/>
        </w:rPr>
        <w:br w:type="page"/>
      </w:r>
    </w:p>
    <w:p w14:paraId="3DDDDE8B" w14:textId="77777777" w:rsidR="001A43A4" w:rsidRPr="009044F1" w:rsidRDefault="00096865" w:rsidP="00240CB2">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3AF5982" w14:textId="77777777" w:rsidR="00984BDB" w:rsidRPr="009044F1" w:rsidRDefault="00984BDB" w:rsidP="00240CB2">
      <w:pPr>
        <w:widowControl w:val="0"/>
        <w:ind w:firstLine="567"/>
        <w:jc w:val="both"/>
        <w:rPr>
          <w:rFonts w:ascii="GHEA Grapalat" w:hAnsi="GHEA Grapalat"/>
          <w:i/>
        </w:rPr>
      </w:pPr>
    </w:p>
    <w:p w14:paraId="79098FFD" w14:textId="77777777" w:rsidR="00160AE4" w:rsidRPr="009044F1" w:rsidRDefault="00160AE4" w:rsidP="00240CB2">
      <w:pPr>
        <w:widowControl w:val="0"/>
        <w:jc w:val="center"/>
        <w:rPr>
          <w:rFonts w:ascii="GHEA Grapalat" w:hAnsi="GHEA Grapalat"/>
          <w:b/>
        </w:rPr>
      </w:pPr>
      <w:r w:rsidRPr="009044F1">
        <w:rPr>
          <w:rFonts w:ascii="GHEA Grapalat" w:hAnsi="GHEA Grapalat"/>
          <w:b/>
        </w:rPr>
        <w:t>СОДЕРЖАНИЕ</w:t>
      </w:r>
    </w:p>
    <w:p w14:paraId="7EE5CCD9" w14:textId="77777777" w:rsidR="00160AE4" w:rsidRPr="009044F1" w:rsidRDefault="00160AE4" w:rsidP="00240CB2">
      <w:pPr>
        <w:widowControl w:val="0"/>
        <w:ind w:firstLine="567"/>
        <w:jc w:val="center"/>
        <w:rPr>
          <w:rFonts w:ascii="GHEA Grapalat" w:hAnsi="GHEA Grapalat"/>
          <w:i/>
        </w:rPr>
      </w:pPr>
    </w:p>
    <w:p w14:paraId="50F0AF6B" w14:textId="33F4CD3E" w:rsidR="00096865" w:rsidRPr="004F12C9" w:rsidRDefault="0075269F" w:rsidP="004F12C9">
      <w:pPr>
        <w:widowControl w:val="0"/>
        <w:jc w:val="center"/>
        <w:rPr>
          <w:rFonts w:ascii="GHEA Grapalat" w:hAnsi="GHEA Grapalat"/>
          <w:b/>
        </w:rPr>
      </w:pPr>
      <w:r>
        <w:rPr>
          <w:rFonts w:ascii="GHEA Grapalat" w:hAnsi="GHEA Grapalat"/>
          <w:b/>
        </w:rPr>
        <w:t>ЕДА</w:t>
      </w:r>
      <w:r w:rsidR="004F12C9" w:rsidRPr="004F12C9">
        <w:rPr>
          <w:rFonts w:ascii="GHEA Grapalat" w:hAnsi="GHEA Grapalat"/>
          <w:b/>
        </w:rPr>
        <w:t xml:space="preserve"> </w:t>
      </w:r>
      <w:r w:rsidR="004F12C9" w:rsidRPr="002E069D">
        <w:rPr>
          <w:rFonts w:ascii="GHEA Grapalat" w:hAnsi="GHEA Grapalat"/>
          <w:b/>
        </w:rPr>
        <w:t xml:space="preserve">ДЛЯ </w:t>
      </w:r>
      <w:r w:rsidR="004F12C9" w:rsidRPr="004B3144">
        <w:rPr>
          <w:rFonts w:ascii="GHEA Grapalat" w:hAnsi="GHEA Grapalat"/>
          <w:b/>
        </w:rPr>
        <w:t xml:space="preserve">НУЖД </w:t>
      </w:r>
      <w:r w:rsidR="004F12C9" w:rsidRPr="00795228">
        <w:rPr>
          <w:rFonts w:ascii="GHEA Grapalat" w:hAnsi="GHEA Grapalat"/>
          <w:b/>
        </w:rPr>
        <w:t>ГНКО “</w:t>
      </w:r>
      <w:r w:rsidR="00C422BB" w:rsidRPr="00C422BB">
        <w:rPr>
          <w:rFonts w:ascii="GHEA Grapalat" w:hAnsi="GHEA Grapalat"/>
          <w:b/>
          <w:bCs/>
        </w:rPr>
        <w:t xml:space="preserve"> </w:t>
      </w:r>
      <w:r w:rsidR="00C422BB" w:rsidRPr="000164C6">
        <w:rPr>
          <w:rFonts w:ascii="GHEA Grapalat" w:hAnsi="GHEA Grapalat"/>
          <w:b/>
          <w:bCs/>
        </w:rPr>
        <w:t>ЕРЕВАНСКАЯ СПЕЦИАЛЬНАЯ ШКОЛА № 14 ДЛЯ ДЕТЕЙ С НАРУШЕНИЯМИ ЗРЕНИЯ ИМЕНИ НИКОГАЙОСА ТИГРАНЯНА</w:t>
      </w:r>
      <w:r w:rsidR="00C422BB" w:rsidRPr="00795228">
        <w:rPr>
          <w:rFonts w:ascii="GHEA Grapalat" w:hAnsi="GHEA Grapalat"/>
          <w:b/>
        </w:rPr>
        <w:t xml:space="preserve"> </w:t>
      </w:r>
      <w:r w:rsidR="004F12C9" w:rsidRPr="00795228">
        <w:rPr>
          <w:rFonts w:ascii="GHEA Grapalat" w:hAnsi="GHEA Grapalat"/>
          <w:b/>
        </w:rPr>
        <w:t>”</w:t>
      </w:r>
      <w:r w:rsidR="004F12C9">
        <w:rPr>
          <w:rFonts w:ascii="GHEA Grapalat" w:hAnsi="GHEA Grapalat"/>
          <w:b/>
          <w:lang w:val="hy-AM"/>
        </w:rPr>
        <w:t xml:space="preserve"> </w:t>
      </w:r>
      <w:r w:rsidR="004F12C9" w:rsidRPr="009044F1">
        <w:rPr>
          <w:rFonts w:ascii="GHEA Grapalat" w:hAnsi="GHEA Grapalat"/>
          <w:b/>
        </w:rPr>
        <w:t xml:space="preserve">ПРИГЛАШЕНИЯ НА </w:t>
      </w:r>
      <w:r w:rsidR="004F12C9">
        <w:rPr>
          <w:rFonts w:ascii="GHEA Grapalat" w:hAnsi="GHEA Grapalat"/>
          <w:b/>
        </w:rPr>
        <w:t>ЗАПРОС КОТИРОВОК</w:t>
      </w:r>
      <w:r w:rsidR="004F12C9" w:rsidRPr="009044F1">
        <w:rPr>
          <w:rFonts w:ascii="GHEA Grapalat" w:hAnsi="GHEA Grapalat"/>
          <w:b/>
        </w:rPr>
        <w:t>, ОБЪЯВЛЕННЫЙ С ЦЕЛЬЮ ПРИОБРЕТЕНИЯ</w:t>
      </w:r>
    </w:p>
    <w:p w14:paraId="3C868F30" w14:textId="77777777" w:rsidR="00C67E80" w:rsidRPr="009044F1" w:rsidRDefault="00C67E80" w:rsidP="00240CB2">
      <w:pPr>
        <w:widowControl w:val="0"/>
        <w:jc w:val="center"/>
        <w:rPr>
          <w:rFonts w:ascii="GHEA Grapalat" w:hAnsi="GHEA Grapalat" w:cs="Sylfaen"/>
          <w:b/>
        </w:rPr>
      </w:pPr>
    </w:p>
    <w:p w14:paraId="112FECD2" w14:textId="77777777" w:rsidR="00096865" w:rsidRPr="008842CE" w:rsidRDefault="00096865" w:rsidP="00240CB2">
      <w:pPr>
        <w:widowControl w:val="0"/>
        <w:jc w:val="center"/>
        <w:rPr>
          <w:rFonts w:ascii="GHEA Grapalat" w:hAnsi="GHEA Grapalat"/>
          <w:b/>
        </w:rPr>
      </w:pPr>
      <w:r w:rsidRPr="009044F1">
        <w:rPr>
          <w:rFonts w:ascii="GHEA Grapalat" w:hAnsi="GHEA Grapalat"/>
          <w:b/>
        </w:rPr>
        <w:t>ЧАСТЬ I.</w:t>
      </w:r>
    </w:p>
    <w:p w14:paraId="769CF998" w14:textId="77777777" w:rsidR="002E069D" w:rsidRPr="008842CE" w:rsidRDefault="002E069D" w:rsidP="00240CB2">
      <w:pPr>
        <w:widowControl w:val="0"/>
        <w:jc w:val="center"/>
        <w:rPr>
          <w:rFonts w:ascii="GHEA Grapalat" w:hAnsi="GHEA Grapalat"/>
        </w:rPr>
      </w:pPr>
    </w:p>
    <w:p w14:paraId="7F203D18" w14:textId="77777777" w:rsidR="00096865" w:rsidRPr="009044F1" w:rsidRDefault="00096865" w:rsidP="00240CB2">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12D4ABBF" w14:textId="77777777" w:rsidR="00096865" w:rsidRPr="009044F1" w:rsidRDefault="00096865" w:rsidP="00240CB2">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03CD72C4" w14:textId="77777777" w:rsidR="00096865" w:rsidRPr="00543BAE" w:rsidRDefault="00096865" w:rsidP="00240CB2">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7BB87B67" w14:textId="77777777" w:rsidR="00087A30" w:rsidRPr="009044F1" w:rsidRDefault="00096865" w:rsidP="00240CB2">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6F631314" w14:textId="77777777" w:rsidR="00096865" w:rsidRPr="009044F1" w:rsidRDefault="00543BAE" w:rsidP="00240CB2">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46DFDF6D" w14:textId="77777777" w:rsidR="00096865" w:rsidRPr="009044F1" w:rsidRDefault="00087A30" w:rsidP="00240CB2">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158B2780" w14:textId="77777777" w:rsidR="00096865" w:rsidRPr="008842CE" w:rsidRDefault="006D72B9" w:rsidP="00240CB2">
      <w:pPr>
        <w:widowControl w:val="0"/>
        <w:tabs>
          <w:tab w:val="left" w:pos="1134"/>
        </w:tabs>
        <w:ind w:left="1134" w:hanging="567"/>
        <w:jc w:val="both"/>
        <w:rPr>
          <w:rFonts w:ascii="GHEA Grapalat" w:hAnsi="GHEA Grapalat" w:cs="Sylfaen"/>
        </w:rPr>
      </w:pPr>
      <w:r>
        <w:rPr>
          <w:rFonts w:ascii="GHEA Grapalat" w:hAnsi="GHEA Grapalat"/>
          <w:lang w:val="hy-AM"/>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14:paraId="1677173E" w14:textId="77777777" w:rsidR="00096865" w:rsidRPr="003A1EBB" w:rsidRDefault="006D72B9" w:rsidP="00240CB2">
      <w:pPr>
        <w:widowControl w:val="0"/>
        <w:tabs>
          <w:tab w:val="left" w:pos="1134"/>
        </w:tabs>
        <w:ind w:left="1134" w:hanging="567"/>
        <w:jc w:val="both"/>
        <w:rPr>
          <w:rFonts w:ascii="GHEA Grapalat" w:hAnsi="GHEA Grapalat"/>
        </w:rPr>
      </w:pPr>
      <w:r>
        <w:rPr>
          <w:rFonts w:ascii="GHEA Grapalat" w:hAnsi="GHEA Grapalat"/>
          <w:lang w:val="hy-AM"/>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14:paraId="71C372C6" w14:textId="77777777" w:rsidR="00096865" w:rsidRPr="009044F1" w:rsidRDefault="006D72B9" w:rsidP="00240CB2">
      <w:pPr>
        <w:widowControl w:val="0"/>
        <w:tabs>
          <w:tab w:val="left" w:pos="1134"/>
        </w:tabs>
        <w:ind w:left="1134" w:hanging="567"/>
        <w:jc w:val="both"/>
        <w:rPr>
          <w:rFonts w:ascii="GHEA Grapalat" w:hAnsi="GHEA Grapalat"/>
        </w:rPr>
      </w:pPr>
      <w:r>
        <w:rPr>
          <w:rFonts w:ascii="GHEA Grapalat" w:hAnsi="GHEA Grapalat"/>
          <w:lang w:val="hy-AM"/>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14:paraId="7216FA2E" w14:textId="77777777" w:rsidR="00096865" w:rsidRPr="003A1EBB" w:rsidRDefault="00096865" w:rsidP="00240CB2">
      <w:pPr>
        <w:widowControl w:val="0"/>
        <w:tabs>
          <w:tab w:val="left" w:pos="1134"/>
        </w:tabs>
        <w:ind w:left="1134" w:hanging="567"/>
        <w:jc w:val="both"/>
        <w:rPr>
          <w:rFonts w:ascii="GHEA Grapalat" w:hAnsi="GHEA Grapalat"/>
        </w:rPr>
      </w:pPr>
      <w:r w:rsidRPr="009044F1">
        <w:rPr>
          <w:rFonts w:ascii="GHEA Grapalat" w:hAnsi="GHEA Grapalat"/>
        </w:rPr>
        <w:t>1</w:t>
      </w:r>
      <w:r w:rsidR="006D72B9">
        <w:rPr>
          <w:rFonts w:ascii="GHEA Grapalat" w:hAnsi="GHEA Grapalat"/>
          <w:lang w:val="hy-AM"/>
        </w:rPr>
        <w:t>0</w:t>
      </w:r>
      <w:r w:rsidRPr="009044F1">
        <w:rPr>
          <w:rFonts w:ascii="GHEA Grapalat" w:hAnsi="GHEA Grapalat"/>
        </w:rPr>
        <w:t>.</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7688B869" w14:textId="77777777" w:rsidR="00096865" w:rsidRPr="00543BAE" w:rsidRDefault="00096865" w:rsidP="00240CB2">
      <w:pPr>
        <w:widowControl w:val="0"/>
        <w:tabs>
          <w:tab w:val="left" w:pos="1134"/>
        </w:tabs>
        <w:ind w:left="1134" w:hanging="567"/>
        <w:jc w:val="both"/>
        <w:rPr>
          <w:rFonts w:ascii="GHEA Grapalat" w:hAnsi="GHEA Grapalat"/>
        </w:rPr>
      </w:pPr>
      <w:r w:rsidRPr="009044F1">
        <w:rPr>
          <w:rFonts w:ascii="GHEA Grapalat" w:hAnsi="GHEA Grapalat"/>
        </w:rPr>
        <w:t>1</w:t>
      </w:r>
      <w:r w:rsidR="006D72B9">
        <w:rPr>
          <w:rFonts w:ascii="GHEA Grapalat" w:hAnsi="GHEA Grapalat"/>
          <w:lang w:val="hy-AM"/>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76177E2A" w14:textId="77777777" w:rsidR="00520F57" w:rsidRDefault="00520F57" w:rsidP="00240CB2">
      <w:pPr>
        <w:widowControl w:val="0"/>
        <w:jc w:val="center"/>
        <w:rPr>
          <w:rFonts w:ascii="GHEA Grapalat" w:hAnsi="GHEA Grapalat"/>
          <w:b/>
        </w:rPr>
      </w:pPr>
    </w:p>
    <w:p w14:paraId="7E50125B" w14:textId="77777777" w:rsidR="00520F57" w:rsidRDefault="00520F57" w:rsidP="00240CB2">
      <w:pPr>
        <w:widowControl w:val="0"/>
        <w:jc w:val="center"/>
        <w:rPr>
          <w:rFonts w:ascii="GHEA Grapalat" w:hAnsi="GHEA Grapalat"/>
          <w:b/>
        </w:rPr>
      </w:pPr>
    </w:p>
    <w:p w14:paraId="60DD2C0F" w14:textId="77777777" w:rsidR="008842CE" w:rsidRPr="00374F4A" w:rsidRDefault="00CA590C" w:rsidP="00240CB2">
      <w:pPr>
        <w:widowControl w:val="0"/>
        <w:jc w:val="center"/>
        <w:rPr>
          <w:rFonts w:ascii="GHEA Grapalat" w:hAnsi="GHEA Grapalat"/>
          <w:b/>
        </w:rPr>
      </w:pPr>
      <w:r>
        <w:rPr>
          <w:rFonts w:ascii="GHEA Grapalat" w:hAnsi="GHEA Grapalat"/>
          <w:b/>
        </w:rPr>
        <w:t xml:space="preserve">ЧАСТЬ II. </w:t>
      </w:r>
    </w:p>
    <w:p w14:paraId="1FF03728" w14:textId="77777777" w:rsidR="008842CE" w:rsidRPr="00374F4A" w:rsidRDefault="008842CE" w:rsidP="00240CB2">
      <w:pPr>
        <w:widowControl w:val="0"/>
        <w:jc w:val="center"/>
        <w:rPr>
          <w:rFonts w:ascii="GHEA Grapalat" w:hAnsi="GHEA Grapalat"/>
          <w:b/>
        </w:rPr>
      </w:pPr>
    </w:p>
    <w:p w14:paraId="5D80CF19" w14:textId="77777777" w:rsidR="00096865" w:rsidRDefault="00096865" w:rsidP="00240CB2">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A36C54">
        <w:rPr>
          <w:rFonts w:ascii="GHEA Grapalat" w:hAnsi="GHEA Grapalat"/>
          <w:b/>
        </w:rPr>
        <w:t>ЗАПРОС КОТИРОВОК</w:t>
      </w:r>
    </w:p>
    <w:p w14:paraId="3195DC8E" w14:textId="77777777" w:rsidR="00520F57" w:rsidRPr="008842CE" w:rsidRDefault="00520F57" w:rsidP="00240CB2">
      <w:pPr>
        <w:widowControl w:val="0"/>
        <w:jc w:val="center"/>
        <w:rPr>
          <w:rFonts w:ascii="GHEA Grapalat" w:hAnsi="GHEA Grapalat"/>
          <w:b/>
        </w:rPr>
      </w:pPr>
    </w:p>
    <w:p w14:paraId="5D3B11B2" w14:textId="77777777" w:rsidR="00096865" w:rsidRPr="003A1EBB" w:rsidRDefault="00096865" w:rsidP="00240CB2">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3E22B8E6" w14:textId="77777777" w:rsidR="00096865" w:rsidRPr="003A1EBB" w:rsidRDefault="00543BAE" w:rsidP="00240CB2">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551C2439" w14:textId="77777777" w:rsidR="0061522D" w:rsidRPr="006D72B9" w:rsidRDefault="00450C30" w:rsidP="00240CB2">
      <w:pPr>
        <w:widowControl w:val="0"/>
        <w:tabs>
          <w:tab w:val="left" w:pos="1134"/>
        </w:tabs>
        <w:ind w:left="1134" w:hanging="567"/>
        <w:jc w:val="both"/>
        <w:rPr>
          <w:rFonts w:ascii="GHEA Grapalat" w:hAnsi="GHEA Grapalat"/>
          <w:lang w:val="hy-AM"/>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6D72B9">
        <w:rPr>
          <w:rFonts w:ascii="GHEA Grapalat" w:hAnsi="GHEA Grapalat"/>
          <w:lang w:val="hy-AM"/>
        </w:rPr>
        <w:t>5</w:t>
      </w:r>
    </w:p>
    <w:p w14:paraId="33A6824A" w14:textId="77777777" w:rsidR="00E17B7F" w:rsidRDefault="00E17B7F" w:rsidP="00240CB2">
      <w:pPr>
        <w:rPr>
          <w:rFonts w:ascii="GHEA Grapalat" w:hAnsi="GHEA Grapalat"/>
          <w:spacing w:val="-6"/>
        </w:rPr>
      </w:pPr>
      <w:r>
        <w:rPr>
          <w:rFonts w:ascii="GHEA Grapalat" w:hAnsi="GHEA Grapalat"/>
          <w:spacing w:val="-6"/>
        </w:rPr>
        <w:br w:type="page"/>
      </w:r>
    </w:p>
    <w:p w14:paraId="15E113B9" w14:textId="0F7A6D60" w:rsidR="00096865" w:rsidRPr="006D2DF7" w:rsidRDefault="00E17B7F" w:rsidP="00240CB2">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6D72B9">
        <w:rPr>
          <w:rFonts w:ascii="GHEA Grapalat" w:hAnsi="GHEA Grapalat"/>
          <w:spacing w:val="-6"/>
        </w:rPr>
        <w:t>запрос котировок</w:t>
      </w:r>
      <w:r w:rsidR="00096865" w:rsidRPr="006D2DF7">
        <w:rPr>
          <w:rFonts w:ascii="GHEA Grapalat" w:hAnsi="GHEA Grapalat"/>
          <w:spacing w:val="-6"/>
        </w:rPr>
        <w:t xml:space="preserve">, проводимом под кодом </w:t>
      </w:r>
      <w:r w:rsidR="00C422BB" w:rsidRPr="000164C6">
        <w:rPr>
          <w:rFonts w:ascii="GHEA Grapalat" w:hAnsi="GHEA Grapalat"/>
        </w:rPr>
        <w:t>TXUE-GHAPDzB-2</w:t>
      </w:r>
      <w:r w:rsidR="00C422BB">
        <w:rPr>
          <w:rFonts w:ascii="GHEA Grapalat" w:hAnsi="GHEA Grapalat"/>
          <w:lang w:val="hy-AM"/>
        </w:rPr>
        <w:t>6</w:t>
      </w:r>
      <w:r w:rsidR="00C422BB" w:rsidRPr="000164C6">
        <w:rPr>
          <w:rFonts w:ascii="GHEA Grapalat" w:hAnsi="GHEA Grapalat"/>
        </w:rPr>
        <w:t>/</w:t>
      </w:r>
      <w:r w:rsidR="00C422BB">
        <w:rPr>
          <w:rFonts w:ascii="GHEA Grapalat" w:hAnsi="GHEA Grapalat"/>
          <w:lang w:val="hy-AM"/>
        </w:rPr>
        <w:t>1</w:t>
      </w:r>
      <w:r w:rsidR="00C422BB" w:rsidRPr="000164C6">
        <w:rPr>
          <w:rFonts w:ascii="GHEA Grapalat" w:hAnsi="GHEA Grapalat"/>
        </w:rPr>
        <w:t xml:space="preserve"> </w:t>
      </w:r>
      <w:r w:rsidR="00096865" w:rsidRPr="006D2DF7">
        <w:rPr>
          <w:rFonts w:ascii="GHEA Grapalat" w:hAnsi="GHEA Grapalat"/>
          <w:spacing w:val="-6"/>
        </w:rPr>
        <w:t>(далее — процедура).</w:t>
      </w:r>
    </w:p>
    <w:p w14:paraId="76BE5494" w14:textId="3DED5260" w:rsidR="00096865" w:rsidRPr="000B2CFA" w:rsidRDefault="00096865" w:rsidP="00240CB2">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D72B9" w:rsidRPr="000B2CFA">
        <w:rPr>
          <w:rFonts w:ascii="GHEA Grapalat" w:hAnsi="GHEA Grapalat"/>
        </w:rPr>
        <w:t>"</w:t>
      </w:r>
      <w:bookmarkStart w:id="0" w:name="_Hlk144222548"/>
      <w:r w:rsidR="006D72B9" w:rsidRPr="00531321">
        <w:rPr>
          <w:rFonts w:ascii="GHEA Grapalat" w:hAnsi="GHEA Grapalat"/>
        </w:rPr>
        <w:t>ГНКО “</w:t>
      </w:r>
      <w:r w:rsidR="00C422BB" w:rsidRPr="00C422BB">
        <w:rPr>
          <w:rFonts w:ascii="GHEA Grapalat" w:hAnsi="GHEA Grapalat"/>
        </w:rPr>
        <w:t xml:space="preserve"> </w:t>
      </w:r>
      <w:r w:rsidR="00C422BB" w:rsidRPr="000164C6">
        <w:rPr>
          <w:rFonts w:ascii="GHEA Grapalat" w:hAnsi="GHEA Grapalat"/>
        </w:rPr>
        <w:t>ЕРЕВАНСКАЯ СПЕЦИАЛЬНАЯ ШКОЛА № 14 ДЛЯ ДЕТЕЙ С НАРУШЕНИЯМИ ЗРЕНИЯ ИМЕНИ НИКОГАЙОСА ТИГРАНЯНА</w:t>
      </w:r>
      <w:r w:rsidR="00C422BB" w:rsidRPr="00531321">
        <w:rPr>
          <w:rFonts w:ascii="GHEA Grapalat" w:hAnsi="GHEA Grapalat"/>
        </w:rPr>
        <w:t xml:space="preserve"> </w:t>
      </w:r>
      <w:r w:rsidR="006D72B9" w:rsidRPr="00531321">
        <w:rPr>
          <w:rFonts w:ascii="GHEA Grapalat" w:hAnsi="GHEA Grapalat"/>
        </w:rPr>
        <w:t>”</w:t>
      </w:r>
      <w:bookmarkEnd w:id="0"/>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EBFB0B1" w14:textId="77777777" w:rsidR="00096865" w:rsidRPr="009044F1" w:rsidRDefault="00096865" w:rsidP="00240CB2">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AEA6B1E" w14:textId="77777777" w:rsidR="00096865" w:rsidRPr="009044F1" w:rsidRDefault="00096865" w:rsidP="00240CB2">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6DBD5A7" w14:textId="25C2B71C" w:rsidR="00096865" w:rsidRPr="009044F1" w:rsidRDefault="00A81DD5" w:rsidP="006D72B9">
      <w:pPr>
        <w:widowControl w:val="0"/>
        <w:ind w:firstLine="567"/>
        <w:jc w:val="both"/>
        <w:rPr>
          <w:rFonts w:ascii="GHEA Grapalat" w:hAnsi="GHEA Grapalat"/>
        </w:rPr>
      </w:pPr>
      <w:r w:rsidRPr="009044F1">
        <w:rPr>
          <w:rFonts w:ascii="GHEA Grapalat" w:hAnsi="GHEA Grapalat"/>
        </w:rPr>
        <w:t xml:space="preserve">Адрес электронной почты секретаря оценочной комиссии </w:t>
      </w:r>
      <w:r w:rsidR="00C422BB" w:rsidRPr="000164C6">
        <w:rPr>
          <w:rFonts w:ascii="GHEA Grapalat" w:hAnsi="GHEA Grapalat"/>
          <w:lang w:val="af-ZA"/>
        </w:rPr>
        <w:t>noraghazaryan27@gmail.com</w:t>
      </w:r>
      <w:r w:rsidR="00C422BB" w:rsidRPr="000164C6">
        <w:rPr>
          <w:rFonts w:ascii="GHEA Grapalat" w:hAnsi="GHEA Grapalat"/>
        </w:rPr>
        <w:t>.</w:t>
      </w:r>
      <w:r w:rsidR="00F5653D" w:rsidRPr="009044F1">
        <w:rPr>
          <w:rFonts w:ascii="GHEA Grapalat" w:hAnsi="GHEA Grapalat"/>
        </w:rPr>
        <w:br w:type="page"/>
      </w:r>
      <w:r w:rsidR="006D72B9">
        <w:rPr>
          <w:rFonts w:ascii="GHEA Grapalat" w:hAnsi="GHEA Grapalat"/>
          <w:lang w:val="hy-AM"/>
        </w:rPr>
        <w:lastRenderedPageBreak/>
        <w:t xml:space="preserve">                                              </w:t>
      </w:r>
      <w:r w:rsidR="00F5653D" w:rsidRPr="009044F1">
        <w:rPr>
          <w:rFonts w:ascii="GHEA Grapalat" w:hAnsi="GHEA Grapalat"/>
        </w:rPr>
        <w:t>ЧАСТЬ I</w:t>
      </w:r>
    </w:p>
    <w:p w14:paraId="3AA01F31" w14:textId="77777777" w:rsidR="00096865" w:rsidRPr="009044F1" w:rsidRDefault="00096865" w:rsidP="00240CB2">
      <w:pPr>
        <w:pStyle w:val="Heading3"/>
        <w:keepNext w:val="0"/>
        <w:widowControl w:val="0"/>
        <w:spacing w:line="240" w:lineRule="auto"/>
        <w:rPr>
          <w:rFonts w:ascii="GHEA Grapalat" w:hAnsi="GHEA Grapalat"/>
          <w:sz w:val="24"/>
          <w:szCs w:val="24"/>
        </w:rPr>
      </w:pPr>
    </w:p>
    <w:p w14:paraId="2BD96522" w14:textId="77777777" w:rsidR="00096865" w:rsidRPr="009044F1" w:rsidRDefault="00F63BBB" w:rsidP="00240CB2">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4E098405" w14:textId="4CCB1E82" w:rsidR="00096865" w:rsidRPr="009044F1" w:rsidRDefault="00845AA5" w:rsidP="00240CB2">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75269F">
        <w:rPr>
          <w:rFonts w:ascii="GHEA Grapalat" w:hAnsi="GHEA Grapalat"/>
          <w:i w:val="0"/>
          <w:sz w:val="24"/>
          <w:szCs w:val="24"/>
        </w:rPr>
        <w:t>еда</w:t>
      </w:r>
      <w:r w:rsidRPr="009044F1">
        <w:rPr>
          <w:rFonts w:ascii="GHEA Grapalat" w:hAnsi="GHEA Grapalat"/>
          <w:i w:val="0"/>
          <w:sz w:val="24"/>
          <w:szCs w:val="24"/>
        </w:rPr>
        <w:t xml:space="preserve"> (далее — также товар) для нужд </w:t>
      </w:r>
      <w:r w:rsidR="006D72B9" w:rsidRPr="006D72B9">
        <w:rPr>
          <w:rFonts w:ascii="GHEA Grapalat" w:hAnsi="GHEA Grapalat"/>
          <w:i w:val="0"/>
          <w:sz w:val="24"/>
          <w:szCs w:val="24"/>
        </w:rPr>
        <w:t>ГНКО “</w:t>
      </w:r>
      <w:r w:rsidR="00B1183E" w:rsidRPr="00B1183E">
        <w:rPr>
          <w:rFonts w:ascii="GHEA Grapalat" w:hAnsi="GHEA Grapalat"/>
          <w:b/>
        </w:rPr>
        <w:t xml:space="preserve"> </w:t>
      </w:r>
      <w:r w:rsidR="00B1183E" w:rsidRPr="000164C6">
        <w:rPr>
          <w:rFonts w:ascii="GHEA Grapalat" w:hAnsi="GHEA Grapalat"/>
          <w:b/>
        </w:rPr>
        <w:t>ЕРЕВАНСКАЯ СПЕЦИАЛЬНАЯ ШКОЛА № 14 ДЛЯ ДЕТЕЙ С НАРУШЕНИЯМИ ЗРЕНИЯ ИМЕНИ НИКОГАЙОСА ТИГРАНЯНА”</w:t>
      </w:r>
      <w:r w:rsidR="00B1183E" w:rsidRPr="000164C6">
        <w:rPr>
          <w:rFonts w:ascii="GHEA Grapalat" w:hAnsi="GHEA Grapalat"/>
        </w:rPr>
        <w:t>, которые сгруппированы в лоты "</w:t>
      </w:r>
      <w:r w:rsidR="00B1183E" w:rsidRPr="00AD5F7A">
        <w:rPr>
          <w:rFonts w:ascii="GHEA Grapalat" w:hAnsi="GHEA Grapalat"/>
          <w:color w:val="000000" w:themeColor="text1"/>
          <w:lang w:val="hy-AM"/>
        </w:rPr>
        <w:t>81</w:t>
      </w:r>
      <w:r w:rsidR="00B1183E" w:rsidRPr="000164C6">
        <w:rPr>
          <w:rFonts w:ascii="GHEA Grapalat" w:hAnsi="GHEA Grapalat"/>
        </w:rPr>
        <w:t>":</w:t>
      </w:r>
    </w:p>
    <w:tbl>
      <w:tblPr>
        <w:tblW w:w="9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620"/>
        <w:gridCol w:w="2520"/>
        <w:gridCol w:w="4183"/>
      </w:tblGrid>
      <w:tr w:rsidR="006D72B9" w14:paraId="3D03C8D5" w14:textId="77777777" w:rsidTr="001F5CED">
        <w:trPr>
          <w:trHeight w:val="269"/>
          <w:jc w:val="center"/>
        </w:trPr>
        <w:tc>
          <w:tcPr>
            <w:tcW w:w="9403" w:type="dxa"/>
            <w:gridSpan w:val="4"/>
            <w:tcBorders>
              <w:top w:val="single" w:sz="4" w:space="0" w:color="auto"/>
              <w:left w:val="single" w:sz="4" w:space="0" w:color="auto"/>
              <w:bottom w:val="single" w:sz="4" w:space="0" w:color="auto"/>
              <w:right w:val="single" w:sz="4" w:space="0" w:color="auto"/>
            </w:tcBorders>
            <w:vAlign w:val="center"/>
            <w:hideMark/>
          </w:tcPr>
          <w:p w14:paraId="5E1A9645" w14:textId="77777777" w:rsidR="006D72B9" w:rsidRDefault="006D72B9" w:rsidP="001F5CED">
            <w:pPr>
              <w:jc w:val="center"/>
              <w:rPr>
                <w:rFonts w:ascii="GHEA Grapalat" w:hAnsi="GHEA Grapalat" w:cs="Calibri"/>
                <w:b/>
                <w:bCs/>
                <w:color w:val="000000"/>
                <w:sz w:val="16"/>
                <w:szCs w:val="16"/>
              </w:rPr>
            </w:pPr>
            <w:r>
              <w:rPr>
                <w:rFonts w:ascii="GHEA Grapalat" w:hAnsi="GHEA Grapalat" w:cs="Calibri"/>
                <w:b/>
                <w:bCs/>
                <w:color w:val="000000"/>
                <w:sz w:val="16"/>
                <w:szCs w:val="16"/>
              </w:rPr>
              <w:t>Лотов</w:t>
            </w:r>
          </w:p>
        </w:tc>
      </w:tr>
      <w:tr w:rsidR="006D72B9" w14:paraId="321DAF6A" w14:textId="77777777" w:rsidTr="001F5CED">
        <w:trPr>
          <w:trHeight w:val="692"/>
          <w:jc w:val="center"/>
        </w:trPr>
        <w:tc>
          <w:tcPr>
            <w:tcW w:w="1080" w:type="dxa"/>
            <w:tcBorders>
              <w:top w:val="single" w:sz="4" w:space="0" w:color="auto"/>
              <w:left w:val="single" w:sz="4" w:space="0" w:color="auto"/>
              <w:bottom w:val="single" w:sz="4" w:space="0" w:color="auto"/>
              <w:right w:val="single" w:sz="4" w:space="0" w:color="auto"/>
            </w:tcBorders>
            <w:vAlign w:val="center"/>
            <w:hideMark/>
          </w:tcPr>
          <w:p w14:paraId="553C5F35" w14:textId="77777777" w:rsidR="006D72B9" w:rsidRDefault="006D72B9" w:rsidP="001F5CED">
            <w:pPr>
              <w:jc w:val="center"/>
              <w:rPr>
                <w:rFonts w:ascii="GHEA Grapalat" w:hAnsi="GHEA Grapalat" w:cs="Calibri"/>
                <w:b/>
                <w:bCs/>
                <w:color w:val="000000"/>
                <w:sz w:val="16"/>
                <w:szCs w:val="16"/>
              </w:rPr>
            </w:pPr>
            <w:r>
              <w:rPr>
                <w:rFonts w:ascii="GHEA Grapalat" w:hAnsi="GHEA Grapalat" w:cs="Calibri"/>
                <w:b/>
                <w:bCs/>
                <w:color w:val="000000"/>
                <w:sz w:val="16"/>
                <w:szCs w:val="16"/>
              </w:rPr>
              <w:t>Номера</w:t>
            </w:r>
          </w:p>
        </w:tc>
        <w:tc>
          <w:tcPr>
            <w:tcW w:w="1620" w:type="dxa"/>
            <w:tcBorders>
              <w:top w:val="single" w:sz="4" w:space="0" w:color="auto"/>
              <w:left w:val="single" w:sz="4" w:space="0" w:color="auto"/>
              <w:bottom w:val="single" w:sz="4" w:space="0" w:color="auto"/>
              <w:right w:val="single" w:sz="4" w:space="0" w:color="auto"/>
            </w:tcBorders>
            <w:vAlign w:val="center"/>
            <w:hideMark/>
          </w:tcPr>
          <w:p w14:paraId="081D4734" w14:textId="77777777" w:rsidR="006D72B9" w:rsidRDefault="006D72B9" w:rsidP="001F5CED">
            <w:pPr>
              <w:jc w:val="center"/>
              <w:rPr>
                <w:rFonts w:ascii="GHEA Grapalat" w:hAnsi="GHEA Grapalat" w:cs="Calibri"/>
                <w:b/>
                <w:bCs/>
                <w:color w:val="000000"/>
                <w:sz w:val="16"/>
                <w:szCs w:val="16"/>
              </w:rPr>
            </w:pPr>
            <w:r>
              <w:rPr>
                <w:rFonts w:ascii="GHEA Grapalat" w:hAnsi="GHEA Grapalat" w:cs="Calibri"/>
                <w:b/>
                <w:bCs/>
                <w:color w:val="000000"/>
                <w:sz w:val="16"/>
                <w:szCs w:val="16"/>
              </w:rPr>
              <w:t>Цена закупки</w:t>
            </w:r>
          </w:p>
        </w:tc>
        <w:tc>
          <w:tcPr>
            <w:tcW w:w="2520" w:type="dxa"/>
            <w:tcBorders>
              <w:top w:val="single" w:sz="4" w:space="0" w:color="auto"/>
              <w:left w:val="single" w:sz="4" w:space="0" w:color="auto"/>
              <w:bottom w:val="single" w:sz="4" w:space="0" w:color="auto"/>
              <w:right w:val="single" w:sz="4" w:space="0" w:color="auto"/>
            </w:tcBorders>
            <w:hideMark/>
          </w:tcPr>
          <w:p w14:paraId="66414C49" w14:textId="77777777" w:rsidR="006D72B9" w:rsidRDefault="006D72B9" w:rsidP="001F5CED">
            <w:pPr>
              <w:jc w:val="center"/>
              <w:rPr>
                <w:rFonts w:ascii="GHEA Grapalat" w:hAnsi="GHEA Grapalat" w:cs="Calibri"/>
                <w:b/>
                <w:bCs/>
                <w:color w:val="000000"/>
                <w:sz w:val="16"/>
                <w:szCs w:val="16"/>
              </w:rPr>
            </w:pPr>
            <w:r>
              <w:rPr>
                <w:rFonts w:ascii="GHEA Grapalat" w:hAnsi="GHEA Grapalat" w:cs="Calibri"/>
                <w:b/>
                <w:bCs/>
                <w:color w:val="000000"/>
                <w:sz w:val="16"/>
                <w:szCs w:val="16"/>
              </w:rPr>
              <w:t>промежуточный код, предусмотренный планом закупок по классификации ЕЗК (CPV)</w:t>
            </w:r>
          </w:p>
        </w:tc>
        <w:tc>
          <w:tcPr>
            <w:tcW w:w="4183" w:type="dxa"/>
            <w:tcBorders>
              <w:top w:val="single" w:sz="4" w:space="0" w:color="auto"/>
              <w:left w:val="single" w:sz="4" w:space="0" w:color="auto"/>
              <w:bottom w:val="single" w:sz="4" w:space="0" w:color="auto"/>
              <w:right w:val="single" w:sz="4" w:space="0" w:color="auto"/>
            </w:tcBorders>
            <w:vAlign w:val="center"/>
            <w:hideMark/>
          </w:tcPr>
          <w:p w14:paraId="721887C6" w14:textId="77777777" w:rsidR="006D72B9" w:rsidRDefault="006D72B9" w:rsidP="001F5CED">
            <w:pPr>
              <w:jc w:val="center"/>
              <w:rPr>
                <w:rFonts w:ascii="GHEA Grapalat" w:hAnsi="GHEA Grapalat" w:cs="Calibri"/>
                <w:b/>
                <w:bCs/>
                <w:color w:val="000000"/>
                <w:sz w:val="16"/>
                <w:szCs w:val="16"/>
              </w:rPr>
            </w:pPr>
            <w:r>
              <w:rPr>
                <w:rFonts w:ascii="GHEA Grapalat" w:hAnsi="GHEA Grapalat" w:cs="Calibri"/>
                <w:b/>
                <w:sz w:val="18"/>
                <w:szCs w:val="18"/>
              </w:rPr>
              <w:t>наименование</w:t>
            </w:r>
          </w:p>
        </w:tc>
      </w:tr>
      <w:tr w:rsidR="002862F7" w:rsidRPr="007467FD" w14:paraId="0F528C1F"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37DF5258" w14:textId="78047B40" w:rsidR="002862F7" w:rsidRDefault="002862F7" w:rsidP="002862F7">
            <w:pPr>
              <w:pStyle w:val="BodyTextIndent2"/>
              <w:spacing w:line="240" w:lineRule="auto"/>
              <w:ind w:firstLine="0"/>
              <w:jc w:val="center"/>
              <w:rPr>
                <w:rFonts w:ascii="GHEA Grapalat" w:hAnsi="GHEA Grapalat" w:cs="Calibri"/>
                <w:sz w:val="18"/>
                <w:szCs w:val="18"/>
              </w:rPr>
            </w:pPr>
            <w:r w:rsidRPr="000164C6">
              <w:rPr>
                <w:rFonts w:ascii="GHEA Grapalat" w:hAnsi="GHEA Grapalat" w:cs="Calibri"/>
                <w:color w:val="000000"/>
                <w:sz w:val="16"/>
                <w:szCs w:val="16"/>
              </w:rPr>
              <w:t>1</w:t>
            </w:r>
          </w:p>
        </w:tc>
        <w:tc>
          <w:tcPr>
            <w:tcW w:w="1620" w:type="dxa"/>
            <w:tcBorders>
              <w:top w:val="single" w:sz="4" w:space="0" w:color="auto"/>
              <w:left w:val="single" w:sz="4" w:space="0" w:color="auto"/>
              <w:bottom w:val="single" w:sz="4" w:space="0" w:color="auto"/>
              <w:right w:val="single" w:sz="4" w:space="0" w:color="auto"/>
            </w:tcBorders>
            <w:vAlign w:val="center"/>
          </w:tcPr>
          <w:p w14:paraId="0D66D5D6" w14:textId="197B7FA3"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275</w:t>
            </w:r>
            <w:r w:rsidRPr="004F1D4F">
              <w:rPr>
                <w:rFonts w:ascii="GHEA Grapalat" w:hAnsi="GHEA Grapalat" w:cs="Calibri"/>
                <w:color w:val="000000"/>
                <w:sz w:val="18"/>
                <w:szCs w:val="18"/>
                <w:lang w:val="hy-AM"/>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3D261A61" w14:textId="6968971E" w:rsidR="002862F7" w:rsidRPr="00FA6CD2" w:rsidRDefault="002862F7" w:rsidP="002862F7">
            <w:pPr>
              <w:jc w:val="center"/>
              <w:rPr>
                <w:rFonts w:ascii="GHEA Grapalat" w:hAnsi="GHEA Grapalat" w:cs="Calibri"/>
                <w:sz w:val="16"/>
                <w:szCs w:val="16"/>
              </w:rPr>
            </w:pPr>
            <w:r w:rsidRPr="009A718A">
              <w:rPr>
                <w:rFonts w:ascii="GHEA Grapalat" w:hAnsi="GHEA Grapalat"/>
                <w:b/>
                <w:sz w:val="16"/>
                <w:szCs w:val="16"/>
              </w:rPr>
              <w:t>15811100/1</w:t>
            </w:r>
          </w:p>
        </w:tc>
        <w:tc>
          <w:tcPr>
            <w:tcW w:w="4183" w:type="dxa"/>
            <w:tcBorders>
              <w:top w:val="single" w:sz="4" w:space="0" w:color="auto"/>
              <w:left w:val="single" w:sz="4" w:space="0" w:color="auto"/>
              <w:bottom w:val="single" w:sz="4" w:space="0" w:color="auto"/>
              <w:right w:val="single" w:sz="4" w:space="0" w:color="auto"/>
            </w:tcBorders>
          </w:tcPr>
          <w:p w14:paraId="2B781949" w14:textId="77777777" w:rsidR="002862F7" w:rsidRPr="009A718A" w:rsidRDefault="002862F7" w:rsidP="002862F7">
            <w:pPr>
              <w:pStyle w:val="HTMLPreformatted"/>
              <w:shd w:val="clear" w:color="auto" w:fill="F8F9FA"/>
              <w:jc w:val="both"/>
              <w:rPr>
                <w:rFonts w:ascii="GHEA Grapalat" w:hAnsi="GHEA Grapalat" w:cs="Times New Roman"/>
                <w:bCs/>
                <w:sz w:val="16"/>
                <w:szCs w:val="16"/>
                <w:lang w:val="ru-RU" w:eastAsia="ru-RU" w:bidi="ru-RU"/>
              </w:rPr>
            </w:pPr>
            <w:r w:rsidRPr="009A718A">
              <w:rPr>
                <w:rFonts w:ascii="GHEA Grapalat" w:hAnsi="GHEA Grapalat" w:cs="Times New Roman"/>
                <w:bCs/>
                <w:sz w:val="16"/>
                <w:szCs w:val="16"/>
                <w:lang w:val="ru-RU" w:eastAsia="ru-RU" w:bidi="ru-RU"/>
              </w:rPr>
              <w:t>хлеб</w:t>
            </w:r>
          </w:p>
          <w:p w14:paraId="79CED872" w14:textId="6C7A50BB" w:rsidR="002862F7" w:rsidRPr="004A49D8" w:rsidRDefault="002862F7" w:rsidP="002862F7">
            <w:pPr>
              <w:rPr>
                <w:rFonts w:ascii="GHEA Grapalat" w:hAnsi="GHEA Grapalat" w:cs="Calibri"/>
                <w:sz w:val="16"/>
                <w:szCs w:val="16"/>
              </w:rPr>
            </w:pPr>
          </w:p>
        </w:tc>
      </w:tr>
      <w:tr w:rsidR="002862F7" w:rsidRPr="007467FD" w14:paraId="4760693F"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6CD63ABB" w14:textId="6A2304A1"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sidRPr="000164C6">
              <w:rPr>
                <w:rFonts w:ascii="GHEA Grapalat" w:hAnsi="GHEA Grapalat" w:cs="Calibri"/>
                <w:color w:val="000000"/>
                <w:sz w:val="16"/>
                <w:szCs w:val="16"/>
                <w:lang w:val="hy-AM"/>
              </w:rPr>
              <w:t>2</w:t>
            </w:r>
          </w:p>
        </w:tc>
        <w:tc>
          <w:tcPr>
            <w:tcW w:w="1620" w:type="dxa"/>
            <w:tcBorders>
              <w:top w:val="single" w:sz="4" w:space="0" w:color="auto"/>
              <w:left w:val="single" w:sz="4" w:space="0" w:color="auto"/>
              <w:bottom w:val="single" w:sz="4" w:space="0" w:color="auto"/>
              <w:right w:val="single" w:sz="4" w:space="0" w:color="auto"/>
            </w:tcBorders>
            <w:vAlign w:val="center"/>
          </w:tcPr>
          <w:p w14:paraId="7197FDFC" w14:textId="25D61BF9"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85</w:t>
            </w:r>
            <w:r w:rsidRPr="004F1D4F">
              <w:rPr>
                <w:rFonts w:ascii="GHEA Grapalat" w:hAnsi="GHEA Grapalat" w:cs="Calibri"/>
                <w:color w:val="000000"/>
                <w:sz w:val="18"/>
                <w:szCs w:val="18"/>
                <w:lang w:val="hy-AM"/>
              </w:rPr>
              <w:t>000</w:t>
            </w:r>
            <w:r w:rsidRPr="004F1D4F">
              <w:rPr>
                <w:rFonts w:ascii="GHEA Grapalat" w:hAnsi="GHEA Grapalat" w:cs="Calibri"/>
                <w:color w:val="000000"/>
                <w:sz w:val="18"/>
                <w:szCs w:val="18"/>
              </w:rPr>
              <w:t>0</w:t>
            </w:r>
          </w:p>
        </w:tc>
        <w:tc>
          <w:tcPr>
            <w:tcW w:w="2520" w:type="dxa"/>
            <w:tcBorders>
              <w:top w:val="single" w:sz="4" w:space="0" w:color="auto"/>
              <w:left w:val="single" w:sz="4" w:space="0" w:color="auto"/>
              <w:bottom w:val="single" w:sz="4" w:space="0" w:color="auto"/>
              <w:right w:val="single" w:sz="4" w:space="0" w:color="auto"/>
            </w:tcBorders>
            <w:vAlign w:val="center"/>
          </w:tcPr>
          <w:p w14:paraId="6EF795AB" w14:textId="5A866B0E"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15811100/2</w:t>
            </w:r>
          </w:p>
        </w:tc>
        <w:tc>
          <w:tcPr>
            <w:tcW w:w="4183" w:type="dxa"/>
            <w:tcBorders>
              <w:top w:val="single" w:sz="4" w:space="0" w:color="auto"/>
              <w:left w:val="single" w:sz="4" w:space="0" w:color="auto"/>
              <w:bottom w:val="single" w:sz="4" w:space="0" w:color="auto"/>
              <w:right w:val="single" w:sz="4" w:space="0" w:color="auto"/>
            </w:tcBorders>
          </w:tcPr>
          <w:p w14:paraId="2B35BB55" w14:textId="50B698DE" w:rsidR="002862F7" w:rsidRPr="004A49D8" w:rsidRDefault="002862F7" w:rsidP="002862F7">
            <w:pPr>
              <w:rPr>
                <w:rFonts w:ascii="GHEA Grapalat" w:hAnsi="GHEA Grapalat" w:cs="Calibri"/>
                <w:sz w:val="16"/>
                <w:szCs w:val="16"/>
              </w:rPr>
            </w:pPr>
            <w:r w:rsidRPr="009A718A">
              <w:rPr>
                <w:rFonts w:ascii="GHEA Grapalat" w:hAnsi="GHEA Grapalat"/>
                <w:bCs/>
                <w:sz w:val="16"/>
                <w:szCs w:val="16"/>
              </w:rPr>
              <w:t>хлеб</w:t>
            </w:r>
          </w:p>
        </w:tc>
      </w:tr>
      <w:tr w:rsidR="002862F7" w:rsidRPr="007467FD" w14:paraId="772F8FE6"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58B266A9" w14:textId="69FDBEAA"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sidRPr="000164C6">
              <w:rPr>
                <w:rFonts w:ascii="GHEA Grapalat" w:hAnsi="GHEA Grapalat" w:cs="Calibri"/>
                <w:color w:val="000000"/>
                <w:sz w:val="16"/>
                <w:szCs w:val="16"/>
              </w:rPr>
              <w:t>3</w:t>
            </w:r>
          </w:p>
        </w:tc>
        <w:tc>
          <w:tcPr>
            <w:tcW w:w="1620" w:type="dxa"/>
            <w:tcBorders>
              <w:top w:val="single" w:sz="4" w:space="0" w:color="auto"/>
              <w:left w:val="single" w:sz="4" w:space="0" w:color="auto"/>
              <w:bottom w:val="single" w:sz="4" w:space="0" w:color="auto"/>
              <w:right w:val="single" w:sz="4" w:space="0" w:color="auto"/>
            </w:tcBorders>
            <w:vAlign w:val="center"/>
          </w:tcPr>
          <w:p w14:paraId="4F1933E4" w14:textId="7BC4A781"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245000</w:t>
            </w:r>
          </w:p>
        </w:tc>
        <w:tc>
          <w:tcPr>
            <w:tcW w:w="2520" w:type="dxa"/>
            <w:tcBorders>
              <w:top w:val="single" w:sz="4" w:space="0" w:color="auto"/>
              <w:left w:val="single" w:sz="4" w:space="0" w:color="auto"/>
              <w:bottom w:val="single" w:sz="4" w:space="0" w:color="auto"/>
              <w:right w:val="single" w:sz="4" w:space="0" w:color="auto"/>
            </w:tcBorders>
            <w:vAlign w:val="center"/>
          </w:tcPr>
          <w:p w14:paraId="14E88B25" w14:textId="3715E9D2"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15811100/</w:t>
            </w:r>
            <w:r w:rsidRPr="004F1D4F">
              <w:rPr>
                <w:rFonts w:ascii="GHEA Grapalat" w:hAnsi="GHEA Grapalat" w:cs="Calibri"/>
                <w:color w:val="000000"/>
                <w:sz w:val="18"/>
                <w:szCs w:val="18"/>
              </w:rPr>
              <w:t>3</w:t>
            </w:r>
          </w:p>
        </w:tc>
        <w:tc>
          <w:tcPr>
            <w:tcW w:w="4183" w:type="dxa"/>
            <w:tcBorders>
              <w:top w:val="single" w:sz="4" w:space="0" w:color="auto"/>
              <w:left w:val="single" w:sz="4" w:space="0" w:color="auto"/>
              <w:bottom w:val="single" w:sz="4" w:space="0" w:color="auto"/>
              <w:right w:val="single" w:sz="4" w:space="0" w:color="auto"/>
            </w:tcBorders>
          </w:tcPr>
          <w:p w14:paraId="382ED1B3" w14:textId="52DE1B2B" w:rsidR="002862F7" w:rsidRPr="004A49D8" w:rsidRDefault="002862F7" w:rsidP="002862F7">
            <w:pPr>
              <w:rPr>
                <w:rFonts w:ascii="GHEA Grapalat" w:hAnsi="GHEA Grapalat" w:cs="Calibri"/>
                <w:sz w:val="16"/>
                <w:szCs w:val="16"/>
              </w:rPr>
            </w:pPr>
            <w:r w:rsidRPr="009A718A">
              <w:rPr>
                <w:rFonts w:ascii="GHEA Grapalat" w:hAnsi="GHEA Grapalat"/>
                <w:bCs/>
                <w:sz w:val="16"/>
                <w:szCs w:val="16"/>
              </w:rPr>
              <w:t>хлеб</w:t>
            </w:r>
          </w:p>
        </w:tc>
      </w:tr>
      <w:tr w:rsidR="002862F7" w:rsidRPr="007467FD" w14:paraId="70C26710"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76B05C85" w14:textId="7E164CB7"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sidRPr="000164C6">
              <w:rPr>
                <w:rFonts w:ascii="GHEA Grapalat" w:hAnsi="GHEA Grapalat" w:cs="Calibri"/>
                <w:color w:val="000000"/>
                <w:sz w:val="16"/>
                <w:szCs w:val="16"/>
              </w:rPr>
              <w:t>4</w:t>
            </w:r>
          </w:p>
        </w:tc>
        <w:tc>
          <w:tcPr>
            <w:tcW w:w="1620" w:type="dxa"/>
            <w:tcBorders>
              <w:top w:val="single" w:sz="4" w:space="0" w:color="auto"/>
              <w:left w:val="single" w:sz="4" w:space="0" w:color="auto"/>
              <w:bottom w:val="single" w:sz="4" w:space="0" w:color="auto"/>
              <w:right w:val="single" w:sz="4" w:space="0" w:color="auto"/>
            </w:tcBorders>
            <w:vAlign w:val="center"/>
          </w:tcPr>
          <w:p w14:paraId="66DA3ECB" w14:textId="235F092E"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3</w:t>
            </w:r>
            <w:r w:rsidRPr="004F1D4F">
              <w:rPr>
                <w:rFonts w:ascii="GHEA Grapalat" w:hAnsi="GHEA Grapalat" w:cs="Calibri"/>
                <w:color w:val="000000"/>
                <w:sz w:val="18"/>
                <w:szCs w:val="18"/>
                <w:lang w:val="hy-AM"/>
              </w:rPr>
              <w:t>5</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5DA7E1EA" w14:textId="04FEB2D2"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15851100/1</w:t>
            </w:r>
          </w:p>
        </w:tc>
        <w:tc>
          <w:tcPr>
            <w:tcW w:w="4183" w:type="dxa"/>
            <w:tcBorders>
              <w:top w:val="single" w:sz="4" w:space="0" w:color="auto"/>
              <w:left w:val="single" w:sz="4" w:space="0" w:color="auto"/>
              <w:bottom w:val="single" w:sz="4" w:space="0" w:color="auto"/>
              <w:right w:val="single" w:sz="4" w:space="0" w:color="auto"/>
            </w:tcBorders>
          </w:tcPr>
          <w:p w14:paraId="4E48D75D" w14:textId="77777777" w:rsidR="002862F7" w:rsidRPr="009A718A" w:rsidRDefault="002862F7" w:rsidP="002862F7">
            <w:pPr>
              <w:jc w:val="both"/>
              <w:rPr>
                <w:rFonts w:ascii="GHEA Grapalat" w:hAnsi="GHEA Grapalat"/>
                <w:bCs/>
                <w:sz w:val="16"/>
                <w:szCs w:val="16"/>
                <w:lang w:val="en-US"/>
              </w:rPr>
            </w:pPr>
            <w:r w:rsidRPr="009A718A">
              <w:rPr>
                <w:rFonts w:ascii="GHEA Grapalat" w:hAnsi="GHEA Grapalat"/>
                <w:bCs/>
                <w:sz w:val="16"/>
                <w:szCs w:val="16"/>
              </w:rPr>
              <w:t>макароны</w:t>
            </w:r>
          </w:p>
          <w:p w14:paraId="0C92A4A1" w14:textId="3A1EE520" w:rsidR="002862F7" w:rsidRPr="004A49D8" w:rsidRDefault="002862F7" w:rsidP="002862F7">
            <w:pPr>
              <w:rPr>
                <w:rFonts w:ascii="GHEA Grapalat" w:hAnsi="GHEA Grapalat" w:cs="Calibri"/>
                <w:sz w:val="16"/>
                <w:szCs w:val="16"/>
              </w:rPr>
            </w:pPr>
          </w:p>
        </w:tc>
      </w:tr>
      <w:tr w:rsidR="002862F7" w:rsidRPr="007467FD" w14:paraId="76A58017"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6CF8C1F4" w14:textId="1470C200"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sidRPr="000164C6">
              <w:rPr>
                <w:rFonts w:ascii="GHEA Grapalat" w:hAnsi="GHEA Grapalat" w:cs="Calibri"/>
                <w:color w:val="000000"/>
                <w:sz w:val="16"/>
                <w:szCs w:val="16"/>
              </w:rPr>
              <w:t>5</w:t>
            </w:r>
          </w:p>
        </w:tc>
        <w:tc>
          <w:tcPr>
            <w:tcW w:w="1620" w:type="dxa"/>
            <w:tcBorders>
              <w:top w:val="single" w:sz="4" w:space="0" w:color="auto"/>
              <w:left w:val="single" w:sz="4" w:space="0" w:color="auto"/>
              <w:bottom w:val="single" w:sz="4" w:space="0" w:color="auto"/>
              <w:right w:val="single" w:sz="4" w:space="0" w:color="auto"/>
            </w:tcBorders>
            <w:vAlign w:val="center"/>
          </w:tcPr>
          <w:p w14:paraId="1E359246" w14:textId="59FF5F47"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30</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083938D0" w14:textId="03FCABB9" w:rsidR="002862F7" w:rsidRPr="001907D3" w:rsidRDefault="002862F7" w:rsidP="002862F7">
            <w:pPr>
              <w:jc w:val="center"/>
              <w:rPr>
                <w:rFonts w:ascii="GHEA Grapalat" w:hAnsi="GHEA Grapalat" w:cs="Calibri"/>
                <w:sz w:val="16"/>
                <w:szCs w:val="16"/>
                <w:lang w:val="hy-AM"/>
              </w:rPr>
            </w:pPr>
            <w:r w:rsidRPr="004F1D4F">
              <w:rPr>
                <w:rFonts w:ascii="GHEA Grapalat" w:hAnsi="GHEA Grapalat" w:cs="Calibri"/>
                <w:color w:val="000000"/>
                <w:sz w:val="18"/>
                <w:szCs w:val="18"/>
                <w:lang w:val="hy-AM"/>
              </w:rPr>
              <w:t>15612180/1</w:t>
            </w:r>
          </w:p>
        </w:tc>
        <w:tc>
          <w:tcPr>
            <w:tcW w:w="4183" w:type="dxa"/>
            <w:tcBorders>
              <w:top w:val="single" w:sz="4" w:space="0" w:color="auto"/>
              <w:left w:val="single" w:sz="4" w:space="0" w:color="auto"/>
              <w:bottom w:val="single" w:sz="4" w:space="0" w:color="auto"/>
              <w:right w:val="single" w:sz="4" w:space="0" w:color="auto"/>
            </w:tcBorders>
          </w:tcPr>
          <w:p w14:paraId="3B87D2D7" w14:textId="77777777" w:rsidR="002862F7" w:rsidRPr="009A718A" w:rsidRDefault="002862F7" w:rsidP="002862F7">
            <w:pPr>
              <w:jc w:val="both"/>
              <w:rPr>
                <w:rFonts w:ascii="GHEA Grapalat" w:hAnsi="GHEA Grapalat"/>
                <w:bCs/>
                <w:sz w:val="16"/>
                <w:szCs w:val="16"/>
              </w:rPr>
            </w:pPr>
            <w:r w:rsidRPr="009A718A">
              <w:rPr>
                <w:rFonts w:ascii="GHEA Grapalat" w:hAnsi="GHEA Grapalat"/>
                <w:bCs/>
                <w:sz w:val="16"/>
                <w:szCs w:val="16"/>
              </w:rPr>
              <w:t>высококачественная пшеничная мука</w:t>
            </w:r>
          </w:p>
          <w:p w14:paraId="16452B94" w14:textId="0F549940" w:rsidR="002862F7" w:rsidRPr="004A49D8" w:rsidRDefault="002862F7" w:rsidP="002862F7">
            <w:pPr>
              <w:rPr>
                <w:rFonts w:ascii="GHEA Grapalat" w:hAnsi="GHEA Grapalat" w:cs="Calibri"/>
                <w:sz w:val="16"/>
                <w:szCs w:val="16"/>
              </w:rPr>
            </w:pPr>
          </w:p>
        </w:tc>
      </w:tr>
      <w:tr w:rsidR="002862F7" w:rsidRPr="007467FD" w14:paraId="1618B098"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462FDC74" w14:textId="5A2662B8"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sidRPr="000164C6">
              <w:rPr>
                <w:rFonts w:ascii="GHEA Grapalat" w:hAnsi="GHEA Grapalat" w:cs="Calibri"/>
                <w:color w:val="000000"/>
                <w:sz w:val="16"/>
                <w:szCs w:val="16"/>
              </w:rPr>
              <w:t>6</w:t>
            </w:r>
          </w:p>
        </w:tc>
        <w:tc>
          <w:tcPr>
            <w:tcW w:w="1620" w:type="dxa"/>
            <w:tcBorders>
              <w:top w:val="single" w:sz="4" w:space="0" w:color="auto"/>
              <w:left w:val="single" w:sz="4" w:space="0" w:color="auto"/>
              <w:bottom w:val="single" w:sz="4" w:space="0" w:color="auto"/>
              <w:right w:val="single" w:sz="4" w:space="0" w:color="auto"/>
            </w:tcBorders>
            <w:vAlign w:val="center"/>
          </w:tcPr>
          <w:p w14:paraId="35292FC6" w14:textId="35751815"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520</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081A8C69" w14:textId="238FE6D8"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15511100/1</w:t>
            </w:r>
          </w:p>
        </w:tc>
        <w:tc>
          <w:tcPr>
            <w:tcW w:w="4183" w:type="dxa"/>
            <w:tcBorders>
              <w:top w:val="single" w:sz="4" w:space="0" w:color="auto"/>
              <w:left w:val="single" w:sz="4" w:space="0" w:color="auto"/>
              <w:bottom w:val="single" w:sz="4" w:space="0" w:color="auto"/>
              <w:right w:val="single" w:sz="4" w:space="0" w:color="auto"/>
            </w:tcBorders>
          </w:tcPr>
          <w:p w14:paraId="7283032C" w14:textId="77777777" w:rsidR="002862F7" w:rsidRPr="009A718A" w:rsidRDefault="002862F7" w:rsidP="002862F7">
            <w:pPr>
              <w:jc w:val="both"/>
              <w:rPr>
                <w:rFonts w:ascii="GHEA Grapalat" w:hAnsi="GHEA Grapalat"/>
                <w:bCs/>
                <w:sz w:val="16"/>
                <w:szCs w:val="16"/>
              </w:rPr>
            </w:pPr>
            <w:r w:rsidRPr="009A718A">
              <w:rPr>
                <w:rFonts w:ascii="GHEA Grapalat" w:hAnsi="GHEA Grapalat"/>
                <w:bCs/>
                <w:sz w:val="16"/>
                <w:szCs w:val="16"/>
              </w:rPr>
              <w:t>молоко</w:t>
            </w:r>
            <w:r>
              <w:rPr>
                <w:rFonts w:ascii="GHEA Grapalat" w:hAnsi="GHEA Grapalat"/>
                <w:bCs/>
                <w:sz w:val="16"/>
                <w:szCs w:val="16"/>
                <w:lang w:val="en-US"/>
              </w:rPr>
              <w:t>,</w:t>
            </w:r>
            <w:r w:rsidRPr="009A718A">
              <w:rPr>
                <w:rFonts w:ascii="GHEA Grapalat" w:hAnsi="GHEA Grapalat"/>
                <w:bCs/>
                <w:sz w:val="16"/>
                <w:szCs w:val="16"/>
              </w:rPr>
              <w:t xml:space="preserve"> пастеризованное</w:t>
            </w:r>
          </w:p>
          <w:p w14:paraId="7D894493" w14:textId="6297BEE3" w:rsidR="002862F7" w:rsidRPr="004A49D8" w:rsidRDefault="002862F7" w:rsidP="002862F7">
            <w:pPr>
              <w:rPr>
                <w:rFonts w:ascii="GHEA Grapalat" w:hAnsi="GHEA Grapalat" w:cs="Calibri"/>
                <w:sz w:val="16"/>
                <w:szCs w:val="16"/>
              </w:rPr>
            </w:pPr>
          </w:p>
        </w:tc>
      </w:tr>
      <w:tr w:rsidR="002862F7" w:rsidRPr="007467FD" w14:paraId="47A90C41"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4C3B6DFE" w14:textId="36ABCF38"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sidRPr="000164C6">
              <w:rPr>
                <w:rFonts w:ascii="GHEA Grapalat" w:hAnsi="GHEA Grapalat" w:cs="Calibri"/>
                <w:color w:val="000000"/>
                <w:sz w:val="16"/>
                <w:szCs w:val="16"/>
                <w:lang w:val="hy-AM"/>
              </w:rPr>
              <w:t>7</w:t>
            </w:r>
          </w:p>
        </w:tc>
        <w:tc>
          <w:tcPr>
            <w:tcW w:w="1620" w:type="dxa"/>
            <w:tcBorders>
              <w:top w:val="single" w:sz="4" w:space="0" w:color="auto"/>
              <w:left w:val="single" w:sz="4" w:space="0" w:color="auto"/>
              <w:bottom w:val="single" w:sz="4" w:space="0" w:color="auto"/>
              <w:right w:val="single" w:sz="4" w:space="0" w:color="auto"/>
            </w:tcBorders>
            <w:vAlign w:val="center"/>
          </w:tcPr>
          <w:p w14:paraId="1EF77AA6" w14:textId="4F33842F"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80</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1728EFD3" w14:textId="1B4A821C"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15511700/1</w:t>
            </w:r>
          </w:p>
        </w:tc>
        <w:tc>
          <w:tcPr>
            <w:tcW w:w="4183" w:type="dxa"/>
            <w:tcBorders>
              <w:top w:val="single" w:sz="4" w:space="0" w:color="auto"/>
              <w:left w:val="single" w:sz="4" w:space="0" w:color="auto"/>
              <w:bottom w:val="single" w:sz="4" w:space="0" w:color="auto"/>
              <w:right w:val="single" w:sz="4" w:space="0" w:color="auto"/>
            </w:tcBorders>
          </w:tcPr>
          <w:p w14:paraId="18852A00" w14:textId="6313CEB2" w:rsidR="002862F7" w:rsidRPr="004A49D8" w:rsidRDefault="002862F7" w:rsidP="002862F7">
            <w:pPr>
              <w:rPr>
                <w:rFonts w:ascii="GHEA Grapalat" w:hAnsi="GHEA Grapalat" w:cs="Calibri"/>
                <w:sz w:val="16"/>
                <w:szCs w:val="16"/>
              </w:rPr>
            </w:pPr>
            <w:r w:rsidRPr="002527AA">
              <w:rPr>
                <w:rFonts w:ascii="GHEA Grapalat" w:hAnsi="GHEA Grapalat"/>
                <w:bCs/>
                <w:sz w:val="16"/>
                <w:szCs w:val="16"/>
              </w:rPr>
              <w:t>сухое молоко</w:t>
            </w:r>
          </w:p>
        </w:tc>
      </w:tr>
      <w:tr w:rsidR="002862F7" w:rsidRPr="007467FD" w14:paraId="15684283"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3B47F3AD" w14:textId="731C45DC"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sidRPr="000164C6">
              <w:rPr>
                <w:rFonts w:ascii="GHEA Grapalat" w:hAnsi="GHEA Grapalat" w:cs="Calibri"/>
                <w:color w:val="000000"/>
                <w:sz w:val="16"/>
                <w:szCs w:val="16"/>
                <w:lang w:val="hy-AM"/>
              </w:rPr>
              <w:t>8</w:t>
            </w:r>
          </w:p>
        </w:tc>
        <w:tc>
          <w:tcPr>
            <w:tcW w:w="1620" w:type="dxa"/>
            <w:tcBorders>
              <w:top w:val="single" w:sz="4" w:space="0" w:color="auto"/>
              <w:left w:val="single" w:sz="4" w:space="0" w:color="auto"/>
              <w:bottom w:val="single" w:sz="4" w:space="0" w:color="auto"/>
              <w:right w:val="single" w:sz="4" w:space="0" w:color="auto"/>
            </w:tcBorders>
            <w:vAlign w:val="center"/>
          </w:tcPr>
          <w:p w14:paraId="525C1A6C" w14:textId="059E8612"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144</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326E94A0" w14:textId="24235B27"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15512000/1</w:t>
            </w:r>
          </w:p>
        </w:tc>
        <w:tc>
          <w:tcPr>
            <w:tcW w:w="4183" w:type="dxa"/>
            <w:tcBorders>
              <w:top w:val="single" w:sz="4" w:space="0" w:color="auto"/>
              <w:left w:val="single" w:sz="4" w:space="0" w:color="auto"/>
              <w:bottom w:val="single" w:sz="4" w:space="0" w:color="auto"/>
              <w:right w:val="single" w:sz="4" w:space="0" w:color="auto"/>
            </w:tcBorders>
          </w:tcPr>
          <w:p w14:paraId="57488D79" w14:textId="16159CD3" w:rsidR="002862F7" w:rsidRPr="004A49D8" w:rsidRDefault="002862F7" w:rsidP="002862F7">
            <w:pPr>
              <w:rPr>
                <w:rFonts w:ascii="GHEA Grapalat" w:hAnsi="GHEA Grapalat" w:cs="Calibri"/>
                <w:sz w:val="16"/>
                <w:szCs w:val="16"/>
              </w:rPr>
            </w:pPr>
            <w:r w:rsidRPr="002527AA">
              <w:rPr>
                <w:rFonts w:ascii="GHEA Grapalat" w:hAnsi="GHEA Grapalat"/>
                <w:bCs/>
                <w:sz w:val="16"/>
                <w:szCs w:val="16"/>
              </w:rPr>
              <w:t>сметана</w:t>
            </w:r>
          </w:p>
        </w:tc>
      </w:tr>
      <w:tr w:rsidR="002862F7" w:rsidRPr="007467FD" w14:paraId="255C79BF"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5BCC501D" w14:textId="3E77FE48"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sidRPr="000164C6">
              <w:rPr>
                <w:rFonts w:ascii="GHEA Grapalat" w:hAnsi="GHEA Grapalat" w:cs="Calibri"/>
                <w:color w:val="000000"/>
                <w:sz w:val="16"/>
                <w:szCs w:val="16"/>
                <w:lang w:val="hy-AM"/>
              </w:rPr>
              <w:t>9</w:t>
            </w:r>
          </w:p>
        </w:tc>
        <w:tc>
          <w:tcPr>
            <w:tcW w:w="1620" w:type="dxa"/>
            <w:tcBorders>
              <w:top w:val="single" w:sz="4" w:space="0" w:color="auto"/>
              <w:left w:val="single" w:sz="4" w:space="0" w:color="auto"/>
              <w:bottom w:val="single" w:sz="4" w:space="0" w:color="auto"/>
              <w:right w:val="single" w:sz="4" w:space="0" w:color="auto"/>
            </w:tcBorders>
            <w:vAlign w:val="center"/>
          </w:tcPr>
          <w:p w14:paraId="482A4F09" w14:textId="170B8C17"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484</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1A26F8B2" w14:textId="6B257552"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15542100/1</w:t>
            </w:r>
          </w:p>
        </w:tc>
        <w:tc>
          <w:tcPr>
            <w:tcW w:w="4183" w:type="dxa"/>
            <w:tcBorders>
              <w:top w:val="single" w:sz="4" w:space="0" w:color="auto"/>
              <w:left w:val="single" w:sz="4" w:space="0" w:color="auto"/>
              <w:bottom w:val="single" w:sz="4" w:space="0" w:color="auto"/>
              <w:right w:val="single" w:sz="4" w:space="0" w:color="auto"/>
            </w:tcBorders>
          </w:tcPr>
          <w:p w14:paraId="4405A66C" w14:textId="77777777" w:rsidR="002862F7" w:rsidRPr="002527AA" w:rsidRDefault="002862F7" w:rsidP="002862F7">
            <w:pPr>
              <w:jc w:val="both"/>
              <w:rPr>
                <w:rFonts w:ascii="GHEA Grapalat" w:hAnsi="GHEA Grapalat"/>
                <w:bCs/>
                <w:sz w:val="16"/>
                <w:szCs w:val="16"/>
              </w:rPr>
            </w:pPr>
            <w:r w:rsidRPr="002527AA">
              <w:rPr>
                <w:rFonts w:ascii="GHEA Grapalat" w:hAnsi="GHEA Grapalat"/>
                <w:bCs/>
                <w:sz w:val="16"/>
                <w:szCs w:val="16"/>
              </w:rPr>
              <w:t>классический творог</w:t>
            </w:r>
          </w:p>
          <w:p w14:paraId="641F71C5" w14:textId="1712B710" w:rsidR="002862F7" w:rsidRPr="004A49D8" w:rsidRDefault="002862F7" w:rsidP="002862F7">
            <w:pPr>
              <w:rPr>
                <w:rFonts w:ascii="GHEA Grapalat" w:hAnsi="GHEA Grapalat" w:cs="Calibri"/>
                <w:sz w:val="16"/>
                <w:szCs w:val="16"/>
              </w:rPr>
            </w:pPr>
          </w:p>
        </w:tc>
      </w:tr>
      <w:tr w:rsidR="002862F7" w:rsidRPr="007467FD" w14:paraId="4158F660"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67B74C6E" w14:textId="3076B684"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10</w:t>
            </w:r>
          </w:p>
        </w:tc>
        <w:tc>
          <w:tcPr>
            <w:tcW w:w="1620" w:type="dxa"/>
            <w:tcBorders>
              <w:top w:val="single" w:sz="4" w:space="0" w:color="auto"/>
              <w:left w:val="single" w:sz="4" w:space="0" w:color="auto"/>
              <w:bottom w:val="single" w:sz="4" w:space="0" w:color="auto"/>
              <w:right w:val="single" w:sz="4" w:space="0" w:color="auto"/>
            </w:tcBorders>
            <w:vAlign w:val="center"/>
          </w:tcPr>
          <w:p w14:paraId="7DFC1311" w14:textId="49D7BC69"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130</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4A745DB9" w14:textId="34EA48DA"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15551600/1</w:t>
            </w:r>
          </w:p>
        </w:tc>
        <w:tc>
          <w:tcPr>
            <w:tcW w:w="4183" w:type="dxa"/>
            <w:tcBorders>
              <w:top w:val="single" w:sz="4" w:space="0" w:color="auto"/>
              <w:left w:val="single" w:sz="4" w:space="0" w:color="auto"/>
              <w:bottom w:val="single" w:sz="4" w:space="0" w:color="auto"/>
              <w:right w:val="single" w:sz="4" w:space="0" w:color="auto"/>
            </w:tcBorders>
          </w:tcPr>
          <w:p w14:paraId="6D3C676F" w14:textId="763991E8" w:rsidR="002862F7" w:rsidRPr="00FA6CD2" w:rsidRDefault="002862F7" w:rsidP="002862F7">
            <w:pPr>
              <w:rPr>
                <w:rFonts w:ascii="GHEA Grapalat" w:hAnsi="GHEA Grapalat" w:cs="Calibri"/>
                <w:sz w:val="16"/>
                <w:szCs w:val="16"/>
              </w:rPr>
            </w:pPr>
            <w:r>
              <w:rPr>
                <w:rFonts w:ascii="GHEA Grapalat" w:hAnsi="GHEA Grapalat" w:cs="Calibri"/>
                <w:color w:val="000000"/>
                <w:sz w:val="18"/>
                <w:szCs w:val="18"/>
                <w:lang w:val="hy-AM"/>
              </w:rPr>
              <w:t>мацун</w:t>
            </w:r>
          </w:p>
        </w:tc>
      </w:tr>
      <w:tr w:rsidR="002862F7" w:rsidRPr="007467FD" w14:paraId="65518BA2"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0CF08DD4" w14:textId="1275CEF5"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11</w:t>
            </w:r>
          </w:p>
        </w:tc>
        <w:tc>
          <w:tcPr>
            <w:tcW w:w="1620" w:type="dxa"/>
            <w:tcBorders>
              <w:top w:val="single" w:sz="4" w:space="0" w:color="auto"/>
              <w:left w:val="single" w:sz="4" w:space="0" w:color="auto"/>
              <w:bottom w:val="single" w:sz="4" w:space="0" w:color="auto"/>
              <w:right w:val="single" w:sz="4" w:space="0" w:color="auto"/>
            </w:tcBorders>
            <w:vAlign w:val="center"/>
          </w:tcPr>
          <w:p w14:paraId="037DC666" w14:textId="79D3F254"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300</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0B30FC5E" w14:textId="6E5509F7"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15551300/1</w:t>
            </w:r>
          </w:p>
        </w:tc>
        <w:tc>
          <w:tcPr>
            <w:tcW w:w="4183" w:type="dxa"/>
            <w:tcBorders>
              <w:top w:val="single" w:sz="4" w:space="0" w:color="auto"/>
              <w:left w:val="single" w:sz="4" w:space="0" w:color="auto"/>
              <w:bottom w:val="single" w:sz="4" w:space="0" w:color="auto"/>
              <w:right w:val="single" w:sz="4" w:space="0" w:color="auto"/>
            </w:tcBorders>
          </w:tcPr>
          <w:p w14:paraId="06CF7AD1" w14:textId="77777777" w:rsidR="002862F7" w:rsidRPr="002527AA" w:rsidRDefault="002862F7" w:rsidP="002862F7">
            <w:pPr>
              <w:jc w:val="both"/>
              <w:rPr>
                <w:rFonts w:ascii="GHEA Grapalat" w:hAnsi="GHEA Grapalat"/>
                <w:bCs/>
                <w:sz w:val="16"/>
                <w:szCs w:val="16"/>
              </w:rPr>
            </w:pPr>
            <w:r w:rsidRPr="002527AA">
              <w:rPr>
                <w:rFonts w:ascii="GHEA Grapalat" w:hAnsi="GHEA Grapalat"/>
                <w:bCs/>
                <w:sz w:val="16"/>
                <w:szCs w:val="16"/>
              </w:rPr>
              <w:t>йогурт</w:t>
            </w:r>
          </w:p>
          <w:p w14:paraId="714E564C" w14:textId="4F6C3F91" w:rsidR="002862F7" w:rsidRPr="004A49D8" w:rsidRDefault="002862F7" w:rsidP="002862F7">
            <w:pPr>
              <w:rPr>
                <w:rFonts w:ascii="GHEA Grapalat" w:hAnsi="GHEA Grapalat" w:cs="Calibri"/>
                <w:sz w:val="16"/>
                <w:szCs w:val="16"/>
              </w:rPr>
            </w:pPr>
          </w:p>
        </w:tc>
      </w:tr>
      <w:tr w:rsidR="002862F7" w:rsidRPr="007467FD" w14:paraId="3889DD80"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0466A098" w14:textId="0D8C0AB5"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12</w:t>
            </w:r>
          </w:p>
        </w:tc>
        <w:tc>
          <w:tcPr>
            <w:tcW w:w="1620" w:type="dxa"/>
            <w:tcBorders>
              <w:top w:val="single" w:sz="4" w:space="0" w:color="auto"/>
              <w:left w:val="single" w:sz="4" w:space="0" w:color="auto"/>
              <w:bottom w:val="single" w:sz="4" w:space="0" w:color="auto"/>
              <w:right w:val="single" w:sz="4" w:space="0" w:color="auto"/>
            </w:tcBorders>
            <w:vAlign w:val="center"/>
          </w:tcPr>
          <w:p w14:paraId="702B996B" w14:textId="5EF001B3"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280</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53A99289" w14:textId="5655FAEE"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15541100/1</w:t>
            </w:r>
          </w:p>
        </w:tc>
        <w:tc>
          <w:tcPr>
            <w:tcW w:w="4183" w:type="dxa"/>
            <w:tcBorders>
              <w:top w:val="single" w:sz="4" w:space="0" w:color="auto"/>
              <w:left w:val="single" w:sz="4" w:space="0" w:color="auto"/>
              <w:bottom w:val="single" w:sz="4" w:space="0" w:color="auto"/>
              <w:right w:val="single" w:sz="4" w:space="0" w:color="auto"/>
            </w:tcBorders>
          </w:tcPr>
          <w:p w14:paraId="7C37CD8B" w14:textId="77777777" w:rsidR="002862F7" w:rsidRPr="002527AA" w:rsidRDefault="002862F7" w:rsidP="002862F7">
            <w:pPr>
              <w:jc w:val="both"/>
              <w:rPr>
                <w:rFonts w:ascii="GHEA Grapalat" w:hAnsi="GHEA Grapalat"/>
                <w:bCs/>
                <w:sz w:val="16"/>
                <w:szCs w:val="16"/>
              </w:rPr>
            </w:pPr>
            <w:r w:rsidRPr="002527AA">
              <w:rPr>
                <w:rFonts w:ascii="GHEA Grapalat" w:hAnsi="GHEA Grapalat"/>
                <w:bCs/>
                <w:sz w:val="16"/>
                <w:szCs w:val="16"/>
              </w:rPr>
              <w:t>сыр,Лоры</w:t>
            </w:r>
          </w:p>
          <w:p w14:paraId="2B676491" w14:textId="3B886FDA" w:rsidR="002862F7" w:rsidRPr="004A49D8" w:rsidRDefault="002862F7" w:rsidP="002862F7">
            <w:pPr>
              <w:rPr>
                <w:rFonts w:ascii="GHEA Grapalat" w:hAnsi="GHEA Grapalat" w:cs="Calibri"/>
                <w:sz w:val="16"/>
                <w:szCs w:val="16"/>
              </w:rPr>
            </w:pPr>
          </w:p>
        </w:tc>
      </w:tr>
      <w:tr w:rsidR="002862F7" w:rsidRPr="007467FD" w14:paraId="76C8BBF5"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1C0354A3" w14:textId="2560E866"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13</w:t>
            </w:r>
          </w:p>
        </w:tc>
        <w:tc>
          <w:tcPr>
            <w:tcW w:w="1620" w:type="dxa"/>
            <w:tcBorders>
              <w:top w:val="single" w:sz="4" w:space="0" w:color="auto"/>
              <w:left w:val="single" w:sz="4" w:space="0" w:color="auto"/>
              <w:bottom w:val="single" w:sz="4" w:space="0" w:color="auto"/>
              <w:right w:val="single" w:sz="4" w:space="0" w:color="auto"/>
            </w:tcBorders>
            <w:vAlign w:val="center"/>
          </w:tcPr>
          <w:p w14:paraId="46D2C296" w14:textId="1C0E592C"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250000</w:t>
            </w:r>
          </w:p>
        </w:tc>
        <w:tc>
          <w:tcPr>
            <w:tcW w:w="2520" w:type="dxa"/>
            <w:tcBorders>
              <w:top w:val="single" w:sz="4" w:space="0" w:color="auto"/>
              <w:left w:val="single" w:sz="4" w:space="0" w:color="auto"/>
              <w:bottom w:val="single" w:sz="4" w:space="0" w:color="auto"/>
              <w:right w:val="single" w:sz="4" w:space="0" w:color="auto"/>
            </w:tcBorders>
            <w:vAlign w:val="center"/>
          </w:tcPr>
          <w:p w14:paraId="1E7FD860" w14:textId="53640A3D"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15511800/1</w:t>
            </w:r>
          </w:p>
        </w:tc>
        <w:tc>
          <w:tcPr>
            <w:tcW w:w="4183" w:type="dxa"/>
            <w:tcBorders>
              <w:top w:val="single" w:sz="4" w:space="0" w:color="auto"/>
              <w:left w:val="single" w:sz="4" w:space="0" w:color="auto"/>
              <w:bottom w:val="single" w:sz="4" w:space="0" w:color="auto"/>
              <w:right w:val="single" w:sz="4" w:space="0" w:color="auto"/>
            </w:tcBorders>
          </w:tcPr>
          <w:p w14:paraId="299C9339" w14:textId="00F0EE92" w:rsidR="002862F7" w:rsidRPr="00FA6CD2" w:rsidRDefault="002862F7" w:rsidP="002862F7">
            <w:pPr>
              <w:rPr>
                <w:rFonts w:ascii="GHEA Grapalat" w:hAnsi="GHEA Grapalat" w:cs="Calibri"/>
                <w:sz w:val="16"/>
                <w:szCs w:val="16"/>
              </w:rPr>
            </w:pPr>
            <w:r w:rsidRPr="002527AA">
              <w:rPr>
                <w:rFonts w:ascii="GHEA Grapalat" w:hAnsi="GHEA Grapalat"/>
                <w:bCs/>
                <w:sz w:val="16"/>
                <w:szCs w:val="16"/>
              </w:rPr>
              <w:t>кефир</w:t>
            </w:r>
          </w:p>
        </w:tc>
      </w:tr>
      <w:tr w:rsidR="002862F7" w:rsidRPr="007467FD" w14:paraId="6365797A"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0DDFA66F" w14:textId="49E4E078"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14</w:t>
            </w:r>
          </w:p>
        </w:tc>
        <w:tc>
          <w:tcPr>
            <w:tcW w:w="1620" w:type="dxa"/>
            <w:tcBorders>
              <w:top w:val="single" w:sz="4" w:space="0" w:color="auto"/>
              <w:left w:val="single" w:sz="4" w:space="0" w:color="auto"/>
              <w:bottom w:val="single" w:sz="4" w:space="0" w:color="auto"/>
              <w:right w:val="single" w:sz="4" w:space="0" w:color="auto"/>
            </w:tcBorders>
            <w:vAlign w:val="center"/>
          </w:tcPr>
          <w:p w14:paraId="5800B0B0" w14:textId="257326F9" w:rsidR="002862F7" w:rsidRPr="00EC0CD3" w:rsidRDefault="002862F7" w:rsidP="002862F7">
            <w:pPr>
              <w:jc w:val="center"/>
              <w:rPr>
                <w:rFonts w:ascii="GHEA Grapalat" w:hAnsi="GHEA Grapalat" w:cs="Calibri"/>
                <w:color w:val="000000"/>
                <w:sz w:val="18"/>
                <w:szCs w:val="18"/>
                <w:lang w:val="hy-AM"/>
              </w:rPr>
            </w:pPr>
            <w:r>
              <w:rPr>
                <w:rFonts w:ascii="GHEA Grapalat" w:hAnsi="GHEA Grapalat" w:cs="Calibri"/>
                <w:color w:val="000000"/>
                <w:sz w:val="18"/>
                <w:szCs w:val="18"/>
              </w:rPr>
              <w:t>9</w:t>
            </w:r>
            <w:r w:rsidRPr="004F1D4F">
              <w:rPr>
                <w:rFonts w:ascii="GHEA Grapalat" w:hAnsi="GHEA Grapalat" w:cs="Calibri"/>
                <w:color w:val="000000"/>
                <w:sz w:val="18"/>
                <w:szCs w:val="18"/>
                <w:lang w:val="hy-AM"/>
              </w:rPr>
              <w:t>0</w:t>
            </w:r>
            <w:r w:rsidRPr="004F1D4F">
              <w:rPr>
                <w:rFonts w:ascii="GHEA Grapalat" w:hAnsi="GHEA Grapalat" w:cs="Calibri"/>
                <w:color w:val="000000"/>
                <w:sz w:val="18"/>
                <w:szCs w:val="18"/>
              </w:rPr>
              <w:t>0000</w:t>
            </w:r>
          </w:p>
        </w:tc>
        <w:tc>
          <w:tcPr>
            <w:tcW w:w="2520" w:type="dxa"/>
            <w:tcBorders>
              <w:top w:val="single" w:sz="4" w:space="0" w:color="auto"/>
              <w:left w:val="single" w:sz="4" w:space="0" w:color="auto"/>
              <w:bottom w:val="single" w:sz="4" w:space="0" w:color="auto"/>
              <w:right w:val="single" w:sz="4" w:space="0" w:color="auto"/>
            </w:tcBorders>
            <w:vAlign w:val="center"/>
          </w:tcPr>
          <w:p w14:paraId="2D872AE7" w14:textId="32915275"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15531100/1</w:t>
            </w:r>
          </w:p>
        </w:tc>
        <w:tc>
          <w:tcPr>
            <w:tcW w:w="4183" w:type="dxa"/>
            <w:tcBorders>
              <w:top w:val="single" w:sz="4" w:space="0" w:color="auto"/>
              <w:left w:val="single" w:sz="4" w:space="0" w:color="auto"/>
              <w:bottom w:val="single" w:sz="4" w:space="0" w:color="auto"/>
              <w:right w:val="single" w:sz="4" w:space="0" w:color="auto"/>
            </w:tcBorders>
          </w:tcPr>
          <w:p w14:paraId="1F36ECFA" w14:textId="77777777" w:rsidR="002862F7" w:rsidRPr="002527AA" w:rsidRDefault="002862F7" w:rsidP="002862F7">
            <w:pPr>
              <w:jc w:val="both"/>
              <w:rPr>
                <w:rFonts w:ascii="GHEA Grapalat" w:hAnsi="GHEA Grapalat"/>
                <w:bCs/>
                <w:sz w:val="16"/>
                <w:szCs w:val="16"/>
              </w:rPr>
            </w:pPr>
            <w:r w:rsidRPr="002527AA">
              <w:rPr>
                <w:rFonts w:ascii="GHEA Grapalat" w:hAnsi="GHEA Grapalat"/>
                <w:bCs/>
                <w:sz w:val="16"/>
                <w:szCs w:val="16"/>
              </w:rPr>
              <w:t>масло</w:t>
            </w:r>
          </w:p>
          <w:p w14:paraId="3585A707" w14:textId="0C1510EC" w:rsidR="002862F7" w:rsidRPr="004A49D8" w:rsidRDefault="002862F7" w:rsidP="002862F7">
            <w:pPr>
              <w:rPr>
                <w:rFonts w:ascii="GHEA Grapalat" w:hAnsi="GHEA Grapalat" w:cs="Calibri"/>
                <w:sz w:val="16"/>
                <w:szCs w:val="16"/>
              </w:rPr>
            </w:pPr>
          </w:p>
        </w:tc>
      </w:tr>
      <w:tr w:rsidR="002862F7" w:rsidRPr="007467FD" w14:paraId="74562593"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46F23787" w14:textId="12A92F1C"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15</w:t>
            </w:r>
          </w:p>
        </w:tc>
        <w:tc>
          <w:tcPr>
            <w:tcW w:w="1620" w:type="dxa"/>
            <w:tcBorders>
              <w:top w:val="single" w:sz="4" w:space="0" w:color="auto"/>
              <w:left w:val="single" w:sz="4" w:space="0" w:color="auto"/>
              <w:bottom w:val="single" w:sz="4" w:space="0" w:color="auto"/>
              <w:right w:val="single" w:sz="4" w:space="0" w:color="auto"/>
            </w:tcBorders>
            <w:vAlign w:val="center"/>
          </w:tcPr>
          <w:p w14:paraId="554919B2" w14:textId="1322FAB8"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4</w:t>
            </w:r>
            <w:r w:rsidRPr="004F1D4F">
              <w:rPr>
                <w:rFonts w:ascii="GHEA Grapalat" w:hAnsi="GHEA Grapalat" w:cs="Calibri"/>
                <w:color w:val="000000"/>
                <w:sz w:val="18"/>
                <w:szCs w:val="18"/>
                <w:lang w:val="hy-AM"/>
              </w:rPr>
              <w:t>80</w:t>
            </w:r>
            <w:r w:rsidRPr="004F1D4F">
              <w:rPr>
                <w:rFonts w:ascii="GHEA Grapalat" w:hAnsi="GHEA Grapalat" w:cs="Calibri"/>
                <w:color w:val="000000"/>
                <w:sz w:val="18"/>
                <w:szCs w:val="18"/>
              </w:rPr>
              <w:t>00</w:t>
            </w:r>
          </w:p>
        </w:tc>
        <w:tc>
          <w:tcPr>
            <w:tcW w:w="2520" w:type="dxa"/>
            <w:tcBorders>
              <w:top w:val="single" w:sz="4" w:space="0" w:color="auto"/>
              <w:left w:val="single" w:sz="4" w:space="0" w:color="auto"/>
              <w:bottom w:val="single" w:sz="4" w:space="0" w:color="auto"/>
              <w:right w:val="single" w:sz="4" w:space="0" w:color="auto"/>
            </w:tcBorders>
            <w:vAlign w:val="center"/>
          </w:tcPr>
          <w:p w14:paraId="706BB1D4" w14:textId="53F2BEC5"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15333100/1</w:t>
            </w:r>
          </w:p>
        </w:tc>
        <w:tc>
          <w:tcPr>
            <w:tcW w:w="4183" w:type="dxa"/>
            <w:tcBorders>
              <w:top w:val="single" w:sz="4" w:space="0" w:color="auto"/>
              <w:left w:val="single" w:sz="4" w:space="0" w:color="auto"/>
              <w:bottom w:val="single" w:sz="4" w:space="0" w:color="auto"/>
              <w:right w:val="single" w:sz="4" w:space="0" w:color="auto"/>
            </w:tcBorders>
          </w:tcPr>
          <w:p w14:paraId="2452E5A5" w14:textId="77777777" w:rsidR="002862F7" w:rsidRPr="00083E59" w:rsidRDefault="002862F7" w:rsidP="002862F7">
            <w:pPr>
              <w:jc w:val="both"/>
              <w:rPr>
                <w:rFonts w:ascii="GHEA Grapalat" w:hAnsi="GHEA Grapalat"/>
                <w:bCs/>
                <w:sz w:val="16"/>
                <w:szCs w:val="16"/>
              </w:rPr>
            </w:pPr>
            <w:r w:rsidRPr="00083E59">
              <w:rPr>
                <w:rFonts w:ascii="GHEA Grapalat" w:hAnsi="GHEA Grapalat"/>
                <w:bCs/>
                <w:sz w:val="16"/>
                <w:szCs w:val="16"/>
              </w:rPr>
              <w:t>томатная паста</w:t>
            </w:r>
          </w:p>
          <w:p w14:paraId="6E920EFE" w14:textId="228D5DC4" w:rsidR="002862F7" w:rsidRPr="00FA6CD2" w:rsidRDefault="002862F7" w:rsidP="002862F7">
            <w:pPr>
              <w:rPr>
                <w:rFonts w:ascii="GHEA Grapalat" w:hAnsi="GHEA Grapalat" w:cs="Calibri"/>
                <w:sz w:val="16"/>
                <w:szCs w:val="16"/>
              </w:rPr>
            </w:pPr>
          </w:p>
        </w:tc>
      </w:tr>
      <w:tr w:rsidR="002862F7" w:rsidRPr="007467FD" w14:paraId="1B6D30A6"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27EC699F" w14:textId="1E7981F4"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16</w:t>
            </w:r>
          </w:p>
        </w:tc>
        <w:tc>
          <w:tcPr>
            <w:tcW w:w="1620" w:type="dxa"/>
            <w:tcBorders>
              <w:top w:val="single" w:sz="4" w:space="0" w:color="auto"/>
              <w:left w:val="single" w:sz="4" w:space="0" w:color="auto"/>
              <w:bottom w:val="single" w:sz="4" w:space="0" w:color="auto"/>
              <w:right w:val="single" w:sz="4" w:space="0" w:color="auto"/>
            </w:tcBorders>
            <w:vAlign w:val="center"/>
          </w:tcPr>
          <w:p w14:paraId="339CBDEC" w14:textId="2CAC8DD5"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81000</w:t>
            </w:r>
          </w:p>
        </w:tc>
        <w:tc>
          <w:tcPr>
            <w:tcW w:w="2520" w:type="dxa"/>
            <w:tcBorders>
              <w:top w:val="single" w:sz="4" w:space="0" w:color="auto"/>
              <w:left w:val="single" w:sz="4" w:space="0" w:color="auto"/>
              <w:bottom w:val="single" w:sz="4" w:space="0" w:color="auto"/>
              <w:right w:val="single" w:sz="4" w:space="0" w:color="auto"/>
            </w:tcBorders>
            <w:vAlign w:val="center"/>
          </w:tcPr>
          <w:p w14:paraId="1F2ED350" w14:textId="4595B0C8"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15332290/1</w:t>
            </w:r>
          </w:p>
        </w:tc>
        <w:tc>
          <w:tcPr>
            <w:tcW w:w="4183" w:type="dxa"/>
            <w:tcBorders>
              <w:top w:val="single" w:sz="4" w:space="0" w:color="auto"/>
              <w:left w:val="single" w:sz="4" w:space="0" w:color="auto"/>
              <w:bottom w:val="single" w:sz="4" w:space="0" w:color="auto"/>
              <w:right w:val="single" w:sz="4" w:space="0" w:color="auto"/>
            </w:tcBorders>
          </w:tcPr>
          <w:p w14:paraId="4948DFB5" w14:textId="77777777" w:rsidR="002862F7" w:rsidRPr="00083E59" w:rsidRDefault="002862F7" w:rsidP="002862F7">
            <w:pPr>
              <w:jc w:val="both"/>
              <w:rPr>
                <w:rFonts w:ascii="GHEA Grapalat" w:hAnsi="GHEA Grapalat"/>
                <w:bCs/>
                <w:sz w:val="16"/>
                <w:szCs w:val="16"/>
              </w:rPr>
            </w:pPr>
            <w:r w:rsidRPr="00083E59">
              <w:rPr>
                <w:rFonts w:ascii="GHEA Grapalat" w:hAnsi="GHEA Grapalat"/>
                <w:bCs/>
                <w:sz w:val="16"/>
                <w:szCs w:val="16"/>
              </w:rPr>
              <w:t>джемы</w:t>
            </w:r>
          </w:p>
          <w:p w14:paraId="626D6FF7" w14:textId="1AABBB9B" w:rsidR="002862F7" w:rsidRPr="00FA6CD2" w:rsidRDefault="002862F7" w:rsidP="002862F7">
            <w:pPr>
              <w:rPr>
                <w:rFonts w:ascii="GHEA Grapalat" w:hAnsi="GHEA Grapalat" w:cs="Calibri"/>
                <w:sz w:val="16"/>
                <w:szCs w:val="16"/>
              </w:rPr>
            </w:pPr>
          </w:p>
        </w:tc>
      </w:tr>
      <w:tr w:rsidR="002862F7" w:rsidRPr="007467FD" w14:paraId="4EBF7293"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46F00295" w14:textId="1EBB6D6E"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17</w:t>
            </w:r>
          </w:p>
        </w:tc>
        <w:tc>
          <w:tcPr>
            <w:tcW w:w="1620" w:type="dxa"/>
            <w:tcBorders>
              <w:top w:val="single" w:sz="4" w:space="0" w:color="auto"/>
              <w:left w:val="single" w:sz="4" w:space="0" w:color="auto"/>
              <w:bottom w:val="single" w:sz="4" w:space="0" w:color="auto"/>
              <w:right w:val="single" w:sz="4" w:space="0" w:color="auto"/>
            </w:tcBorders>
            <w:vAlign w:val="center"/>
          </w:tcPr>
          <w:p w14:paraId="009FE367" w14:textId="1DC63D30"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975</w:t>
            </w:r>
            <w:r w:rsidRPr="004F1D4F">
              <w:rPr>
                <w:rFonts w:ascii="GHEA Grapalat" w:hAnsi="GHEA Grapalat" w:cs="Calibri"/>
                <w:color w:val="000000"/>
                <w:sz w:val="18"/>
                <w:szCs w:val="18"/>
              </w:rPr>
              <w:t>00</w:t>
            </w:r>
          </w:p>
        </w:tc>
        <w:tc>
          <w:tcPr>
            <w:tcW w:w="2520" w:type="dxa"/>
            <w:tcBorders>
              <w:top w:val="single" w:sz="4" w:space="0" w:color="auto"/>
              <w:left w:val="single" w:sz="4" w:space="0" w:color="auto"/>
              <w:bottom w:val="single" w:sz="4" w:space="0" w:color="auto"/>
              <w:right w:val="single" w:sz="4" w:space="0" w:color="auto"/>
            </w:tcBorders>
            <w:vAlign w:val="center"/>
          </w:tcPr>
          <w:p w14:paraId="10E38EA8" w14:textId="27EA2DE6"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15421100/1</w:t>
            </w:r>
          </w:p>
        </w:tc>
        <w:tc>
          <w:tcPr>
            <w:tcW w:w="4183" w:type="dxa"/>
            <w:tcBorders>
              <w:top w:val="single" w:sz="4" w:space="0" w:color="auto"/>
              <w:left w:val="single" w:sz="4" w:space="0" w:color="auto"/>
              <w:bottom w:val="single" w:sz="4" w:space="0" w:color="auto"/>
              <w:right w:val="single" w:sz="4" w:space="0" w:color="auto"/>
            </w:tcBorders>
          </w:tcPr>
          <w:p w14:paraId="4E2F38F3" w14:textId="77777777" w:rsidR="002862F7" w:rsidRPr="00FB104D" w:rsidRDefault="002862F7" w:rsidP="002862F7">
            <w:pPr>
              <w:jc w:val="both"/>
              <w:rPr>
                <w:rFonts w:ascii="GHEA Grapalat" w:hAnsi="GHEA Grapalat"/>
                <w:bCs/>
                <w:sz w:val="16"/>
                <w:szCs w:val="16"/>
              </w:rPr>
            </w:pPr>
            <w:r w:rsidRPr="00FB104D">
              <w:rPr>
                <w:rFonts w:ascii="GHEA Grapalat" w:hAnsi="GHEA Grapalat"/>
                <w:bCs/>
                <w:sz w:val="16"/>
                <w:szCs w:val="16"/>
              </w:rPr>
              <w:t>подсолнечное</w:t>
            </w:r>
            <w:r>
              <w:rPr>
                <w:rFonts w:ascii="GHEA Grapalat" w:hAnsi="GHEA Grapalat"/>
                <w:bCs/>
                <w:sz w:val="16"/>
                <w:szCs w:val="16"/>
                <w:lang w:val="en-US"/>
              </w:rPr>
              <w:t xml:space="preserve"> </w:t>
            </w:r>
            <w:r w:rsidRPr="00FB104D">
              <w:rPr>
                <w:rFonts w:ascii="GHEA Grapalat" w:hAnsi="GHEA Grapalat"/>
                <w:bCs/>
                <w:sz w:val="16"/>
                <w:szCs w:val="16"/>
              </w:rPr>
              <w:t>масло, рафинированное</w:t>
            </w:r>
          </w:p>
          <w:p w14:paraId="04E48B44" w14:textId="5DEFA8E5" w:rsidR="002862F7" w:rsidRPr="00FA6CD2" w:rsidRDefault="002862F7" w:rsidP="002862F7">
            <w:pPr>
              <w:rPr>
                <w:rFonts w:ascii="GHEA Grapalat" w:hAnsi="GHEA Grapalat" w:cs="Calibri"/>
                <w:sz w:val="16"/>
                <w:szCs w:val="16"/>
              </w:rPr>
            </w:pPr>
          </w:p>
        </w:tc>
      </w:tr>
      <w:tr w:rsidR="002862F7" w:rsidRPr="007467FD" w14:paraId="45151BC3"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219B62CF" w14:textId="54433384"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18</w:t>
            </w:r>
          </w:p>
        </w:tc>
        <w:tc>
          <w:tcPr>
            <w:tcW w:w="1620" w:type="dxa"/>
            <w:tcBorders>
              <w:top w:val="single" w:sz="4" w:space="0" w:color="auto"/>
              <w:left w:val="single" w:sz="4" w:space="0" w:color="auto"/>
              <w:bottom w:val="single" w:sz="4" w:space="0" w:color="auto"/>
              <w:right w:val="single" w:sz="4" w:space="0" w:color="auto"/>
            </w:tcBorders>
            <w:vAlign w:val="center"/>
          </w:tcPr>
          <w:p w14:paraId="612A627C" w14:textId="2307A662"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3</w:t>
            </w:r>
            <w:r w:rsidRPr="004F1D4F">
              <w:rPr>
                <w:rFonts w:ascii="GHEA Grapalat" w:hAnsi="GHEA Grapalat" w:cs="Calibri"/>
                <w:color w:val="000000"/>
                <w:sz w:val="18"/>
                <w:szCs w:val="18"/>
                <w:lang w:val="hy-AM"/>
              </w:rPr>
              <w:t>850</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32110D3C" w14:textId="0674D03C"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15111120/1</w:t>
            </w:r>
          </w:p>
        </w:tc>
        <w:tc>
          <w:tcPr>
            <w:tcW w:w="4183" w:type="dxa"/>
            <w:tcBorders>
              <w:top w:val="single" w:sz="4" w:space="0" w:color="auto"/>
              <w:left w:val="single" w:sz="4" w:space="0" w:color="auto"/>
              <w:bottom w:val="single" w:sz="4" w:space="0" w:color="auto"/>
              <w:right w:val="single" w:sz="4" w:space="0" w:color="auto"/>
            </w:tcBorders>
          </w:tcPr>
          <w:p w14:paraId="273B867C" w14:textId="77777777" w:rsidR="002862F7" w:rsidRPr="00FB104D" w:rsidRDefault="002862F7" w:rsidP="002862F7">
            <w:pPr>
              <w:jc w:val="both"/>
              <w:rPr>
                <w:rFonts w:ascii="GHEA Grapalat" w:hAnsi="GHEA Grapalat"/>
                <w:bCs/>
                <w:sz w:val="16"/>
                <w:szCs w:val="16"/>
              </w:rPr>
            </w:pPr>
            <w:r w:rsidRPr="00FB104D">
              <w:rPr>
                <w:rFonts w:ascii="GHEA Grapalat" w:hAnsi="GHEA Grapalat"/>
                <w:bCs/>
                <w:sz w:val="16"/>
                <w:szCs w:val="16"/>
              </w:rPr>
              <w:t>говяжья вырезка</w:t>
            </w:r>
          </w:p>
          <w:p w14:paraId="533576A3" w14:textId="4A6531FD" w:rsidR="002862F7" w:rsidRPr="00FA6CD2" w:rsidRDefault="002862F7" w:rsidP="002862F7">
            <w:pPr>
              <w:rPr>
                <w:rFonts w:ascii="GHEA Grapalat" w:hAnsi="GHEA Grapalat" w:cs="Calibri"/>
                <w:sz w:val="16"/>
                <w:szCs w:val="16"/>
              </w:rPr>
            </w:pPr>
          </w:p>
        </w:tc>
      </w:tr>
      <w:tr w:rsidR="002862F7" w:rsidRPr="007467FD" w14:paraId="05212292"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55D6EBCB" w14:textId="5908489A"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19</w:t>
            </w:r>
          </w:p>
        </w:tc>
        <w:tc>
          <w:tcPr>
            <w:tcW w:w="1620" w:type="dxa"/>
            <w:tcBorders>
              <w:top w:val="single" w:sz="4" w:space="0" w:color="auto"/>
              <w:left w:val="single" w:sz="4" w:space="0" w:color="auto"/>
              <w:bottom w:val="single" w:sz="4" w:space="0" w:color="auto"/>
              <w:right w:val="single" w:sz="4" w:space="0" w:color="auto"/>
            </w:tcBorders>
            <w:vAlign w:val="center"/>
          </w:tcPr>
          <w:p w14:paraId="3120B06D" w14:textId="0B1F79E6"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2</w:t>
            </w:r>
            <w:r w:rsidRPr="004F1D4F">
              <w:rPr>
                <w:rFonts w:ascii="GHEA Grapalat" w:hAnsi="GHEA Grapalat" w:cs="Calibri"/>
                <w:color w:val="000000"/>
                <w:sz w:val="18"/>
                <w:szCs w:val="18"/>
                <w:lang w:val="hy-AM"/>
              </w:rPr>
              <w:t>80</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4E1D0BBB" w14:textId="3BE555D6"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15111110/1</w:t>
            </w:r>
          </w:p>
        </w:tc>
        <w:tc>
          <w:tcPr>
            <w:tcW w:w="4183" w:type="dxa"/>
            <w:tcBorders>
              <w:top w:val="single" w:sz="4" w:space="0" w:color="auto"/>
              <w:left w:val="single" w:sz="4" w:space="0" w:color="auto"/>
              <w:bottom w:val="single" w:sz="4" w:space="0" w:color="auto"/>
              <w:right w:val="single" w:sz="4" w:space="0" w:color="auto"/>
            </w:tcBorders>
          </w:tcPr>
          <w:p w14:paraId="65ABD2DF" w14:textId="77777777" w:rsidR="002862F7" w:rsidRPr="00FB104D" w:rsidRDefault="002862F7" w:rsidP="002862F7">
            <w:pPr>
              <w:jc w:val="both"/>
              <w:rPr>
                <w:rFonts w:ascii="GHEA Grapalat" w:hAnsi="GHEA Grapalat"/>
                <w:bCs/>
                <w:sz w:val="16"/>
                <w:szCs w:val="16"/>
                <w:lang w:val="hy-AM"/>
              </w:rPr>
            </w:pPr>
            <w:r w:rsidRPr="00FB104D">
              <w:rPr>
                <w:rFonts w:ascii="GHEA Grapalat" w:hAnsi="GHEA Grapalat"/>
                <w:bCs/>
                <w:sz w:val="16"/>
                <w:szCs w:val="16"/>
              </w:rPr>
              <w:t>говяжья вырезка</w:t>
            </w:r>
            <w:r>
              <w:rPr>
                <w:rFonts w:ascii="GHEA Grapalat" w:hAnsi="GHEA Grapalat"/>
                <w:bCs/>
                <w:sz w:val="16"/>
                <w:szCs w:val="16"/>
                <w:lang w:val="hy-AM"/>
              </w:rPr>
              <w:t xml:space="preserve"> с костями</w:t>
            </w:r>
          </w:p>
          <w:p w14:paraId="4B57DF5F" w14:textId="681AC2B0" w:rsidR="002862F7" w:rsidRPr="00FA6CD2" w:rsidRDefault="002862F7" w:rsidP="002862F7">
            <w:pPr>
              <w:rPr>
                <w:rFonts w:ascii="GHEA Grapalat" w:hAnsi="GHEA Grapalat" w:cs="Calibri"/>
                <w:sz w:val="16"/>
                <w:szCs w:val="16"/>
              </w:rPr>
            </w:pPr>
          </w:p>
        </w:tc>
      </w:tr>
      <w:tr w:rsidR="002862F7" w:rsidRPr="007467FD" w14:paraId="49EF8AC3"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6337F375" w14:textId="35FD47BF"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20</w:t>
            </w:r>
          </w:p>
        </w:tc>
        <w:tc>
          <w:tcPr>
            <w:tcW w:w="1620" w:type="dxa"/>
            <w:tcBorders>
              <w:top w:val="single" w:sz="4" w:space="0" w:color="auto"/>
              <w:left w:val="single" w:sz="4" w:space="0" w:color="auto"/>
              <w:bottom w:val="single" w:sz="4" w:space="0" w:color="auto"/>
              <w:right w:val="single" w:sz="4" w:space="0" w:color="auto"/>
            </w:tcBorders>
            <w:vAlign w:val="center"/>
          </w:tcPr>
          <w:p w14:paraId="7483C716" w14:textId="79F4474B" w:rsidR="002862F7" w:rsidRPr="00EC0CD3" w:rsidRDefault="002862F7" w:rsidP="002862F7">
            <w:pPr>
              <w:jc w:val="center"/>
              <w:rPr>
                <w:rFonts w:ascii="GHEA Grapalat" w:hAnsi="GHEA Grapalat" w:cs="Calibri"/>
                <w:color w:val="000000"/>
                <w:sz w:val="18"/>
                <w:szCs w:val="18"/>
                <w:lang w:val="hy-AM"/>
              </w:rPr>
            </w:pPr>
            <w:r>
              <w:rPr>
                <w:rFonts w:ascii="GHEA Grapalat" w:hAnsi="GHEA Grapalat" w:cs="Calibri"/>
                <w:color w:val="000000"/>
                <w:sz w:val="18"/>
                <w:szCs w:val="18"/>
              </w:rPr>
              <w:t>8</w:t>
            </w:r>
            <w:r w:rsidRPr="004F1D4F">
              <w:rPr>
                <w:rFonts w:ascii="GHEA Grapalat" w:hAnsi="GHEA Grapalat" w:cs="Calibri"/>
                <w:color w:val="000000"/>
                <w:sz w:val="18"/>
                <w:szCs w:val="18"/>
                <w:lang w:val="hy-AM"/>
              </w:rPr>
              <w:t>0000</w:t>
            </w:r>
          </w:p>
        </w:tc>
        <w:tc>
          <w:tcPr>
            <w:tcW w:w="2520" w:type="dxa"/>
            <w:tcBorders>
              <w:top w:val="single" w:sz="4" w:space="0" w:color="auto"/>
              <w:left w:val="single" w:sz="4" w:space="0" w:color="auto"/>
              <w:bottom w:val="single" w:sz="4" w:space="0" w:color="auto"/>
              <w:right w:val="single" w:sz="4" w:space="0" w:color="auto"/>
            </w:tcBorders>
            <w:vAlign w:val="center"/>
          </w:tcPr>
          <w:p w14:paraId="7E79934B" w14:textId="1CAFC6DB"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15112150/1</w:t>
            </w:r>
          </w:p>
        </w:tc>
        <w:tc>
          <w:tcPr>
            <w:tcW w:w="4183" w:type="dxa"/>
            <w:tcBorders>
              <w:top w:val="single" w:sz="4" w:space="0" w:color="auto"/>
              <w:left w:val="single" w:sz="4" w:space="0" w:color="auto"/>
              <w:bottom w:val="single" w:sz="4" w:space="0" w:color="auto"/>
              <w:right w:val="single" w:sz="4" w:space="0" w:color="auto"/>
            </w:tcBorders>
          </w:tcPr>
          <w:p w14:paraId="44C4AC91" w14:textId="77777777" w:rsidR="002862F7" w:rsidRPr="00FB104D" w:rsidRDefault="002862F7" w:rsidP="002862F7">
            <w:pPr>
              <w:jc w:val="both"/>
              <w:rPr>
                <w:rFonts w:ascii="GHEA Grapalat" w:hAnsi="GHEA Grapalat"/>
                <w:bCs/>
                <w:sz w:val="16"/>
                <w:szCs w:val="16"/>
              </w:rPr>
            </w:pPr>
            <w:r w:rsidRPr="00FB104D">
              <w:rPr>
                <w:rFonts w:ascii="GHEA Grapalat" w:hAnsi="GHEA Grapalat"/>
                <w:bCs/>
                <w:sz w:val="16"/>
                <w:szCs w:val="16"/>
              </w:rPr>
              <w:t>курица, охлажденная</w:t>
            </w:r>
          </w:p>
          <w:p w14:paraId="1914B1A3" w14:textId="1E6C88B1" w:rsidR="002862F7" w:rsidRPr="00FA6CD2" w:rsidRDefault="002862F7" w:rsidP="002862F7">
            <w:pPr>
              <w:rPr>
                <w:rFonts w:ascii="GHEA Grapalat" w:hAnsi="GHEA Grapalat" w:cs="Calibri"/>
                <w:sz w:val="16"/>
                <w:szCs w:val="16"/>
              </w:rPr>
            </w:pPr>
          </w:p>
        </w:tc>
      </w:tr>
      <w:tr w:rsidR="002862F7" w:rsidRPr="007467FD" w14:paraId="5EDDE591"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05AB3ECC" w14:textId="1DBC0D61"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21</w:t>
            </w:r>
          </w:p>
        </w:tc>
        <w:tc>
          <w:tcPr>
            <w:tcW w:w="1620" w:type="dxa"/>
            <w:tcBorders>
              <w:top w:val="single" w:sz="4" w:space="0" w:color="auto"/>
              <w:left w:val="single" w:sz="4" w:space="0" w:color="auto"/>
              <w:bottom w:val="single" w:sz="4" w:space="0" w:color="auto"/>
              <w:right w:val="single" w:sz="4" w:space="0" w:color="auto"/>
            </w:tcBorders>
            <w:vAlign w:val="center"/>
          </w:tcPr>
          <w:p w14:paraId="1594D76D" w14:textId="60CC984C"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1</w:t>
            </w:r>
            <w:r w:rsidRPr="004F1D4F">
              <w:rPr>
                <w:rFonts w:ascii="GHEA Grapalat" w:hAnsi="GHEA Grapalat" w:cs="Calibri"/>
                <w:color w:val="000000"/>
                <w:sz w:val="18"/>
                <w:szCs w:val="18"/>
                <w:lang w:val="hy-AM"/>
              </w:rPr>
              <w:t>6</w:t>
            </w:r>
            <w:r w:rsidRPr="004F1D4F">
              <w:rPr>
                <w:rFonts w:ascii="GHEA Grapalat" w:hAnsi="GHEA Grapalat" w:cs="Calibri"/>
                <w:color w:val="000000"/>
                <w:sz w:val="18"/>
                <w:szCs w:val="18"/>
              </w:rPr>
              <w:t>5000</w:t>
            </w:r>
          </w:p>
        </w:tc>
        <w:tc>
          <w:tcPr>
            <w:tcW w:w="2520" w:type="dxa"/>
            <w:tcBorders>
              <w:top w:val="single" w:sz="4" w:space="0" w:color="auto"/>
              <w:left w:val="single" w:sz="4" w:space="0" w:color="auto"/>
              <w:bottom w:val="single" w:sz="4" w:space="0" w:color="auto"/>
              <w:right w:val="single" w:sz="4" w:space="0" w:color="auto"/>
            </w:tcBorders>
            <w:vAlign w:val="center"/>
          </w:tcPr>
          <w:p w14:paraId="0A1936BC" w14:textId="02879AED"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15112150/2</w:t>
            </w:r>
          </w:p>
        </w:tc>
        <w:tc>
          <w:tcPr>
            <w:tcW w:w="4183" w:type="dxa"/>
            <w:tcBorders>
              <w:top w:val="single" w:sz="4" w:space="0" w:color="auto"/>
              <w:left w:val="single" w:sz="4" w:space="0" w:color="auto"/>
              <w:bottom w:val="single" w:sz="4" w:space="0" w:color="auto"/>
              <w:right w:val="single" w:sz="4" w:space="0" w:color="auto"/>
            </w:tcBorders>
          </w:tcPr>
          <w:p w14:paraId="21A4AD78" w14:textId="77777777" w:rsidR="002862F7" w:rsidRPr="00FB104D" w:rsidRDefault="002862F7" w:rsidP="002862F7">
            <w:pPr>
              <w:jc w:val="both"/>
              <w:rPr>
                <w:rFonts w:ascii="GHEA Grapalat" w:hAnsi="GHEA Grapalat"/>
                <w:bCs/>
                <w:sz w:val="16"/>
                <w:szCs w:val="16"/>
              </w:rPr>
            </w:pPr>
            <w:r w:rsidRPr="00FB104D">
              <w:rPr>
                <w:rFonts w:ascii="GHEA Grapalat" w:hAnsi="GHEA Grapalat"/>
                <w:bCs/>
                <w:sz w:val="16"/>
                <w:szCs w:val="16"/>
              </w:rPr>
              <w:t>курица, охлажденная</w:t>
            </w:r>
          </w:p>
          <w:p w14:paraId="04557E60" w14:textId="274F20A9" w:rsidR="002862F7" w:rsidRPr="00FA6CD2" w:rsidRDefault="002862F7" w:rsidP="002862F7">
            <w:pPr>
              <w:rPr>
                <w:rFonts w:ascii="GHEA Grapalat" w:hAnsi="GHEA Grapalat" w:cs="Calibri"/>
                <w:sz w:val="16"/>
                <w:szCs w:val="16"/>
              </w:rPr>
            </w:pPr>
          </w:p>
        </w:tc>
      </w:tr>
      <w:tr w:rsidR="002862F7" w:rsidRPr="007467FD" w14:paraId="0A53AA31"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01BCCA77" w14:textId="165613A4"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22</w:t>
            </w:r>
          </w:p>
        </w:tc>
        <w:tc>
          <w:tcPr>
            <w:tcW w:w="1620" w:type="dxa"/>
            <w:tcBorders>
              <w:top w:val="single" w:sz="4" w:space="0" w:color="auto"/>
              <w:left w:val="single" w:sz="4" w:space="0" w:color="auto"/>
              <w:bottom w:val="single" w:sz="4" w:space="0" w:color="auto"/>
              <w:right w:val="single" w:sz="4" w:space="0" w:color="auto"/>
            </w:tcBorders>
            <w:vAlign w:val="center"/>
          </w:tcPr>
          <w:p w14:paraId="42AFE217" w14:textId="46127A7A"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1</w:t>
            </w:r>
            <w:r w:rsidRPr="004F1D4F">
              <w:rPr>
                <w:rFonts w:ascii="GHEA Grapalat" w:hAnsi="GHEA Grapalat" w:cs="Calibri"/>
                <w:color w:val="000000"/>
                <w:sz w:val="18"/>
                <w:szCs w:val="18"/>
                <w:lang w:val="hy-AM"/>
              </w:rPr>
              <w:t>8</w:t>
            </w:r>
            <w:r w:rsidRPr="004F1D4F">
              <w:rPr>
                <w:rFonts w:ascii="GHEA Grapalat" w:hAnsi="GHEA Grapalat" w:cs="Calibri"/>
                <w:color w:val="000000"/>
                <w:sz w:val="18"/>
                <w:szCs w:val="18"/>
              </w:rPr>
              <w:t>0000</w:t>
            </w:r>
          </w:p>
        </w:tc>
        <w:tc>
          <w:tcPr>
            <w:tcW w:w="2520" w:type="dxa"/>
            <w:tcBorders>
              <w:top w:val="single" w:sz="4" w:space="0" w:color="auto"/>
              <w:left w:val="single" w:sz="4" w:space="0" w:color="auto"/>
              <w:bottom w:val="single" w:sz="4" w:space="0" w:color="auto"/>
              <w:right w:val="single" w:sz="4" w:space="0" w:color="auto"/>
            </w:tcBorders>
            <w:vAlign w:val="center"/>
          </w:tcPr>
          <w:p w14:paraId="7081624C" w14:textId="44218DA2"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15112180/1</w:t>
            </w:r>
          </w:p>
        </w:tc>
        <w:tc>
          <w:tcPr>
            <w:tcW w:w="4183" w:type="dxa"/>
            <w:tcBorders>
              <w:top w:val="single" w:sz="4" w:space="0" w:color="auto"/>
              <w:left w:val="single" w:sz="4" w:space="0" w:color="auto"/>
              <w:bottom w:val="single" w:sz="4" w:space="0" w:color="auto"/>
              <w:right w:val="single" w:sz="4" w:space="0" w:color="auto"/>
            </w:tcBorders>
          </w:tcPr>
          <w:p w14:paraId="723EDCAD" w14:textId="77777777" w:rsidR="002862F7" w:rsidRPr="00FB104D" w:rsidRDefault="002862F7" w:rsidP="002862F7">
            <w:pPr>
              <w:pStyle w:val="HTMLPreformatted"/>
              <w:shd w:val="clear" w:color="auto" w:fill="F8F9FA"/>
              <w:rPr>
                <w:rFonts w:ascii="GHEA Grapalat" w:hAnsi="GHEA Grapalat" w:cs="Times New Roman"/>
                <w:bCs/>
                <w:sz w:val="16"/>
                <w:szCs w:val="16"/>
                <w:lang w:val="ru-RU" w:eastAsia="ru-RU" w:bidi="ru-RU"/>
              </w:rPr>
            </w:pPr>
            <w:r w:rsidRPr="00FB104D">
              <w:rPr>
                <w:rFonts w:ascii="GHEA Grapalat" w:hAnsi="GHEA Grapalat" w:cs="Times New Roman"/>
                <w:bCs/>
                <w:sz w:val="16"/>
                <w:szCs w:val="16"/>
                <w:lang w:val="ru-RU" w:eastAsia="ru-RU" w:bidi="ru-RU"/>
              </w:rPr>
              <w:t>куриное бедро</w:t>
            </w:r>
          </w:p>
          <w:p w14:paraId="2EA4FB91" w14:textId="56436321" w:rsidR="002862F7" w:rsidRPr="00FA6CD2" w:rsidRDefault="002862F7" w:rsidP="002862F7">
            <w:pPr>
              <w:rPr>
                <w:rFonts w:ascii="GHEA Grapalat" w:hAnsi="GHEA Grapalat" w:cs="Calibri"/>
                <w:sz w:val="16"/>
                <w:szCs w:val="16"/>
              </w:rPr>
            </w:pPr>
          </w:p>
        </w:tc>
      </w:tr>
      <w:tr w:rsidR="002862F7" w:rsidRPr="007467FD" w14:paraId="41308FE8"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46B4DC56" w14:textId="7C02BDAD"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23</w:t>
            </w:r>
          </w:p>
        </w:tc>
        <w:tc>
          <w:tcPr>
            <w:tcW w:w="1620" w:type="dxa"/>
            <w:tcBorders>
              <w:top w:val="single" w:sz="4" w:space="0" w:color="auto"/>
              <w:left w:val="single" w:sz="4" w:space="0" w:color="auto"/>
              <w:bottom w:val="single" w:sz="4" w:space="0" w:color="auto"/>
              <w:right w:val="single" w:sz="4" w:space="0" w:color="auto"/>
            </w:tcBorders>
            <w:vAlign w:val="center"/>
          </w:tcPr>
          <w:p w14:paraId="2375B479" w14:textId="278031EB"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6</w:t>
            </w:r>
            <w:r w:rsidRPr="004F1D4F">
              <w:rPr>
                <w:rFonts w:ascii="GHEA Grapalat" w:hAnsi="GHEA Grapalat" w:cs="Calibri"/>
                <w:color w:val="000000"/>
                <w:sz w:val="18"/>
                <w:szCs w:val="18"/>
                <w:lang w:val="hy-AM"/>
              </w:rPr>
              <w:t>4</w:t>
            </w:r>
            <w:r w:rsidRPr="004F1D4F">
              <w:rPr>
                <w:rFonts w:ascii="GHEA Grapalat" w:hAnsi="GHEA Grapalat" w:cs="Calibri"/>
                <w:color w:val="000000"/>
                <w:sz w:val="18"/>
                <w:szCs w:val="18"/>
              </w:rPr>
              <w:t>750</w:t>
            </w:r>
          </w:p>
        </w:tc>
        <w:tc>
          <w:tcPr>
            <w:tcW w:w="2520" w:type="dxa"/>
            <w:tcBorders>
              <w:top w:val="single" w:sz="4" w:space="0" w:color="auto"/>
              <w:left w:val="single" w:sz="4" w:space="0" w:color="auto"/>
              <w:bottom w:val="single" w:sz="4" w:space="0" w:color="auto"/>
              <w:right w:val="single" w:sz="4" w:space="0" w:color="auto"/>
            </w:tcBorders>
            <w:vAlign w:val="center"/>
          </w:tcPr>
          <w:p w14:paraId="759948A4" w14:textId="518ED5B3"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15131121/1</w:t>
            </w:r>
          </w:p>
        </w:tc>
        <w:tc>
          <w:tcPr>
            <w:tcW w:w="4183" w:type="dxa"/>
            <w:tcBorders>
              <w:top w:val="single" w:sz="4" w:space="0" w:color="auto"/>
              <w:left w:val="single" w:sz="4" w:space="0" w:color="auto"/>
              <w:bottom w:val="single" w:sz="4" w:space="0" w:color="auto"/>
              <w:right w:val="single" w:sz="4" w:space="0" w:color="auto"/>
            </w:tcBorders>
          </w:tcPr>
          <w:p w14:paraId="42EA964E" w14:textId="77777777" w:rsidR="002862F7" w:rsidRPr="00FB104D" w:rsidRDefault="002862F7" w:rsidP="002862F7">
            <w:pPr>
              <w:pStyle w:val="HTMLPreformatted"/>
              <w:shd w:val="clear" w:color="auto" w:fill="F8F9FA"/>
              <w:rPr>
                <w:rFonts w:ascii="GHEA Grapalat" w:hAnsi="GHEA Grapalat" w:cs="Times New Roman"/>
                <w:bCs/>
                <w:sz w:val="16"/>
                <w:szCs w:val="16"/>
                <w:lang w:val="ru-RU" w:eastAsia="ru-RU" w:bidi="ru-RU"/>
              </w:rPr>
            </w:pPr>
            <w:r w:rsidRPr="00FB104D">
              <w:rPr>
                <w:rFonts w:ascii="GHEA Grapalat" w:hAnsi="GHEA Grapalat" w:cs="Times New Roman"/>
                <w:bCs/>
                <w:sz w:val="16"/>
                <w:szCs w:val="16"/>
                <w:lang w:val="ru-RU" w:eastAsia="ru-RU" w:bidi="ru-RU"/>
              </w:rPr>
              <w:t>колбаса, вареная</w:t>
            </w:r>
          </w:p>
          <w:p w14:paraId="1484AEBF" w14:textId="6FA909D1" w:rsidR="002862F7" w:rsidRPr="004A49D8" w:rsidRDefault="002862F7" w:rsidP="002862F7">
            <w:pPr>
              <w:rPr>
                <w:rFonts w:ascii="GHEA Grapalat" w:hAnsi="GHEA Grapalat" w:cs="Calibri"/>
                <w:sz w:val="16"/>
                <w:szCs w:val="16"/>
              </w:rPr>
            </w:pPr>
          </w:p>
        </w:tc>
      </w:tr>
      <w:tr w:rsidR="002862F7" w:rsidRPr="007467FD" w14:paraId="02D5F0B4"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7F0D8BCC" w14:textId="3B3105FD"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24</w:t>
            </w:r>
          </w:p>
        </w:tc>
        <w:tc>
          <w:tcPr>
            <w:tcW w:w="1620" w:type="dxa"/>
            <w:tcBorders>
              <w:top w:val="single" w:sz="4" w:space="0" w:color="auto"/>
              <w:left w:val="single" w:sz="4" w:space="0" w:color="auto"/>
              <w:bottom w:val="single" w:sz="4" w:space="0" w:color="auto"/>
              <w:right w:val="single" w:sz="4" w:space="0" w:color="auto"/>
            </w:tcBorders>
            <w:vAlign w:val="center"/>
          </w:tcPr>
          <w:p w14:paraId="45B90D1E" w14:textId="685EB694"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275000</w:t>
            </w:r>
          </w:p>
        </w:tc>
        <w:tc>
          <w:tcPr>
            <w:tcW w:w="2520" w:type="dxa"/>
            <w:tcBorders>
              <w:top w:val="single" w:sz="4" w:space="0" w:color="auto"/>
              <w:left w:val="single" w:sz="4" w:space="0" w:color="auto"/>
              <w:bottom w:val="single" w:sz="4" w:space="0" w:color="auto"/>
              <w:right w:val="single" w:sz="4" w:space="0" w:color="auto"/>
            </w:tcBorders>
            <w:vAlign w:val="center"/>
          </w:tcPr>
          <w:p w14:paraId="6739030D" w14:textId="55C758C5"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15211100/1</w:t>
            </w:r>
          </w:p>
        </w:tc>
        <w:tc>
          <w:tcPr>
            <w:tcW w:w="4183" w:type="dxa"/>
            <w:tcBorders>
              <w:top w:val="single" w:sz="4" w:space="0" w:color="auto"/>
              <w:left w:val="single" w:sz="4" w:space="0" w:color="auto"/>
              <w:bottom w:val="single" w:sz="4" w:space="0" w:color="auto"/>
              <w:right w:val="single" w:sz="4" w:space="0" w:color="auto"/>
            </w:tcBorders>
          </w:tcPr>
          <w:p w14:paraId="7092C866" w14:textId="77777777" w:rsidR="002862F7" w:rsidRPr="00FB104D" w:rsidRDefault="002862F7" w:rsidP="002862F7">
            <w:pPr>
              <w:pStyle w:val="HTMLPreformatted"/>
              <w:shd w:val="clear" w:color="auto" w:fill="F8F9FA"/>
              <w:rPr>
                <w:rFonts w:ascii="GHEA Grapalat" w:hAnsi="GHEA Grapalat" w:cs="Times New Roman"/>
                <w:bCs/>
                <w:sz w:val="16"/>
                <w:szCs w:val="16"/>
                <w:lang w:val="ru-RU" w:eastAsia="ru-RU" w:bidi="ru-RU"/>
              </w:rPr>
            </w:pPr>
            <w:r w:rsidRPr="00FB104D">
              <w:rPr>
                <w:rFonts w:ascii="GHEA Grapalat" w:hAnsi="GHEA Grapalat" w:cs="Times New Roman"/>
                <w:bCs/>
                <w:sz w:val="16"/>
                <w:szCs w:val="16"/>
                <w:lang w:val="ru-RU" w:eastAsia="ru-RU" w:bidi="ru-RU"/>
              </w:rPr>
              <w:t>рыбное филе</w:t>
            </w:r>
          </w:p>
          <w:p w14:paraId="1136EAAF" w14:textId="5BA553F5" w:rsidR="002862F7" w:rsidRPr="00FA6CD2" w:rsidRDefault="002862F7" w:rsidP="002862F7">
            <w:pPr>
              <w:rPr>
                <w:rFonts w:ascii="GHEA Grapalat" w:hAnsi="GHEA Grapalat" w:cs="Calibri"/>
                <w:sz w:val="16"/>
                <w:szCs w:val="16"/>
              </w:rPr>
            </w:pPr>
          </w:p>
        </w:tc>
      </w:tr>
      <w:tr w:rsidR="002862F7" w:rsidRPr="007467FD" w14:paraId="58088C6A"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647FD48C" w14:textId="1FB2C762"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25</w:t>
            </w:r>
          </w:p>
        </w:tc>
        <w:tc>
          <w:tcPr>
            <w:tcW w:w="1620" w:type="dxa"/>
            <w:tcBorders>
              <w:top w:val="single" w:sz="4" w:space="0" w:color="auto"/>
              <w:left w:val="single" w:sz="4" w:space="0" w:color="auto"/>
              <w:bottom w:val="single" w:sz="4" w:space="0" w:color="auto"/>
              <w:right w:val="single" w:sz="4" w:space="0" w:color="auto"/>
            </w:tcBorders>
            <w:vAlign w:val="center"/>
          </w:tcPr>
          <w:p w14:paraId="1709F0AE" w14:textId="5E34A47B"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384000</w:t>
            </w:r>
          </w:p>
        </w:tc>
        <w:tc>
          <w:tcPr>
            <w:tcW w:w="2520" w:type="dxa"/>
            <w:tcBorders>
              <w:top w:val="single" w:sz="4" w:space="0" w:color="auto"/>
              <w:left w:val="single" w:sz="4" w:space="0" w:color="auto"/>
              <w:bottom w:val="single" w:sz="4" w:space="0" w:color="auto"/>
              <w:right w:val="single" w:sz="4" w:space="0" w:color="auto"/>
            </w:tcBorders>
            <w:vAlign w:val="center"/>
          </w:tcPr>
          <w:p w14:paraId="73630A51" w14:textId="4A4935D8"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15119610/1</w:t>
            </w:r>
          </w:p>
        </w:tc>
        <w:tc>
          <w:tcPr>
            <w:tcW w:w="4183" w:type="dxa"/>
            <w:tcBorders>
              <w:top w:val="single" w:sz="4" w:space="0" w:color="auto"/>
              <w:left w:val="single" w:sz="4" w:space="0" w:color="auto"/>
              <w:bottom w:val="single" w:sz="4" w:space="0" w:color="auto"/>
              <w:right w:val="single" w:sz="4" w:space="0" w:color="auto"/>
            </w:tcBorders>
          </w:tcPr>
          <w:p w14:paraId="1ACDC4BF" w14:textId="77777777" w:rsidR="002862F7" w:rsidRPr="00DE6739" w:rsidRDefault="002862F7" w:rsidP="002862F7">
            <w:pPr>
              <w:rPr>
                <w:rFonts w:ascii="GHEA Grapalat" w:hAnsi="GHEA Grapalat" w:cs="Calibri"/>
                <w:color w:val="000000"/>
                <w:sz w:val="18"/>
                <w:szCs w:val="18"/>
                <w:lang w:val="hy-AM"/>
              </w:rPr>
            </w:pPr>
            <w:r w:rsidRPr="00DE6739">
              <w:rPr>
                <w:rFonts w:ascii="GHEA Grapalat" w:hAnsi="GHEA Grapalat" w:cs="Calibri"/>
                <w:color w:val="000000"/>
                <w:sz w:val="18"/>
                <w:szCs w:val="18"/>
                <w:lang w:val="hy-AM"/>
              </w:rPr>
              <w:t>рыба форель</w:t>
            </w:r>
          </w:p>
          <w:p w14:paraId="398FADBA" w14:textId="75A37509" w:rsidR="002862F7" w:rsidRPr="00FA6CD2" w:rsidRDefault="002862F7" w:rsidP="002862F7">
            <w:pPr>
              <w:rPr>
                <w:rFonts w:ascii="GHEA Grapalat" w:hAnsi="GHEA Grapalat" w:cs="Calibri"/>
                <w:sz w:val="16"/>
                <w:szCs w:val="16"/>
              </w:rPr>
            </w:pPr>
          </w:p>
        </w:tc>
      </w:tr>
      <w:tr w:rsidR="002862F7" w:rsidRPr="007467FD" w14:paraId="3539B3B3"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5AFFA229" w14:textId="4D465675"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26</w:t>
            </w:r>
          </w:p>
        </w:tc>
        <w:tc>
          <w:tcPr>
            <w:tcW w:w="1620" w:type="dxa"/>
            <w:tcBorders>
              <w:top w:val="single" w:sz="4" w:space="0" w:color="auto"/>
              <w:left w:val="single" w:sz="4" w:space="0" w:color="auto"/>
              <w:bottom w:val="single" w:sz="4" w:space="0" w:color="auto"/>
              <w:right w:val="single" w:sz="4" w:space="0" w:color="auto"/>
            </w:tcBorders>
            <w:vAlign w:val="center"/>
          </w:tcPr>
          <w:p w14:paraId="1BFCEF11" w14:textId="3A02B1AD"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204000</w:t>
            </w:r>
          </w:p>
        </w:tc>
        <w:tc>
          <w:tcPr>
            <w:tcW w:w="2520" w:type="dxa"/>
            <w:tcBorders>
              <w:top w:val="single" w:sz="4" w:space="0" w:color="auto"/>
              <w:left w:val="single" w:sz="4" w:space="0" w:color="auto"/>
              <w:bottom w:val="single" w:sz="4" w:space="0" w:color="auto"/>
              <w:right w:val="single" w:sz="4" w:space="0" w:color="auto"/>
            </w:tcBorders>
            <w:vAlign w:val="center"/>
          </w:tcPr>
          <w:p w14:paraId="516C0F6E" w14:textId="5331442D"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03142510/1</w:t>
            </w:r>
          </w:p>
        </w:tc>
        <w:tc>
          <w:tcPr>
            <w:tcW w:w="4183" w:type="dxa"/>
            <w:tcBorders>
              <w:top w:val="single" w:sz="4" w:space="0" w:color="auto"/>
              <w:left w:val="single" w:sz="4" w:space="0" w:color="auto"/>
              <w:bottom w:val="single" w:sz="4" w:space="0" w:color="auto"/>
              <w:right w:val="single" w:sz="4" w:space="0" w:color="auto"/>
            </w:tcBorders>
          </w:tcPr>
          <w:p w14:paraId="46BB9E13" w14:textId="77777777" w:rsidR="002862F7" w:rsidRPr="00DE6739" w:rsidRDefault="002862F7" w:rsidP="002862F7">
            <w:pPr>
              <w:rPr>
                <w:rFonts w:ascii="GHEA Grapalat" w:hAnsi="GHEA Grapalat" w:cs="Calibri"/>
                <w:color w:val="000000"/>
                <w:sz w:val="18"/>
                <w:szCs w:val="18"/>
                <w:lang w:val="hy-AM"/>
              </w:rPr>
            </w:pPr>
            <w:r w:rsidRPr="00DE6739">
              <w:rPr>
                <w:rFonts w:ascii="GHEA Grapalat" w:hAnsi="GHEA Grapalat" w:cs="Calibri"/>
                <w:color w:val="000000"/>
                <w:sz w:val="18"/>
                <w:szCs w:val="18"/>
                <w:lang w:val="hy-AM"/>
              </w:rPr>
              <w:t>яйцо, 01 категория</w:t>
            </w:r>
          </w:p>
          <w:p w14:paraId="3998C7E7" w14:textId="24114CCA" w:rsidR="002862F7" w:rsidRPr="00FA6CD2" w:rsidRDefault="002862F7" w:rsidP="002862F7">
            <w:pPr>
              <w:rPr>
                <w:rFonts w:ascii="GHEA Grapalat" w:hAnsi="GHEA Grapalat" w:cs="Calibri"/>
                <w:sz w:val="16"/>
                <w:szCs w:val="16"/>
              </w:rPr>
            </w:pPr>
          </w:p>
        </w:tc>
      </w:tr>
      <w:tr w:rsidR="002862F7" w:rsidRPr="007467FD" w14:paraId="5BDFAAB5"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01AF9826" w14:textId="33FBBA29"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27</w:t>
            </w:r>
          </w:p>
        </w:tc>
        <w:tc>
          <w:tcPr>
            <w:tcW w:w="1620" w:type="dxa"/>
            <w:tcBorders>
              <w:top w:val="single" w:sz="4" w:space="0" w:color="auto"/>
              <w:left w:val="single" w:sz="4" w:space="0" w:color="auto"/>
              <w:bottom w:val="single" w:sz="4" w:space="0" w:color="auto"/>
              <w:right w:val="single" w:sz="4" w:space="0" w:color="auto"/>
            </w:tcBorders>
            <w:vAlign w:val="center"/>
          </w:tcPr>
          <w:p w14:paraId="486C8D2C" w14:textId="3124D4B2"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3500</w:t>
            </w:r>
          </w:p>
        </w:tc>
        <w:tc>
          <w:tcPr>
            <w:tcW w:w="2520" w:type="dxa"/>
            <w:tcBorders>
              <w:top w:val="single" w:sz="4" w:space="0" w:color="auto"/>
              <w:left w:val="single" w:sz="4" w:space="0" w:color="auto"/>
              <w:bottom w:val="single" w:sz="4" w:space="0" w:color="auto"/>
              <w:right w:val="single" w:sz="4" w:space="0" w:color="auto"/>
            </w:tcBorders>
            <w:vAlign w:val="center"/>
          </w:tcPr>
          <w:p w14:paraId="0770A0A4" w14:textId="465BA4BA"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15623200/1</w:t>
            </w:r>
          </w:p>
        </w:tc>
        <w:tc>
          <w:tcPr>
            <w:tcW w:w="4183" w:type="dxa"/>
            <w:tcBorders>
              <w:top w:val="single" w:sz="4" w:space="0" w:color="auto"/>
              <w:left w:val="single" w:sz="4" w:space="0" w:color="auto"/>
              <w:bottom w:val="single" w:sz="4" w:space="0" w:color="auto"/>
              <w:right w:val="single" w:sz="4" w:space="0" w:color="auto"/>
            </w:tcBorders>
          </w:tcPr>
          <w:p w14:paraId="06CF5AEB" w14:textId="48BB6BEB" w:rsidR="002862F7" w:rsidRPr="00FA6CD2" w:rsidRDefault="002862F7" w:rsidP="002862F7">
            <w:pPr>
              <w:rPr>
                <w:rFonts w:ascii="GHEA Grapalat" w:hAnsi="GHEA Grapalat" w:cs="Calibri"/>
                <w:sz w:val="16"/>
                <w:szCs w:val="16"/>
              </w:rPr>
            </w:pPr>
            <w:bookmarkStart w:id="1" w:name="_Hlk214976979"/>
            <w:r>
              <w:rPr>
                <w:rFonts w:ascii="GHEA Grapalat" w:hAnsi="GHEA Grapalat" w:cs="Calibri"/>
                <w:color w:val="000000"/>
                <w:sz w:val="18"/>
                <w:szCs w:val="18"/>
                <w:lang w:val="hy-AM"/>
              </w:rPr>
              <w:t>манная крупа</w:t>
            </w:r>
            <w:bookmarkEnd w:id="1"/>
          </w:p>
        </w:tc>
      </w:tr>
      <w:tr w:rsidR="002862F7" w:rsidRPr="007467FD" w14:paraId="28F3F698"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2EA4CA94" w14:textId="6A2BF0D3"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28</w:t>
            </w:r>
          </w:p>
        </w:tc>
        <w:tc>
          <w:tcPr>
            <w:tcW w:w="1620" w:type="dxa"/>
            <w:tcBorders>
              <w:top w:val="single" w:sz="4" w:space="0" w:color="auto"/>
              <w:left w:val="single" w:sz="4" w:space="0" w:color="auto"/>
              <w:bottom w:val="single" w:sz="4" w:space="0" w:color="auto"/>
              <w:right w:val="single" w:sz="4" w:space="0" w:color="auto"/>
            </w:tcBorders>
            <w:vAlign w:val="center"/>
          </w:tcPr>
          <w:p w14:paraId="02FC6E08" w14:textId="73E017C0"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4</w:t>
            </w:r>
            <w:r w:rsidRPr="004F1D4F">
              <w:rPr>
                <w:rFonts w:ascii="GHEA Grapalat" w:hAnsi="GHEA Grapalat" w:cs="Calibri"/>
                <w:color w:val="000000"/>
                <w:sz w:val="18"/>
                <w:szCs w:val="18"/>
                <w:lang w:val="hy-AM"/>
              </w:rPr>
              <w:t>0000</w:t>
            </w:r>
          </w:p>
        </w:tc>
        <w:tc>
          <w:tcPr>
            <w:tcW w:w="2520" w:type="dxa"/>
            <w:tcBorders>
              <w:top w:val="single" w:sz="4" w:space="0" w:color="auto"/>
              <w:left w:val="single" w:sz="4" w:space="0" w:color="auto"/>
              <w:bottom w:val="single" w:sz="4" w:space="0" w:color="auto"/>
              <w:right w:val="single" w:sz="4" w:space="0" w:color="auto"/>
            </w:tcBorders>
            <w:vAlign w:val="center"/>
          </w:tcPr>
          <w:p w14:paraId="2915C95A" w14:textId="3DBD6E1A"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15331152/1</w:t>
            </w:r>
          </w:p>
        </w:tc>
        <w:tc>
          <w:tcPr>
            <w:tcW w:w="4183" w:type="dxa"/>
            <w:tcBorders>
              <w:top w:val="single" w:sz="4" w:space="0" w:color="auto"/>
              <w:left w:val="single" w:sz="4" w:space="0" w:color="auto"/>
              <w:bottom w:val="single" w:sz="4" w:space="0" w:color="auto"/>
              <w:right w:val="single" w:sz="4" w:space="0" w:color="auto"/>
            </w:tcBorders>
          </w:tcPr>
          <w:p w14:paraId="43DA4E20" w14:textId="4F7BE597" w:rsidR="002862F7" w:rsidRPr="00FA6CD2" w:rsidRDefault="002862F7" w:rsidP="002862F7">
            <w:pPr>
              <w:rPr>
                <w:rFonts w:ascii="GHEA Grapalat" w:hAnsi="GHEA Grapalat" w:cs="Calibri"/>
                <w:sz w:val="16"/>
                <w:szCs w:val="16"/>
              </w:rPr>
            </w:pPr>
            <w:r>
              <w:rPr>
                <w:rFonts w:ascii="GHEA Grapalat" w:hAnsi="GHEA Grapalat" w:cs="Calibri"/>
                <w:color w:val="000000"/>
                <w:sz w:val="18"/>
                <w:szCs w:val="18"/>
                <w:lang w:val="hy-AM"/>
              </w:rPr>
              <w:t>нут</w:t>
            </w:r>
          </w:p>
        </w:tc>
      </w:tr>
      <w:tr w:rsidR="002862F7" w:rsidRPr="007467FD" w14:paraId="33D22941"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3247FE4F" w14:textId="79BA7816"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lastRenderedPageBreak/>
              <w:t>29</w:t>
            </w:r>
          </w:p>
        </w:tc>
        <w:tc>
          <w:tcPr>
            <w:tcW w:w="1620" w:type="dxa"/>
            <w:tcBorders>
              <w:top w:val="single" w:sz="4" w:space="0" w:color="auto"/>
              <w:left w:val="single" w:sz="4" w:space="0" w:color="auto"/>
              <w:bottom w:val="single" w:sz="4" w:space="0" w:color="auto"/>
              <w:right w:val="single" w:sz="4" w:space="0" w:color="auto"/>
            </w:tcBorders>
            <w:vAlign w:val="center"/>
          </w:tcPr>
          <w:p w14:paraId="0EF3F56B" w14:textId="2192E08D"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3</w:t>
            </w:r>
            <w:r w:rsidRPr="004F1D4F">
              <w:rPr>
                <w:rFonts w:ascii="GHEA Grapalat" w:hAnsi="GHEA Grapalat" w:cs="Calibri"/>
                <w:color w:val="000000"/>
                <w:sz w:val="18"/>
                <w:szCs w:val="18"/>
                <w:lang w:val="hy-AM"/>
              </w:rPr>
              <w:t>90</w:t>
            </w:r>
            <w:r w:rsidRPr="004F1D4F">
              <w:rPr>
                <w:rFonts w:ascii="GHEA Grapalat" w:hAnsi="GHEA Grapalat" w:cs="Calibri"/>
                <w:color w:val="000000"/>
                <w:sz w:val="18"/>
                <w:szCs w:val="18"/>
              </w:rPr>
              <w:t>00</w:t>
            </w:r>
          </w:p>
        </w:tc>
        <w:tc>
          <w:tcPr>
            <w:tcW w:w="2520" w:type="dxa"/>
            <w:tcBorders>
              <w:top w:val="single" w:sz="4" w:space="0" w:color="auto"/>
              <w:left w:val="single" w:sz="4" w:space="0" w:color="auto"/>
              <w:bottom w:val="single" w:sz="4" w:space="0" w:color="auto"/>
              <w:right w:val="single" w:sz="4" w:space="0" w:color="auto"/>
            </w:tcBorders>
            <w:vAlign w:val="center"/>
          </w:tcPr>
          <w:p w14:paraId="401ABFBF" w14:textId="69C65B3D"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15331153/1</w:t>
            </w:r>
          </w:p>
        </w:tc>
        <w:tc>
          <w:tcPr>
            <w:tcW w:w="4183" w:type="dxa"/>
            <w:tcBorders>
              <w:top w:val="single" w:sz="4" w:space="0" w:color="auto"/>
              <w:left w:val="single" w:sz="4" w:space="0" w:color="auto"/>
              <w:bottom w:val="single" w:sz="4" w:space="0" w:color="auto"/>
              <w:right w:val="single" w:sz="4" w:space="0" w:color="auto"/>
            </w:tcBorders>
          </w:tcPr>
          <w:p w14:paraId="5D3ACCDD" w14:textId="1C551069" w:rsidR="002862F7" w:rsidRPr="00FA6CD2" w:rsidRDefault="002862F7" w:rsidP="002862F7">
            <w:pPr>
              <w:rPr>
                <w:rFonts w:ascii="GHEA Grapalat" w:hAnsi="GHEA Grapalat" w:cs="Calibri"/>
                <w:sz w:val="16"/>
                <w:szCs w:val="16"/>
              </w:rPr>
            </w:pPr>
            <w:r w:rsidRPr="007C2F40">
              <w:rPr>
                <w:rFonts w:ascii="GHEA Grapalat" w:hAnsi="GHEA Grapalat" w:cs="Calibri"/>
                <w:color w:val="000000"/>
                <w:sz w:val="18"/>
                <w:szCs w:val="18"/>
                <w:lang w:val="hy-AM"/>
              </w:rPr>
              <w:t>чечевица</w:t>
            </w:r>
          </w:p>
        </w:tc>
      </w:tr>
      <w:tr w:rsidR="002862F7" w:rsidRPr="007467FD" w14:paraId="2C05CA3F"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20857CD4" w14:textId="2D4F519A"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30</w:t>
            </w:r>
          </w:p>
        </w:tc>
        <w:tc>
          <w:tcPr>
            <w:tcW w:w="1620" w:type="dxa"/>
            <w:tcBorders>
              <w:top w:val="single" w:sz="4" w:space="0" w:color="auto"/>
              <w:left w:val="single" w:sz="4" w:space="0" w:color="auto"/>
              <w:bottom w:val="single" w:sz="4" w:space="0" w:color="auto"/>
              <w:right w:val="single" w:sz="4" w:space="0" w:color="auto"/>
            </w:tcBorders>
            <w:vAlign w:val="center"/>
          </w:tcPr>
          <w:p w14:paraId="3C129F2B" w14:textId="5A4387AD"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66</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3170F968" w14:textId="30676F89"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15614200/1</w:t>
            </w:r>
          </w:p>
        </w:tc>
        <w:tc>
          <w:tcPr>
            <w:tcW w:w="4183" w:type="dxa"/>
            <w:tcBorders>
              <w:top w:val="single" w:sz="4" w:space="0" w:color="auto"/>
              <w:left w:val="single" w:sz="4" w:space="0" w:color="auto"/>
              <w:bottom w:val="single" w:sz="4" w:space="0" w:color="auto"/>
              <w:right w:val="single" w:sz="4" w:space="0" w:color="auto"/>
            </w:tcBorders>
          </w:tcPr>
          <w:p w14:paraId="561CDAE1" w14:textId="19329D97" w:rsidR="002862F7" w:rsidRPr="00FA6CD2" w:rsidRDefault="002862F7" w:rsidP="002862F7">
            <w:pPr>
              <w:rPr>
                <w:rFonts w:ascii="GHEA Grapalat" w:hAnsi="GHEA Grapalat" w:cs="Calibri"/>
                <w:sz w:val="16"/>
                <w:szCs w:val="16"/>
              </w:rPr>
            </w:pPr>
            <w:r>
              <w:rPr>
                <w:rFonts w:ascii="GHEA Grapalat" w:hAnsi="GHEA Grapalat" w:cs="Calibri"/>
                <w:color w:val="000000"/>
                <w:sz w:val="18"/>
                <w:szCs w:val="18"/>
                <w:lang w:val="hy-AM"/>
              </w:rPr>
              <w:t>рис</w:t>
            </w:r>
          </w:p>
        </w:tc>
      </w:tr>
      <w:tr w:rsidR="002862F7" w:rsidRPr="007467FD" w14:paraId="6504CB9F"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752CAAED" w14:textId="7F13174A"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31</w:t>
            </w:r>
          </w:p>
        </w:tc>
        <w:tc>
          <w:tcPr>
            <w:tcW w:w="1620" w:type="dxa"/>
            <w:tcBorders>
              <w:top w:val="single" w:sz="4" w:space="0" w:color="auto"/>
              <w:left w:val="single" w:sz="4" w:space="0" w:color="auto"/>
              <w:bottom w:val="single" w:sz="4" w:space="0" w:color="auto"/>
              <w:right w:val="single" w:sz="4" w:space="0" w:color="auto"/>
            </w:tcBorders>
            <w:vAlign w:val="center"/>
          </w:tcPr>
          <w:p w14:paraId="4DA63058" w14:textId="0BE516BF"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780</w:t>
            </w:r>
            <w:r w:rsidRPr="004F1D4F">
              <w:rPr>
                <w:rFonts w:ascii="GHEA Grapalat" w:hAnsi="GHEA Grapalat" w:cs="Calibri"/>
                <w:color w:val="000000"/>
                <w:sz w:val="18"/>
                <w:szCs w:val="18"/>
              </w:rPr>
              <w:t>00</w:t>
            </w:r>
          </w:p>
        </w:tc>
        <w:tc>
          <w:tcPr>
            <w:tcW w:w="2520" w:type="dxa"/>
            <w:tcBorders>
              <w:top w:val="single" w:sz="4" w:space="0" w:color="auto"/>
              <w:left w:val="single" w:sz="4" w:space="0" w:color="auto"/>
              <w:bottom w:val="single" w:sz="4" w:space="0" w:color="auto"/>
              <w:right w:val="single" w:sz="4" w:space="0" w:color="auto"/>
            </w:tcBorders>
            <w:vAlign w:val="center"/>
          </w:tcPr>
          <w:p w14:paraId="7B998FAF" w14:textId="7B59B865"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15616000/1</w:t>
            </w:r>
          </w:p>
        </w:tc>
        <w:tc>
          <w:tcPr>
            <w:tcW w:w="4183" w:type="dxa"/>
            <w:tcBorders>
              <w:top w:val="single" w:sz="4" w:space="0" w:color="auto"/>
              <w:left w:val="single" w:sz="4" w:space="0" w:color="auto"/>
              <w:bottom w:val="single" w:sz="4" w:space="0" w:color="auto"/>
              <w:right w:val="single" w:sz="4" w:space="0" w:color="auto"/>
            </w:tcBorders>
          </w:tcPr>
          <w:p w14:paraId="4D2A261C" w14:textId="016C218B" w:rsidR="002862F7" w:rsidRPr="00FA6CD2" w:rsidRDefault="002862F7" w:rsidP="002862F7">
            <w:pPr>
              <w:rPr>
                <w:rFonts w:ascii="GHEA Grapalat" w:hAnsi="GHEA Grapalat" w:cs="Calibri"/>
                <w:sz w:val="16"/>
                <w:szCs w:val="16"/>
              </w:rPr>
            </w:pPr>
            <w:r>
              <w:rPr>
                <w:rFonts w:ascii="GHEA Grapalat" w:hAnsi="GHEA Grapalat" w:cs="Calibri"/>
                <w:color w:val="000000"/>
                <w:sz w:val="18"/>
                <w:szCs w:val="18"/>
                <w:lang w:val="hy-AM"/>
              </w:rPr>
              <w:t>гречка</w:t>
            </w:r>
          </w:p>
        </w:tc>
      </w:tr>
      <w:tr w:rsidR="002862F7" w:rsidRPr="007467FD" w14:paraId="174BCFD3"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04048F99" w14:textId="02007262"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32</w:t>
            </w:r>
          </w:p>
        </w:tc>
        <w:tc>
          <w:tcPr>
            <w:tcW w:w="1620" w:type="dxa"/>
            <w:tcBorders>
              <w:top w:val="single" w:sz="4" w:space="0" w:color="auto"/>
              <w:left w:val="single" w:sz="4" w:space="0" w:color="auto"/>
              <w:bottom w:val="single" w:sz="4" w:space="0" w:color="auto"/>
              <w:right w:val="single" w:sz="4" w:space="0" w:color="auto"/>
            </w:tcBorders>
            <w:vAlign w:val="center"/>
          </w:tcPr>
          <w:p w14:paraId="3E058539" w14:textId="7A36AE7E"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35</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74D4AEBA" w14:textId="54279F4C"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15617000/1</w:t>
            </w:r>
          </w:p>
        </w:tc>
        <w:tc>
          <w:tcPr>
            <w:tcW w:w="4183" w:type="dxa"/>
            <w:tcBorders>
              <w:top w:val="single" w:sz="4" w:space="0" w:color="auto"/>
              <w:left w:val="single" w:sz="4" w:space="0" w:color="auto"/>
              <w:bottom w:val="single" w:sz="4" w:space="0" w:color="auto"/>
              <w:right w:val="single" w:sz="4" w:space="0" w:color="auto"/>
            </w:tcBorders>
          </w:tcPr>
          <w:p w14:paraId="1E3FF94D" w14:textId="00F4A7E4" w:rsidR="002862F7" w:rsidRPr="00FA6CD2" w:rsidRDefault="002862F7" w:rsidP="002862F7">
            <w:pPr>
              <w:rPr>
                <w:rFonts w:ascii="GHEA Grapalat" w:hAnsi="GHEA Grapalat" w:cs="Calibri"/>
                <w:sz w:val="16"/>
                <w:szCs w:val="16"/>
              </w:rPr>
            </w:pPr>
            <w:r w:rsidRPr="007C2F40">
              <w:rPr>
                <w:rFonts w:ascii="GHEA Grapalat" w:hAnsi="GHEA Grapalat" w:cs="Calibri"/>
                <w:color w:val="000000"/>
                <w:sz w:val="18"/>
                <w:szCs w:val="18"/>
                <w:lang w:val="hy-AM"/>
              </w:rPr>
              <w:t>пшеничная крупа</w:t>
            </w:r>
          </w:p>
        </w:tc>
      </w:tr>
      <w:tr w:rsidR="002862F7" w:rsidRPr="007467FD" w14:paraId="5F3D10DE"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527084C1" w14:textId="6A948E90"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33</w:t>
            </w:r>
          </w:p>
        </w:tc>
        <w:tc>
          <w:tcPr>
            <w:tcW w:w="1620" w:type="dxa"/>
            <w:tcBorders>
              <w:top w:val="single" w:sz="4" w:space="0" w:color="auto"/>
              <w:left w:val="single" w:sz="4" w:space="0" w:color="auto"/>
              <w:bottom w:val="single" w:sz="4" w:space="0" w:color="auto"/>
              <w:right w:val="single" w:sz="4" w:space="0" w:color="auto"/>
            </w:tcBorders>
            <w:vAlign w:val="center"/>
          </w:tcPr>
          <w:p w14:paraId="41A1B54F" w14:textId="660ADCA8"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42</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73B55F54" w14:textId="68B4AE8E"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15619000/1</w:t>
            </w:r>
          </w:p>
        </w:tc>
        <w:tc>
          <w:tcPr>
            <w:tcW w:w="4183" w:type="dxa"/>
            <w:tcBorders>
              <w:top w:val="single" w:sz="4" w:space="0" w:color="auto"/>
              <w:left w:val="single" w:sz="4" w:space="0" w:color="auto"/>
              <w:bottom w:val="single" w:sz="4" w:space="0" w:color="auto"/>
              <w:right w:val="single" w:sz="4" w:space="0" w:color="auto"/>
            </w:tcBorders>
          </w:tcPr>
          <w:p w14:paraId="10170C3C" w14:textId="75D829F4" w:rsidR="002862F7" w:rsidRPr="00FA6CD2" w:rsidRDefault="002862F7" w:rsidP="002862F7">
            <w:pPr>
              <w:rPr>
                <w:rFonts w:ascii="GHEA Grapalat" w:hAnsi="GHEA Grapalat" w:cs="Calibri"/>
                <w:sz w:val="16"/>
                <w:szCs w:val="16"/>
              </w:rPr>
            </w:pPr>
            <w:r>
              <w:rPr>
                <w:rFonts w:ascii="GHEA Grapalat" w:hAnsi="GHEA Grapalat" w:cs="Calibri"/>
                <w:color w:val="000000"/>
                <w:sz w:val="18"/>
                <w:szCs w:val="18"/>
                <w:lang w:val="hy-AM"/>
              </w:rPr>
              <w:t>полба</w:t>
            </w:r>
          </w:p>
        </w:tc>
      </w:tr>
      <w:tr w:rsidR="002862F7" w:rsidRPr="007467FD" w14:paraId="3D613252"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44BD01E5" w14:textId="0A60BEAB"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34</w:t>
            </w:r>
          </w:p>
        </w:tc>
        <w:tc>
          <w:tcPr>
            <w:tcW w:w="1620" w:type="dxa"/>
            <w:tcBorders>
              <w:top w:val="single" w:sz="4" w:space="0" w:color="auto"/>
              <w:left w:val="single" w:sz="4" w:space="0" w:color="auto"/>
              <w:bottom w:val="single" w:sz="4" w:space="0" w:color="auto"/>
              <w:right w:val="single" w:sz="4" w:space="0" w:color="auto"/>
            </w:tcBorders>
            <w:vAlign w:val="center"/>
          </w:tcPr>
          <w:p w14:paraId="21FE8197" w14:textId="7E94291F"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15</w:t>
            </w:r>
            <w:r w:rsidRPr="004F1D4F">
              <w:rPr>
                <w:rFonts w:ascii="GHEA Grapalat" w:hAnsi="GHEA Grapalat" w:cs="Calibri"/>
                <w:color w:val="000000"/>
                <w:sz w:val="18"/>
                <w:szCs w:val="18"/>
                <w:lang w:val="hy-AM"/>
              </w:rPr>
              <w:t>0</w:t>
            </w:r>
            <w:r w:rsidRPr="004F1D4F">
              <w:rPr>
                <w:rFonts w:ascii="GHEA Grapalat" w:hAnsi="GHEA Grapalat" w:cs="Calibri"/>
                <w:color w:val="000000"/>
                <w:sz w:val="18"/>
                <w:szCs w:val="18"/>
              </w:rPr>
              <w:t>00</w:t>
            </w:r>
          </w:p>
        </w:tc>
        <w:tc>
          <w:tcPr>
            <w:tcW w:w="2520" w:type="dxa"/>
            <w:tcBorders>
              <w:top w:val="single" w:sz="4" w:space="0" w:color="auto"/>
              <w:left w:val="single" w:sz="4" w:space="0" w:color="auto"/>
              <w:bottom w:val="single" w:sz="4" w:space="0" w:color="auto"/>
              <w:right w:val="single" w:sz="4" w:space="0" w:color="auto"/>
            </w:tcBorders>
            <w:vAlign w:val="center"/>
          </w:tcPr>
          <w:p w14:paraId="3BBE37B3" w14:textId="68294539"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15618000/1</w:t>
            </w:r>
          </w:p>
        </w:tc>
        <w:tc>
          <w:tcPr>
            <w:tcW w:w="4183" w:type="dxa"/>
            <w:tcBorders>
              <w:top w:val="single" w:sz="4" w:space="0" w:color="auto"/>
              <w:left w:val="single" w:sz="4" w:space="0" w:color="auto"/>
              <w:bottom w:val="single" w:sz="4" w:space="0" w:color="auto"/>
              <w:right w:val="single" w:sz="4" w:space="0" w:color="auto"/>
            </w:tcBorders>
          </w:tcPr>
          <w:p w14:paraId="5D0B4B84" w14:textId="77777777" w:rsidR="002862F7" w:rsidRPr="007C2F40" w:rsidRDefault="002862F7" w:rsidP="002862F7">
            <w:pPr>
              <w:rPr>
                <w:rFonts w:ascii="GHEA Grapalat" w:hAnsi="GHEA Grapalat" w:cs="Calibri"/>
                <w:color w:val="000000"/>
                <w:sz w:val="18"/>
                <w:szCs w:val="18"/>
                <w:lang w:val="hy-AM"/>
              </w:rPr>
            </w:pPr>
            <w:r w:rsidRPr="007C2F40">
              <w:rPr>
                <w:rFonts w:ascii="GHEA Grapalat" w:hAnsi="GHEA Grapalat" w:cs="Calibri"/>
                <w:color w:val="000000"/>
                <w:sz w:val="18"/>
                <w:szCs w:val="18"/>
                <w:lang w:val="hy-AM"/>
              </w:rPr>
              <w:t>Булгур</w:t>
            </w:r>
          </w:p>
          <w:p w14:paraId="0B6BB090" w14:textId="12518941" w:rsidR="002862F7" w:rsidRPr="00FA6CD2" w:rsidRDefault="002862F7" w:rsidP="002862F7">
            <w:pPr>
              <w:rPr>
                <w:rFonts w:ascii="GHEA Grapalat" w:hAnsi="GHEA Grapalat" w:cs="Calibri"/>
                <w:sz w:val="16"/>
                <w:szCs w:val="16"/>
              </w:rPr>
            </w:pPr>
          </w:p>
        </w:tc>
      </w:tr>
      <w:tr w:rsidR="002862F7" w:rsidRPr="007467FD" w14:paraId="257ABECA"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54D43B7F" w14:textId="2B644CAA"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35</w:t>
            </w:r>
          </w:p>
        </w:tc>
        <w:tc>
          <w:tcPr>
            <w:tcW w:w="1620" w:type="dxa"/>
            <w:tcBorders>
              <w:top w:val="single" w:sz="4" w:space="0" w:color="auto"/>
              <w:left w:val="single" w:sz="4" w:space="0" w:color="auto"/>
              <w:bottom w:val="single" w:sz="4" w:space="0" w:color="auto"/>
              <w:right w:val="single" w:sz="4" w:space="0" w:color="auto"/>
            </w:tcBorders>
            <w:vAlign w:val="center"/>
          </w:tcPr>
          <w:p w14:paraId="6CFB4A74" w14:textId="774F5401"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90</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7F6443BD" w14:textId="4CFFACAA"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15331151/1</w:t>
            </w:r>
          </w:p>
        </w:tc>
        <w:tc>
          <w:tcPr>
            <w:tcW w:w="4183" w:type="dxa"/>
            <w:tcBorders>
              <w:top w:val="single" w:sz="4" w:space="0" w:color="auto"/>
              <w:left w:val="single" w:sz="4" w:space="0" w:color="auto"/>
              <w:bottom w:val="single" w:sz="4" w:space="0" w:color="auto"/>
              <w:right w:val="single" w:sz="4" w:space="0" w:color="auto"/>
            </w:tcBorders>
          </w:tcPr>
          <w:p w14:paraId="3682EB12" w14:textId="77777777" w:rsidR="002862F7" w:rsidRPr="007C2F40" w:rsidRDefault="002862F7" w:rsidP="002862F7">
            <w:pPr>
              <w:rPr>
                <w:rFonts w:ascii="GHEA Grapalat" w:hAnsi="GHEA Grapalat" w:cs="Calibri"/>
                <w:color w:val="000000"/>
                <w:sz w:val="18"/>
                <w:szCs w:val="18"/>
                <w:lang w:val="hy-AM"/>
              </w:rPr>
            </w:pPr>
            <w:r w:rsidRPr="007C2F40">
              <w:rPr>
                <w:rFonts w:ascii="GHEA Grapalat" w:hAnsi="GHEA Grapalat" w:cs="Calibri"/>
                <w:color w:val="000000"/>
                <w:sz w:val="18"/>
                <w:szCs w:val="18"/>
                <w:lang w:val="hy-AM"/>
              </w:rPr>
              <w:t>фасоль, бобовые</w:t>
            </w:r>
          </w:p>
          <w:p w14:paraId="4487B6C0" w14:textId="078FE64E" w:rsidR="002862F7" w:rsidRPr="00FA6CD2" w:rsidRDefault="002862F7" w:rsidP="002862F7">
            <w:pPr>
              <w:rPr>
                <w:rFonts w:ascii="GHEA Grapalat" w:hAnsi="GHEA Grapalat" w:cs="Calibri"/>
                <w:sz w:val="16"/>
                <w:szCs w:val="16"/>
              </w:rPr>
            </w:pPr>
          </w:p>
        </w:tc>
      </w:tr>
      <w:tr w:rsidR="002862F7" w:rsidRPr="007467FD" w14:paraId="5B84F631"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70F61975" w14:textId="0499BF08"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36</w:t>
            </w:r>
          </w:p>
        </w:tc>
        <w:tc>
          <w:tcPr>
            <w:tcW w:w="1620" w:type="dxa"/>
            <w:tcBorders>
              <w:top w:val="single" w:sz="4" w:space="0" w:color="auto"/>
              <w:left w:val="single" w:sz="4" w:space="0" w:color="auto"/>
              <w:bottom w:val="single" w:sz="4" w:space="0" w:color="auto"/>
              <w:right w:val="single" w:sz="4" w:space="0" w:color="auto"/>
            </w:tcBorders>
            <w:vAlign w:val="center"/>
          </w:tcPr>
          <w:p w14:paraId="2C3B81AF" w14:textId="1DFAB24E"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1</w:t>
            </w:r>
            <w:r w:rsidRPr="004F1D4F">
              <w:rPr>
                <w:rFonts w:ascii="GHEA Grapalat" w:hAnsi="GHEA Grapalat" w:cs="Calibri"/>
                <w:color w:val="000000"/>
                <w:sz w:val="18"/>
                <w:szCs w:val="18"/>
                <w:lang w:val="hy-AM"/>
              </w:rPr>
              <w:t>4</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01EAEADF" w14:textId="7EDA17A7"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15331154/1</w:t>
            </w:r>
          </w:p>
        </w:tc>
        <w:tc>
          <w:tcPr>
            <w:tcW w:w="4183" w:type="dxa"/>
            <w:tcBorders>
              <w:top w:val="single" w:sz="4" w:space="0" w:color="auto"/>
              <w:left w:val="single" w:sz="4" w:space="0" w:color="auto"/>
              <w:bottom w:val="single" w:sz="4" w:space="0" w:color="auto"/>
              <w:right w:val="single" w:sz="4" w:space="0" w:color="auto"/>
            </w:tcBorders>
          </w:tcPr>
          <w:p w14:paraId="63138E95" w14:textId="77777777" w:rsidR="002862F7" w:rsidRPr="007C2F40" w:rsidRDefault="002862F7" w:rsidP="002862F7">
            <w:pPr>
              <w:rPr>
                <w:rFonts w:ascii="GHEA Grapalat" w:hAnsi="GHEA Grapalat" w:cs="Calibri"/>
                <w:color w:val="000000"/>
                <w:sz w:val="18"/>
                <w:szCs w:val="18"/>
                <w:lang w:val="hy-AM"/>
              </w:rPr>
            </w:pPr>
            <w:r w:rsidRPr="007C2F40">
              <w:rPr>
                <w:rFonts w:ascii="GHEA Grapalat" w:hAnsi="GHEA Grapalat" w:cs="Calibri"/>
                <w:color w:val="000000"/>
                <w:sz w:val="18"/>
                <w:szCs w:val="18"/>
                <w:lang w:val="hy-AM"/>
              </w:rPr>
              <w:t>горох, целый</w:t>
            </w:r>
          </w:p>
          <w:p w14:paraId="2C412DC0" w14:textId="0FCA6864" w:rsidR="002862F7" w:rsidRPr="00FA6CD2" w:rsidRDefault="002862F7" w:rsidP="002862F7">
            <w:pPr>
              <w:rPr>
                <w:rFonts w:ascii="GHEA Grapalat" w:hAnsi="GHEA Grapalat" w:cs="Calibri"/>
                <w:sz w:val="16"/>
                <w:szCs w:val="16"/>
              </w:rPr>
            </w:pPr>
          </w:p>
        </w:tc>
      </w:tr>
      <w:tr w:rsidR="002862F7" w:rsidRPr="007467FD" w14:paraId="71C0FD13"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16E5A5AC" w14:textId="5BE07260"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37</w:t>
            </w:r>
          </w:p>
        </w:tc>
        <w:tc>
          <w:tcPr>
            <w:tcW w:w="1620" w:type="dxa"/>
            <w:tcBorders>
              <w:top w:val="single" w:sz="4" w:space="0" w:color="auto"/>
              <w:left w:val="single" w:sz="4" w:space="0" w:color="auto"/>
              <w:bottom w:val="single" w:sz="4" w:space="0" w:color="auto"/>
              <w:right w:val="single" w:sz="4" w:space="0" w:color="auto"/>
            </w:tcBorders>
            <w:vAlign w:val="center"/>
          </w:tcPr>
          <w:p w14:paraId="0311723B" w14:textId="682CCE70"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9750</w:t>
            </w:r>
          </w:p>
        </w:tc>
        <w:tc>
          <w:tcPr>
            <w:tcW w:w="2520" w:type="dxa"/>
            <w:tcBorders>
              <w:top w:val="single" w:sz="4" w:space="0" w:color="auto"/>
              <w:left w:val="single" w:sz="4" w:space="0" w:color="auto"/>
              <w:bottom w:val="single" w:sz="4" w:space="0" w:color="auto"/>
              <w:right w:val="single" w:sz="4" w:space="0" w:color="auto"/>
            </w:tcBorders>
            <w:vAlign w:val="center"/>
          </w:tcPr>
          <w:p w14:paraId="4F58047E" w14:textId="6D8AB553"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15613350/1</w:t>
            </w:r>
          </w:p>
        </w:tc>
        <w:tc>
          <w:tcPr>
            <w:tcW w:w="4183" w:type="dxa"/>
            <w:tcBorders>
              <w:top w:val="single" w:sz="4" w:space="0" w:color="auto"/>
              <w:left w:val="single" w:sz="4" w:space="0" w:color="auto"/>
              <w:bottom w:val="single" w:sz="4" w:space="0" w:color="auto"/>
              <w:right w:val="single" w:sz="4" w:space="0" w:color="auto"/>
            </w:tcBorders>
          </w:tcPr>
          <w:p w14:paraId="29EF565E" w14:textId="77777777" w:rsidR="002862F7" w:rsidRPr="00A51607" w:rsidRDefault="002862F7" w:rsidP="002862F7">
            <w:pPr>
              <w:rPr>
                <w:rFonts w:ascii="GHEA Grapalat" w:hAnsi="GHEA Grapalat" w:cs="Calibri"/>
                <w:color w:val="000000"/>
                <w:sz w:val="18"/>
                <w:szCs w:val="18"/>
                <w:lang w:val="hy-AM"/>
              </w:rPr>
            </w:pPr>
            <w:r w:rsidRPr="00A51607">
              <w:rPr>
                <w:rFonts w:ascii="GHEA Grapalat" w:hAnsi="GHEA Grapalat" w:cs="Calibri"/>
                <w:color w:val="000000"/>
                <w:sz w:val="18"/>
                <w:szCs w:val="18"/>
                <w:lang w:val="hy-AM"/>
              </w:rPr>
              <w:t>овсянка</w:t>
            </w:r>
          </w:p>
          <w:p w14:paraId="7EB1456A" w14:textId="7D5B12DB" w:rsidR="002862F7" w:rsidRPr="00FA6CD2" w:rsidRDefault="002862F7" w:rsidP="002862F7">
            <w:pPr>
              <w:rPr>
                <w:rFonts w:ascii="GHEA Grapalat" w:hAnsi="GHEA Grapalat" w:cs="Calibri"/>
                <w:sz w:val="16"/>
                <w:szCs w:val="16"/>
              </w:rPr>
            </w:pPr>
          </w:p>
        </w:tc>
      </w:tr>
      <w:tr w:rsidR="002862F7" w:rsidRPr="007467FD" w14:paraId="18E63802"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13B9AEA0" w14:textId="3B34A7B9"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38</w:t>
            </w:r>
          </w:p>
        </w:tc>
        <w:tc>
          <w:tcPr>
            <w:tcW w:w="1620" w:type="dxa"/>
            <w:tcBorders>
              <w:top w:val="single" w:sz="4" w:space="0" w:color="auto"/>
              <w:left w:val="single" w:sz="4" w:space="0" w:color="auto"/>
              <w:bottom w:val="single" w:sz="4" w:space="0" w:color="auto"/>
              <w:right w:val="single" w:sz="4" w:space="0" w:color="auto"/>
            </w:tcBorders>
            <w:vAlign w:val="center"/>
          </w:tcPr>
          <w:p w14:paraId="556CF92E" w14:textId="72996B88"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81</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50A0375F" w14:textId="79A0A625"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15831000/1</w:t>
            </w:r>
          </w:p>
        </w:tc>
        <w:tc>
          <w:tcPr>
            <w:tcW w:w="4183" w:type="dxa"/>
            <w:tcBorders>
              <w:top w:val="single" w:sz="4" w:space="0" w:color="auto"/>
              <w:left w:val="single" w:sz="4" w:space="0" w:color="auto"/>
              <w:bottom w:val="single" w:sz="4" w:space="0" w:color="auto"/>
              <w:right w:val="single" w:sz="4" w:space="0" w:color="auto"/>
            </w:tcBorders>
          </w:tcPr>
          <w:p w14:paraId="26008E83" w14:textId="77777777" w:rsidR="002862F7" w:rsidRPr="00A51607" w:rsidRDefault="002862F7" w:rsidP="002862F7">
            <w:pPr>
              <w:rPr>
                <w:rFonts w:ascii="GHEA Grapalat" w:hAnsi="GHEA Grapalat" w:cs="Calibri"/>
                <w:color w:val="000000"/>
                <w:sz w:val="18"/>
                <w:szCs w:val="18"/>
                <w:lang w:val="hy-AM"/>
              </w:rPr>
            </w:pPr>
            <w:r w:rsidRPr="00A51607">
              <w:rPr>
                <w:rFonts w:ascii="GHEA Grapalat" w:hAnsi="GHEA Grapalat" w:cs="Calibri"/>
                <w:color w:val="000000"/>
                <w:sz w:val="18"/>
                <w:szCs w:val="18"/>
                <w:lang w:val="hy-AM"/>
              </w:rPr>
              <w:t>белый сахар</w:t>
            </w:r>
          </w:p>
          <w:p w14:paraId="2D79134D" w14:textId="2312DEF8" w:rsidR="002862F7" w:rsidRPr="00FA6CD2" w:rsidRDefault="002862F7" w:rsidP="002862F7">
            <w:pPr>
              <w:rPr>
                <w:rFonts w:ascii="GHEA Grapalat" w:hAnsi="GHEA Grapalat" w:cs="Calibri"/>
                <w:sz w:val="16"/>
                <w:szCs w:val="16"/>
              </w:rPr>
            </w:pPr>
          </w:p>
        </w:tc>
      </w:tr>
      <w:tr w:rsidR="002862F7" w:rsidRPr="007467FD" w14:paraId="369C5E0D"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52FF5FB2" w14:textId="7575088A"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39</w:t>
            </w:r>
          </w:p>
        </w:tc>
        <w:tc>
          <w:tcPr>
            <w:tcW w:w="1620" w:type="dxa"/>
            <w:tcBorders>
              <w:top w:val="single" w:sz="4" w:space="0" w:color="auto"/>
              <w:left w:val="single" w:sz="4" w:space="0" w:color="auto"/>
              <w:bottom w:val="single" w:sz="4" w:space="0" w:color="auto"/>
              <w:right w:val="single" w:sz="4" w:space="0" w:color="auto"/>
            </w:tcBorders>
            <w:vAlign w:val="center"/>
          </w:tcPr>
          <w:p w14:paraId="2A0707A2" w14:textId="0EAD2AB7"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144</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6ABC8EC4" w14:textId="2308D226"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15331180/1</w:t>
            </w:r>
          </w:p>
        </w:tc>
        <w:tc>
          <w:tcPr>
            <w:tcW w:w="4183" w:type="dxa"/>
            <w:tcBorders>
              <w:top w:val="single" w:sz="4" w:space="0" w:color="auto"/>
              <w:left w:val="single" w:sz="4" w:space="0" w:color="auto"/>
              <w:bottom w:val="single" w:sz="4" w:space="0" w:color="auto"/>
              <w:right w:val="single" w:sz="4" w:space="0" w:color="auto"/>
            </w:tcBorders>
          </w:tcPr>
          <w:p w14:paraId="6324DC00" w14:textId="77777777" w:rsidR="002862F7" w:rsidRPr="00DE6739" w:rsidRDefault="002862F7" w:rsidP="002862F7">
            <w:pPr>
              <w:rPr>
                <w:rFonts w:ascii="GHEA Grapalat" w:hAnsi="GHEA Grapalat" w:cs="Calibri"/>
                <w:color w:val="000000"/>
                <w:sz w:val="18"/>
                <w:szCs w:val="18"/>
                <w:lang w:val="hy-AM"/>
              </w:rPr>
            </w:pPr>
            <w:r w:rsidRPr="00DE6739">
              <w:rPr>
                <w:rFonts w:ascii="GHEA Grapalat" w:hAnsi="GHEA Grapalat" w:cs="Calibri"/>
                <w:color w:val="000000"/>
                <w:sz w:val="18"/>
                <w:szCs w:val="18"/>
                <w:lang w:val="hy-AM"/>
              </w:rPr>
              <w:t>консервированный горошек</w:t>
            </w:r>
          </w:p>
          <w:p w14:paraId="5EBDE8E4" w14:textId="2472CCBB" w:rsidR="002862F7" w:rsidRPr="00FA6CD2" w:rsidRDefault="002862F7" w:rsidP="002862F7">
            <w:pPr>
              <w:rPr>
                <w:rFonts w:ascii="GHEA Grapalat" w:hAnsi="GHEA Grapalat" w:cs="Calibri"/>
                <w:sz w:val="16"/>
                <w:szCs w:val="16"/>
              </w:rPr>
            </w:pPr>
          </w:p>
        </w:tc>
      </w:tr>
      <w:tr w:rsidR="002862F7" w:rsidRPr="007467FD" w14:paraId="5843259B"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27D0EFCB" w14:textId="0DDA07B2"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40</w:t>
            </w:r>
          </w:p>
        </w:tc>
        <w:tc>
          <w:tcPr>
            <w:tcW w:w="1620" w:type="dxa"/>
            <w:tcBorders>
              <w:top w:val="single" w:sz="4" w:space="0" w:color="auto"/>
              <w:left w:val="single" w:sz="4" w:space="0" w:color="auto"/>
              <w:bottom w:val="single" w:sz="4" w:space="0" w:color="auto"/>
              <w:right w:val="single" w:sz="4" w:space="0" w:color="auto"/>
            </w:tcBorders>
            <w:vAlign w:val="center"/>
          </w:tcPr>
          <w:p w14:paraId="158BF4C6" w14:textId="642DD0E4"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8</w:t>
            </w:r>
            <w:r w:rsidRPr="004F1D4F">
              <w:rPr>
                <w:rFonts w:ascii="GHEA Grapalat" w:hAnsi="GHEA Grapalat" w:cs="Calibri"/>
                <w:color w:val="000000"/>
                <w:sz w:val="18"/>
                <w:szCs w:val="18"/>
              </w:rPr>
              <w:t>4000</w:t>
            </w:r>
          </w:p>
        </w:tc>
        <w:tc>
          <w:tcPr>
            <w:tcW w:w="2520" w:type="dxa"/>
            <w:tcBorders>
              <w:top w:val="single" w:sz="4" w:space="0" w:color="auto"/>
              <w:left w:val="single" w:sz="4" w:space="0" w:color="auto"/>
              <w:bottom w:val="single" w:sz="4" w:space="0" w:color="auto"/>
              <w:right w:val="single" w:sz="4" w:space="0" w:color="auto"/>
            </w:tcBorders>
            <w:vAlign w:val="center"/>
          </w:tcPr>
          <w:p w14:paraId="353A01FC" w14:textId="22804B7B"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15331490/1</w:t>
            </w:r>
          </w:p>
        </w:tc>
        <w:tc>
          <w:tcPr>
            <w:tcW w:w="4183" w:type="dxa"/>
            <w:tcBorders>
              <w:top w:val="single" w:sz="4" w:space="0" w:color="auto"/>
              <w:left w:val="single" w:sz="4" w:space="0" w:color="auto"/>
              <w:bottom w:val="single" w:sz="4" w:space="0" w:color="auto"/>
              <w:right w:val="single" w:sz="4" w:space="0" w:color="auto"/>
            </w:tcBorders>
          </w:tcPr>
          <w:p w14:paraId="5984FCAD" w14:textId="77777777" w:rsidR="002862F7" w:rsidRPr="00DE6739" w:rsidRDefault="002862F7" w:rsidP="002862F7">
            <w:pPr>
              <w:rPr>
                <w:rFonts w:ascii="GHEA Grapalat" w:hAnsi="GHEA Grapalat" w:cs="Calibri"/>
                <w:color w:val="000000"/>
                <w:sz w:val="18"/>
                <w:szCs w:val="18"/>
                <w:lang w:val="hy-AM"/>
              </w:rPr>
            </w:pPr>
            <w:r w:rsidRPr="00DE6739">
              <w:rPr>
                <w:rFonts w:ascii="GHEA Grapalat" w:hAnsi="GHEA Grapalat" w:cs="Calibri"/>
                <w:color w:val="000000"/>
                <w:sz w:val="18"/>
                <w:szCs w:val="18"/>
                <w:lang w:val="hy-AM"/>
              </w:rPr>
              <w:t>маринованный огурец</w:t>
            </w:r>
          </w:p>
          <w:p w14:paraId="0D6AE0EA" w14:textId="2EDC6E6C" w:rsidR="002862F7" w:rsidRPr="00FA6CD2" w:rsidRDefault="002862F7" w:rsidP="002862F7">
            <w:pPr>
              <w:rPr>
                <w:rFonts w:ascii="GHEA Grapalat" w:hAnsi="GHEA Grapalat" w:cs="Calibri"/>
                <w:sz w:val="16"/>
                <w:szCs w:val="16"/>
              </w:rPr>
            </w:pPr>
          </w:p>
        </w:tc>
      </w:tr>
      <w:tr w:rsidR="002862F7" w:rsidRPr="007467FD" w14:paraId="6895B765"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230698C8" w14:textId="34F19D4B"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41</w:t>
            </w:r>
          </w:p>
        </w:tc>
        <w:tc>
          <w:tcPr>
            <w:tcW w:w="1620" w:type="dxa"/>
            <w:tcBorders>
              <w:top w:val="single" w:sz="4" w:space="0" w:color="auto"/>
              <w:left w:val="single" w:sz="4" w:space="0" w:color="auto"/>
              <w:bottom w:val="single" w:sz="4" w:space="0" w:color="auto"/>
              <w:right w:val="single" w:sz="4" w:space="0" w:color="auto"/>
            </w:tcBorders>
            <w:vAlign w:val="center"/>
          </w:tcPr>
          <w:p w14:paraId="4F1FF298" w14:textId="184E4668"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2650</w:t>
            </w:r>
          </w:p>
        </w:tc>
        <w:tc>
          <w:tcPr>
            <w:tcW w:w="2520" w:type="dxa"/>
            <w:tcBorders>
              <w:top w:val="single" w:sz="4" w:space="0" w:color="auto"/>
              <w:left w:val="single" w:sz="4" w:space="0" w:color="auto"/>
              <w:bottom w:val="single" w:sz="4" w:space="0" w:color="auto"/>
              <w:right w:val="single" w:sz="4" w:space="0" w:color="auto"/>
            </w:tcBorders>
            <w:vAlign w:val="center"/>
          </w:tcPr>
          <w:p w14:paraId="17AA8511" w14:textId="3F565C29"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15872310/1</w:t>
            </w:r>
          </w:p>
        </w:tc>
        <w:tc>
          <w:tcPr>
            <w:tcW w:w="4183" w:type="dxa"/>
            <w:tcBorders>
              <w:top w:val="single" w:sz="4" w:space="0" w:color="auto"/>
              <w:left w:val="single" w:sz="4" w:space="0" w:color="auto"/>
              <w:bottom w:val="single" w:sz="4" w:space="0" w:color="auto"/>
              <w:right w:val="single" w:sz="4" w:space="0" w:color="auto"/>
            </w:tcBorders>
          </w:tcPr>
          <w:p w14:paraId="60E57DD7" w14:textId="77777777" w:rsidR="002862F7" w:rsidRPr="00DE6739" w:rsidRDefault="002862F7" w:rsidP="002862F7">
            <w:pPr>
              <w:rPr>
                <w:rFonts w:ascii="GHEA Grapalat" w:hAnsi="GHEA Grapalat" w:cs="Calibri"/>
                <w:color w:val="000000"/>
                <w:sz w:val="18"/>
                <w:szCs w:val="18"/>
                <w:lang w:val="hy-AM"/>
              </w:rPr>
            </w:pPr>
            <w:r w:rsidRPr="00DE6739">
              <w:rPr>
                <w:rFonts w:ascii="GHEA Grapalat" w:hAnsi="GHEA Grapalat" w:cs="Calibri"/>
                <w:color w:val="000000"/>
                <w:sz w:val="18"/>
                <w:szCs w:val="18"/>
                <w:lang w:val="hy-AM"/>
              </w:rPr>
              <w:t>лавровый лист, сушеный</w:t>
            </w:r>
          </w:p>
          <w:p w14:paraId="03BF9A79" w14:textId="6F1A596C" w:rsidR="002862F7" w:rsidRPr="00FA6CD2" w:rsidRDefault="002862F7" w:rsidP="002862F7">
            <w:pPr>
              <w:rPr>
                <w:rFonts w:ascii="GHEA Grapalat" w:hAnsi="GHEA Grapalat" w:cs="Calibri"/>
                <w:sz w:val="16"/>
                <w:szCs w:val="16"/>
              </w:rPr>
            </w:pPr>
          </w:p>
        </w:tc>
      </w:tr>
      <w:tr w:rsidR="002862F7" w:rsidRPr="007467FD" w14:paraId="65712CC9"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52A99AAC" w14:textId="742EB24D"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42</w:t>
            </w:r>
          </w:p>
        </w:tc>
        <w:tc>
          <w:tcPr>
            <w:tcW w:w="1620" w:type="dxa"/>
            <w:tcBorders>
              <w:top w:val="single" w:sz="4" w:space="0" w:color="auto"/>
              <w:left w:val="single" w:sz="4" w:space="0" w:color="auto"/>
              <w:bottom w:val="single" w:sz="4" w:space="0" w:color="auto"/>
              <w:right w:val="single" w:sz="4" w:space="0" w:color="auto"/>
            </w:tcBorders>
            <w:vAlign w:val="center"/>
          </w:tcPr>
          <w:p w14:paraId="4F9F916C" w14:textId="1600C5F2"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4</w:t>
            </w:r>
            <w:r w:rsidRPr="004F1D4F">
              <w:rPr>
                <w:rFonts w:ascii="GHEA Grapalat" w:hAnsi="GHEA Grapalat" w:cs="Calibri"/>
                <w:color w:val="000000"/>
                <w:sz w:val="18"/>
                <w:szCs w:val="18"/>
              </w:rPr>
              <w:t>500</w:t>
            </w:r>
          </w:p>
        </w:tc>
        <w:tc>
          <w:tcPr>
            <w:tcW w:w="2520" w:type="dxa"/>
            <w:tcBorders>
              <w:top w:val="single" w:sz="4" w:space="0" w:color="auto"/>
              <w:left w:val="single" w:sz="4" w:space="0" w:color="auto"/>
              <w:bottom w:val="single" w:sz="4" w:space="0" w:color="auto"/>
              <w:right w:val="single" w:sz="4" w:space="0" w:color="auto"/>
            </w:tcBorders>
            <w:vAlign w:val="center"/>
          </w:tcPr>
          <w:p w14:paraId="379ACD60" w14:textId="13929664"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15871100/1</w:t>
            </w:r>
          </w:p>
        </w:tc>
        <w:tc>
          <w:tcPr>
            <w:tcW w:w="4183" w:type="dxa"/>
            <w:tcBorders>
              <w:top w:val="single" w:sz="4" w:space="0" w:color="auto"/>
              <w:left w:val="single" w:sz="4" w:space="0" w:color="auto"/>
              <w:bottom w:val="single" w:sz="4" w:space="0" w:color="auto"/>
              <w:right w:val="single" w:sz="4" w:space="0" w:color="auto"/>
            </w:tcBorders>
          </w:tcPr>
          <w:p w14:paraId="12D314F3" w14:textId="77777777" w:rsidR="002862F7" w:rsidRPr="00DE6739" w:rsidRDefault="002862F7" w:rsidP="002862F7">
            <w:pPr>
              <w:rPr>
                <w:rFonts w:ascii="GHEA Grapalat" w:hAnsi="GHEA Grapalat" w:cs="Calibri"/>
                <w:color w:val="000000"/>
                <w:sz w:val="18"/>
                <w:szCs w:val="18"/>
                <w:lang w:val="hy-AM"/>
              </w:rPr>
            </w:pPr>
            <w:r w:rsidRPr="00DE6739">
              <w:rPr>
                <w:rFonts w:ascii="GHEA Grapalat" w:hAnsi="GHEA Grapalat" w:cs="Calibri"/>
                <w:color w:val="000000"/>
                <w:sz w:val="18"/>
                <w:szCs w:val="18"/>
                <w:lang w:val="hy-AM"/>
              </w:rPr>
              <w:t>уксус</w:t>
            </w:r>
          </w:p>
          <w:p w14:paraId="48C5C05B" w14:textId="79A039B7" w:rsidR="002862F7" w:rsidRPr="00FA6CD2" w:rsidRDefault="002862F7" w:rsidP="002862F7">
            <w:pPr>
              <w:rPr>
                <w:rFonts w:ascii="GHEA Grapalat" w:hAnsi="GHEA Grapalat" w:cs="Calibri"/>
                <w:sz w:val="16"/>
                <w:szCs w:val="16"/>
              </w:rPr>
            </w:pPr>
          </w:p>
        </w:tc>
      </w:tr>
      <w:tr w:rsidR="002862F7" w:rsidRPr="007467FD" w14:paraId="6C5C0D0C"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41D01108" w14:textId="4F49C0BC"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43</w:t>
            </w:r>
          </w:p>
        </w:tc>
        <w:tc>
          <w:tcPr>
            <w:tcW w:w="1620" w:type="dxa"/>
            <w:tcBorders>
              <w:top w:val="single" w:sz="4" w:space="0" w:color="auto"/>
              <w:left w:val="single" w:sz="4" w:space="0" w:color="auto"/>
              <w:bottom w:val="single" w:sz="4" w:space="0" w:color="auto"/>
              <w:right w:val="single" w:sz="4" w:space="0" w:color="auto"/>
            </w:tcBorders>
            <w:vAlign w:val="center"/>
          </w:tcPr>
          <w:p w14:paraId="662A3CF7" w14:textId="031D830C"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15400</w:t>
            </w:r>
          </w:p>
        </w:tc>
        <w:tc>
          <w:tcPr>
            <w:tcW w:w="2520" w:type="dxa"/>
            <w:tcBorders>
              <w:top w:val="single" w:sz="4" w:space="0" w:color="auto"/>
              <w:left w:val="single" w:sz="4" w:space="0" w:color="auto"/>
              <w:bottom w:val="single" w:sz="4" w:space="0" w:color="auto"/>
              <w:right w:val="single" w:sz="4" w:space="0" w:color="auto"/>
            </w:tcBorders>
            <w:vAlign w:val="center"/>
          </w:tcPr>
          <w:p w14:paraId="7D71C07E" w14:textId="0E592AFD"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15898000/1</w:t>
            </w:r>
          </w:p>
        </w:tc>
        <w:tc>
          <w:tcPr>
            <w:tcW w:w="4183" w:type="dxa"/>
            <w:tcBorders>
              <w:top w:val="single" w:sz="4" w:space="0" w:color="auto"/>
              <w:left w:val="single" w:sz="4" w:space="0" w:color="auto"/>
              <w:bottom w:val="single" w:sz="4" w:space="0" w:color="auto"/>
              <w:right w:val="single" w:sz="4" w:space="0" w:color="auto"/>
            </w:tcBorders>
          </w:tcPr>
          <w:p w14:paraId="70E72712" w14:textId="77777777" w:rsidR="002862F7" w:rsidRPr="00DE6739" w:rsidRDefault="002862F7" w:rsidP="002862F7">
            <w:pPr>
              <w:rPr>
                <w:rFonts w:ascii="GHEA Grapalat" w:hAnsi="GHEA Grapalat" w:cs="Calibri"/>
                <w:color w:val="000000"/>
                <w:sz w:val="18"/>
                <w:szCs w:val="18"/>
                <w:lang w:val="hy-AM"/>
              </w:rPr>
            </w:pPr>
            <w:r w:rsidRPr="00DE6739">
              <w:rPr>
                <w:rFonts w:ascii="GHEA Grapalat" w:hAnsi="GHEA Grapalat" w:cs="Calibri"/>
                <w:color w:val="000000"/>
                <w:sz w:val="18"/>
                <w:szCs w:val="18"/>
                <w:lang w:val="hy-AM"/>
              </w:rPr>
              <w:t>дрожжи</w:t>
            </w:r>
          </w:p>
          <w:p w14:paraId="0FF2B024" w14:textId="0DD2F3FF" w:rsidR="002862F7" w:rsidRPr="00FA6CD2" w:rsidRDefault="002862F7" w:rsidP="002862F7">
            <w:pPr>
              <w:rPr>
                <w:rFonts w:ascii="GHEA Grapalat" w:hAnsi="GHEA Grapalat" w:cs="Calibri"/>
                <w:sz w:val="16"/>
                <w:szCs w:val="16"/>
              </w:rPr>
            </w:pPr>
          </w:p>
        </w:tc>
      </w:tr>
      <w:tr w:rsidR="002862F7" w:rsidRPr="007467FD" w14:paraId="21EC7742"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226D7980" w14:textId="2764184C"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44</w:t>
            </w:r>
          </w:p>
        </w:tc>
        <w:tc>
          <w:tcPr>
            <w:tcW w:w="1620" w:type="dxa"/>
            <w:tcBorders>
              <w:top w:val="single" w:sz="4" w:space="0" w:color="auto"/>
              <w:left w:val="single" w:sz="4" w:space="0" w:color="auto"/>
              <w:bottom w:val="single" w:sz="4" w:space="0" w:color="auto"/>
              <w:right w:val="single" w:sz="4" w:space="0" w:color="auto"/>
            </w:tcBorders>
            <w:vAlign w:val="center"/>
          </w:tcPr>
          <w:p w14:paraId="5CDAEBF4" w14:textId="43C836CD"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12600</w:t>
            </w:r>
          </w:p>
        </w:tc>
        <w:tc>
          <w:tcPr>
            <w:tcW w:w="2520" w:type="dxa"/>
            <w:tcBorders>
              <w:top w:val="single" w:sz="4" w:space="0" w:color="auto"/>
              <w:left w:val="single" w:sz="4" w:space="0" w:color="auto"/>
              <w:bottom w:val="single" w:sz="4" w:space="0" w:color="auto"/>
              <w:right w:val="single" w:sz="4" w:space="0" w:color="auto"/>
            </w:tcBorders>
            <w:vAlign w:val="center"/>
          </w:tcPr>
          <w:p w14:paraId="559AE248" w14:textId="40CF1F95"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15872400/1</w:t>
            </w:r>
          </w:p>
        </w:tc>
        <w:tc>
          <w:tcPr>
            <w:tcW w:w="4183" w:type="dxa"/>
            <w:tcBorders>
              <w:top w:val="single" w:sz="4" w:space="0" w:color="auto"/>
              <w:left w:val="single" w:sz="4" w:space="0" w:color="auto"/>
              <w:bottom w:val="single" w:sz="4" w:space="0" w:color="auto"/>
              <w:right w:val="single" w:sz="4" w:space="0" w:color="auto"/>
            </w:tcBorders>
          </w:tcPr>
          <w:p w14:paraId="31E7BA8D" w14:textId="1EBC19AA" w:rsidR="002862F7" w:rsidRPr="00FA6CD2" w:rsidRDefault="002862F7" w:rsidP="002862F7">
            <w:pPr>
              <w:rPr>
                <w:rFonts w:ascii="GHEA Grapalat" w:hAnsi="GHEA Grapalat" w:cs="Calibri"/>
                <w:sz w:val="16"/>
                <w:szCs w:val="16"/>
              </w:rPr>
            </w:pPr>
            <w:r w:rsidRPr="00DE6739">
              <w:rPr>
                <w:rFonts w:ascii="GHEA Grapalat" w:hAnsi="GHEA Grapalat" w:cs="Calibri"/>
                <w:color w:val="000000"/>
                <w:sz w:val="18"/>
                <w:szCs w:val="18"/>
                <w:lang w:val="hy-AM"/>
              </w:rPr>
              <w:br/>
              <w:t>соль, поваренная, мелкая</w:t>
            </w:r>
          </w:p>
        </w:tc>
      </w:tr>
      <w:tr w:rsidR="002862F7" w:rsidRPr="007467FD" w14:paraId="21943F0C"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07A7F61F" w14:textId="497C0CD5"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45</w:t>
            </w:r>
          </w:p>
        </w:tc>
        <w:tc>
          <w:tcPr>
            <w:tcW w:w="1620" w:type="dxa"/>
            <w:tcBorders>
              <w:top w:val="single" w:sz="4" w:space="0" w:color="auto"/>
              <w:left w:val="single" w:sz="4" w:space="0" w:color="auto"/>
              <w:bottom w:val="single" w:sz="4" w:space="0" w:color="auto"/>
              <w:right w:val="single" w:sz="4" w:space="0" w:color="auto"/>
            </w:tcBorders>
            <w:vAlign w:val="center"/>
          </w:tcPr>
          <w:p w14:paraId="5199C041" w14:textId="59964180"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330</w:t>
            </w:r>
            <w:r w:rsidRPr="004F1D4F">
              <w:rPr>
                <w:rFonts w:ascii="GHEA Grapalat" w:hAnsi="GHEA Grapalat" w:cs="Calibri"/>
                <w:color w:val="000000"/>
                <w:sz w:val="18"/>
                <w:szCs w:val="18"/>
              </w:rPr>
              <w:t>00</w:t>
            </w:r>
          </w:p>
        </w:tc>
        <w:tc>
          <w:tcPr>
            <w:tcW w:w="2520" w:type="dxa"/>
            <w:tcBorders>
              <w:top w:val="single" w:sz="4" w:space="0" w:color="auto"/>
              <w:left w:val="single" w:sz="4" w:space="0" w:color="auto"/>
              <w:bottom w:val="single" w:sz="4" w:space="0" w:color="auto"/>
              <w:right w:val="single" w:sz="4" w:space="0" w:color="auto"/>
            </w:tcBorders>
            <w:vAlign w:val="center"/>
          </w:tcPr>
          <w:p w14:paraId="127151E9" w14:textId="7AFF8AFB"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15871257/1</w:t>
            </w:r>
          </w:p>
        </w:tc>
        <w:tc>
          <w:tcPr>
            <w:tcW w:w="4183" w:type="dxa"/>
            <w:tcBorders>
              <w:top w:val="single" w:sz="4" w:space="0" w:color="auto"/>
              <w:left w:val="single" w:sz="4" w:space="0" w:color="auto"/>
              <w:bottom w:val="single" w:sz="4" w:space="0" w:color="auto"/>
              <w:right w:val="single" w:sz="4" w:space="0" w:color="auto"/>
            </w:tcBorders>
          </w:tcPr>
          <w:p w14:paraId="20601863" w14:textId="30D39067" w:rsidR="002862F7" w:rsidRPr="00FA6CD2" w:rsidRDefault="002862F7" w:rsidP="002862F7">
            <w:pPr>
              <w:rPr>
                <w:rFonts w:ascii="GHEA Grapalat" w:hAnsi="GHEA Grapalat" w:cs="Calibri"/>
                <w:sz w:val="16"/>
                <w:szCs w:val="16"/>
              </w:rPr>
            </w:pPr>
            <w:r>
              <w:rPr>
                <w:rFonts w:ascii="GHEA Grapalat" w:hAnsi="GHEA Grapalat" w:cs="Calibri"/>
                <w:color w:val="000000"/>
                <w:sz w:val="18"/>
                <w:szCs w:val="18"/>
                <w:lang w:val="en-US"/>
              </w:rPr>
              <w:t>специи</w:t>
            </w:r>
          </w:p>
        </w:tc>
      </w:tr>
      <w:tr w:rsidR="002862F7" w:rsidRPr="007467FD" w14:paraId="72B1299C"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4F4361DC" w14:textId="1E06F181"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46</w:t>
            </w:r>
          </w:p>
        </w:tc>
        <w:tc>
          <w:tcPr>
            <w:tcW w:w="1620" w:type="dxa"/>
            <w:tcBorders>
              <w:top w:val="single" w:sz="4" w:space="0" w:color="auto"/>
              <w:left w:val="single" w:sz="4" w:space="0" w:color="auto"/>
              <w:bottom w:val="single" w:sz="4" w:space="0" w:color="auto"/>
              <w:right w:val="single" w:sz="4" w:space="0" w:color="auto"/>
            </w:tcBorders>
            <w:vAlign w:val="center"/>
          </w:tcPr>
          <w:p w14:paraId="670E1F18" w14:textId="3D382F25"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28000</w:t>
            </w:r>
          </w:p>
        </w:tc>
        <w:tc>
          <w:tcPr>
            <w:tcW w:w="2520" w:type="dxa"/>
            <w:tcBorders>
              <w:top w:val="single" w:sz="4" w:space="0" w:color="auto"/>
              <w:left w:val="single" w:sz="4" w:space="0" w:color="auto"/>
              <w:bottom w:val="single" w:sz="4" w:space="0" w:color="auto"/>
              <w:right w:val="single" w:sz="4" w:space="0" w:color="auto"/>
            </w:tcBorders>
            <w:vAlign w:val="center"/>
          </w:tcPr>
          <w:p w14:paraId="23CBC452" w14:textId="45B17511"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15863200/1</w:t>
            </w:r>
          </w:p>
        </w:tc>
        <w:tc>
          <w:tcPr>
            <w:tcW w:w="4183" w:type="dxa"/>
            <w:tcBorders>
              <w:top w:val="single" w:sz="4" w:space="0" w:color="auto"/>
              <w:left w:val="single" w:sz="4" w:space="0" w:color="auto"/>
              <w:bottom w:val="single" w:sz="4" w:space="0" w:color="auto"/>
              <w:right w:val="single" w:sz="4" w:space="0" w:color="auto"/>
            </w:tcBorders>
          </w:tcPr>
          <w:p w14:paraId="5B374724" w14:textId="3D2C50E5" w:rsidR="002862F7" w:rsidRPr="00FA6CD2" w:rsidRDefault="002862F7" w:rsidP="002862F7">
            <w:pPr>
              <w:rPr>
                <w:rFonts w:ascii="GHEA Grapalat" w:hAnsi="GHEA Grapalat" w:cs="Calibri"/>
                <w:sz w:val="16"/>
                <w:szCs w:val="16"/>
              </w:rPr>
            </w:pPr>
            <w:r>
              <w:rPr>
                <w:rFonts w:ascii="GHEA Grapalat" w:hAnsi="GHEA Grapalat" w:cs="Calibri"/>
                <w:color w:val="000000"/>
                <w:sz w:val="18"/>
                <w:szCs w:val="18"/>
                <w:lang w:val="en-US"/>
              </w:rPr>
              <w:t>чай черный</w:t>
            </w:r>
          </w:p>
        </w:tc>
      </w:tr>
      <w:tr w:rsidR="002862F7" w:rsidRPr="007467FD" w14:paraId="1B899531"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11963757" w14:textId="6BB804B4"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47</w:t>
            </w:r>
          </w:p>
        </w:tc>
        <w:tc>
          <w:tcPr>
            <w:tcW w:w="1620" w:type="dxa"/>
            <w:tcBorders>
              <w:top w:val="single" w:sz="4" w:space="0" w:color="auto"/>
              <w:left w:val="single" w:sz="4" w:space="0" w:color="auto"/>
              <w:bottom w:val="single" w:sz="4" w:space="0" w:color="auto"/>
              <w:right w:val="single" w:sz="4" w:space="0" w:color="auto"/>
            </w:tcBorders>
            <w:vAlign w:val="center"/>
          </w:tcPr>
          <w:p w14:paraId="4AD5CD36" w14:textId="4FF4AA13"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5</w:t>
            </w:r>
            <w:r w:rsidRPr="004F1D4F">
              <w:rPr>
                <w:rFonts w:ascii="GHEA Grapalat" w:hAnsi="GHEA Grapalat" w:cs="Calibri"/>
                <w:color w:val="000000"/>
                <w:sz w:val="18"/>
                <w:szCs w:val="18"/>
                <w:lang w:val="hy-AM"/>
              </w:rPr>
              <w:t>0</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072E6AD6" w14:textId="035489A8"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15841400/1</w:t>
            </w:r>
          </w:p>
        </w:tc>
        <w:tc>
          <w:tcPr>
            <w:tcW w:w="4183" w:type="dxa"/>
            <w:tcBorders>
              <w:top w:val="single" w:sz="4" w:space="0" w:color="auto"/>
              <w:left w:val="single" w:sz="4" w:space="0" w:color="auto"/>
              <w:bottom w:val="single" w:sz="4" w:space="0" w:color="auto"/>
              <w:right w:val="single" w:sz="4" w:space="0" w:color="auto"/>
            </w:tcBorders>
          </w:tcPr>
          <w:p w14:paraId="53820B17" w14:textId="77777777" w:rsidR="002862F7" w:rsidRPr="008938F6" w:rsidRDefault="002862F7" w:rsidP="002862F7">
            <w:pPr>
              <w:pStyle w:val="HTMLPreformatted"/>
              <w:shd w:val="clear" w:color="auto" w:fill="F8F9FA"/>
              <w:rPr>
                <w:rFonts w:ascii="GHEA Grapalat" w:hAnsi="GHEA Grapalat" w:cs="Calibri"/>
                <w:color w:val="000000"/>
                <w:sz w:val="18"/>
                <w:szCs w:val="18"/>
                <w:lang w:eastAsia="ru-RU" w:bidi="ru-RU"/>
              </w:rPr>
            </w:pPr>
            <w:r w:rsidRPr="008938F6">
              <w:rPr>
                <w:rFonts w:ascii="GHEA Grapalat" w:hAnsi="GHEA Grapalat" w:cs="Calibri"/>
                <w:color w:val="000000"/>
                <w:sz w:val="18"/>
                <w:szCs w:val="18"/>
                <w:lang w:eastAsia="ru-RU" w:bidi="ru-RU"/>
              </w:rPr>
              <w:t>какао-порошок</w:t>
            </w:r>
          </w:p>
          <w:p w14:paraId="1AC53B88" w14:textId="5D319DDD" w:rsidR="002862F7" w:rsidRPr="00FA6CD2" w:rsidRDefault="002862F7" w:rsidP="002862F7">
            <w:pPr>
              <w:rPr>
                <w:rFonts w:ascii="GHEA Grapalat" w:hAnsi="GHEA Grapalat" w:cs="Calibri"/>
                <w:sz w:val="16"/>
                <w:szCs w:val="16"/>
              </w:rPr>
            </w:pPr>
          </w:p>
        </w:tc>
      </w:tr>
      <w:tr w:rsidR="002862F7" w:rsidRPr="007467FD" w14:paraId="3267649F"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082D48E7" w14:textId="26A38AC1"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48</w:t>
            </w:r>
          </w:p>
        </w:tc>
        <w:tc>
          <w:tcPr>
            <w:tcW w:w="1620" w:type="dxa"/>
            <w:tcBorders>
              <w:top w:val="single" w:sz="4" w:space="0" w:color="auto"/>
              <w:left w:val="single" w:sz="4" w:space="0" w:color="auto"/>
              <w:bottom w:val="single" w:sz="4" w:space="0" w:color="auto"/>
              <w:right w:val="single" w:sz="4" w:space="0" w:color="auto"/>
            </w:tcBorders>
            <w:vAlign w:val="center"/>
          </w:tcPr>
          <w:p w14:paraId="4C528010" w14:textId="35FF2C26"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8000</w:t>
            </w:r>
          </w:p>
        </w:tc>
        <w:tc>
          <w:tcPr>
            <w:tcW w:w="2520" w:type="dxa"/>
            <w:tcBorders>
              <w:top w:val="single" w:sz="4" w:space="0" w:color="auto"/>
              <w:left w:val="single" w:sz="4" w:space="0" w:color="auto"/>
              <w:bottom w:val="single" w:sz="4" w:space="0" w:color="auto"/>
              <w:right w:val="single" w:sz="4" w:space="0" w:color="auto"/>
            </w:tcBorders>
            <w:vAlign w:val="center"/>
          </w:tcPr>
          <w:p w14:paraId="1407BDDB" w14:textId="4E7C1510"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15872600/1</w:t>
            </w:r>
          </w:p>
        </w:tc>
        <w:tc>
          <w:tcPr>
            <w:tcW w:w="4183" w:type="dxa"/>
            <w:tcBorders>
              <w:top w:val="single" w:sz="4" w:space="0" w:color="auto"/>
              <w:left w:val="single" w:sz="4" w:space="0" w:color="auto"/>
              <w:bottom w:val="single" w:sz="4" w:space="0" w:color="auto"/>
              <w:right w:val="single" w:sz="4" w:space="0" w:color="auto"/>
            </w:tcBorders>
          </w:tcPr>
          <w:p w14:paraId="173C8C42" w14:textId="77777777" w:rsidR="002862F7" w:rsidRPr="008938F6" w:rsidRDefault="002862F7" w:rsidP="002862F7">
            <w:pPr>
              <w:pStyle w:val="HTMLPreformatted"/>
              <w:shd w:val="clear" w:color="auto" w:fill="F8F9FA"/>
              <w:rPr>
                <w:rFonts w:ascii="GHEA Grapalat" w:hAnsi="GHEA Grapalat" w:cs="Calibri"/>
                <w:color w:val="000000"/>
                <w:sz w:val="18"/>
                <w:szCs w:val="18"/>
                <w:lang w:val="hy-AM" w:eastAsia="ru-RU" w:bidi="ru-RU"/>
              </w:rPr>
            </w:pPr>
            <w:r w:rsidRPr="008938F6">
              <w:rPr>
                <w:rFonts w:ascii="GHEA Grapalat" w:hAnsi="GHEA Grapalat" w:cs="Calibri"/>
                <w:color w:val="000000"/>
                <w:sz w:val="18"/>
                <w:szCs w:val="18"/>
                <w:lang w:val="hy-AM" w:eastAsia="ru-RU" w:bidi="ru-RU"/>
              </w:rPr>
              <w:t>пищевая сода</w:t>
            </w:r>
          </w:p>
          <w:p w14:paraId="080B3E73" w14:textId="0940D51E" w:rsidR="002862F7" w:rsidRPr="00FA6CD2" w:rsidRDefault="002862F7" w:rsidP="002862F7">
            <w:pPr>
              <w:rPr>
                <w:rFonts w:ascii="GHEA Grapalat" w:hAnsi="GHEA Grapalat" w:cs="Calibri"/>
                <w:sz w:val="16"/>
                <w:szCs w:val="16"/>
              </w:rPr>
            </w:pPr>
          </w:p>
        </w:tc>
      </w:tr>
      <w:tr w:rsidR="002862F7" w:rsidRPr="007467FD" w14:paraId="6BBF3906"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438BECFF" w14:textId="35B0D7A3"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49</w:t>
            </w:r>
          </w:p>
        </w:tc>
        <w:tc>
          <w:tcPr>
            <w:tcW w:w="1620" w:type="dxa"/>
            <w:tcBorders>
              <w:top w:val="single" w:sz="4" w:space="0" w:color="auto"/>
              <w:left w:val="single" w:sz="4" w:space="0" w:color="auto"/>
              <w:bottom w:val="single" w:sz="4" w:space="0" w:color="auto"/>
              <w:right w:val="single" w:sz="4" w:space="0" w:color="auto"/>
            </w:tcBorders>
            <w:vAlign w:val="center"/>
          </w:tcPr>
          <w:p w14:paraId="6A0FC62E" w14:textId="1E645405"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124</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7A32C0DA" w14:textId="0CA81DF3"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lang w:val="hy-AM"/>
              </w:rPr>
              <w:t>15842310/1</w:t>
            </w:r>
          </w:p>
        </w:tc>
        <w:tc>
          <w:tcPr>
            <w:tcW w:w="4183" w:type="dxa"/>
            <w:tcBorders>
              <w:top w:val="single" w:sz="4" w:space="0" w:color="auto"/>
              <w:left w:val="single" w:sz="4" w:space="0" w:color="auto"/>
              <w:bottom w:val="single" w:sz="4" w:space="0" w:color="auto"/>
              <w:right w:val="single" w:sz="4" w:space="0" w:color="auto"/>
            </w:tcBorders>
          </w:tcPr>
          <w:p w14:paraId="79632D01" w14:textId="77777777" w:rsidR="002862F7" w:rsidRPr="008938F6" w:rsidRDefault="002862F7" w:rsidP="002862F7">
            <w:pPr>
              <w:pStyle w:val="HTMLPreformatted"/>
              <w:shd w:val="clear" w:color="auto" w:fill="F8F9FA"/>
              <w:rPr>
                <w:rFonts w:ascii="GHEA Grapalat" w:hAnsi="GHEA Grapalat" w:cs="Calibri"/>
                <w:color w:val="000000"/>
                <w:sz w:val="18"/>
                <w:szCs w:val="18"/>
                <w:lang w:eastAsia="ru-RU" w:bidi="ru-RU"/>
              </w:rPr>
            </w:pPr>
            <w:r w:rsidRPr="008938F6">
              <w:rPr>
                <w:rFonts w:ascii="GHEA Grapalat" w:hAnsi="GHEA Grapalat" w:cs="Calibri"/>
                <w:color w:val="000000"/>
                <w:sz w:val="18"/>
                <w:szCs w:val="18"/>
                <w:lang w:eastAsia="ru-RU" w:bidi="ru-RU"/>
              </w:rPr>
              <w:t>конфеты, карамель</w:t>
            </w:r>
          </w:p>
          <w:p w14:paraId="081D6BDA" w14:textId="2891B896" w:rsidR="002862F7" w:rsidRPr="00FA6CD2" w:rsidRDefault="002862F7" w:rsidP="002862F7">
            <w:pPr>
              <w:rPr>
                <w:rFonts w:ascii="GHEA Grapalat" w:hAnsi="GHEA Grapalat" w:cs="Calibri"/>
                <w:sz w:val="16"/>
                <w:szCs w:val="16"/>
              </w:rPr>
            </w:pPr>
          </w:p>
        </w:tc>
      </w:tr>
      <w:tr w:rsidR="002862F7" w:rsidRPr="007467FD" w14:paraId="1CD6291E"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21FB892D" w14:textId="7951D5B3"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50</w:t>
            </w:r>
          </w:p>
        </w:tc>
        <w:tc>
          <w:tcPr>
            <w:tcW w:w="1620" w:type="dxa"/>
            <w:tcBorders>
              <w:top w:val="single" w:sz="4" w:space="0" w:color="auto"/>
              <w:left w:val="single" w:sz="4" w:space="0" w:color="auto"/>
              <w:bottom w:val="single" w:sz="4" w:space="0" w:color="auto"/>
              <w:right w:val="single" w:sz="4" w:space="0" w:color="auto"/>
            </w:tcBorders>
            <w:vAlign w:val="center"/>
          </w:tcPr>
          <w:p w14:paraId="49CA4FB3" w14:textId="78328F3F"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2</w:t>
            </w:r>
            <w:r w:rsidRPr="004F1D4F">
              <w:rPr>
                <w:rFonts w:ascii="GHEA Grapalat" w:hAnsi="GHEA Grapalat" w:cs="Calibri"/>
                <w:color w:val="000000"/>
                <w:sz w:val="18"/>
                <w:szCs w:val="18"/>
                <w:lang w:val="hy-AM"/>
              </w:rPr>
              <w:t>4</w:t>
            </w:r>
            <w:r>
              <w:rPr>
                <w:rFonts w:ascii="GHEA Grapalat" w:hAnsi="GHEA Grapalat" w:cs="Calibri"/>
                <w:color w:val="000000"/>
                <w:sz w:val="18"/>
                <w:szCs w:val="18"/>
              </w:rPr>
              <w:t>0</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71606363" w14:textId="2A9EBF8D"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15842110/1</w:t>
            </w:r>
          </w:p>
        </w:tc>
        <w:tc>
          <w:tcPr>
            <w:tcW w:w="4183" w:type="dxa"/>
            <w:tcBorders>
              <w:top w:val="single" w:sz="4" w:space="0" w:color="auto"/>
              <w:left w:val="single" w:sz="4" w:space="0" w:color="auto"/>
              <w:bottom w:val="single" w:sz="4" w:space="0" w:color="auto"/>
              <w:right w:val="single" w:sz="4" w:space="0" w:color="auto"/>
            </w:tcBorders>
          </w:tcPr>
          <w:p w14:paraId="294B2046" w14:textId="77777777" w:rsidR="002862F7" w:rsidRPr="008938F6" w:rsidRDefault="002862F7" w:rsidP="002862F7">
            <w:pPr>
              <w:pStyle w:val="HTMLPreformatted"/>
              <w:shd w:val="clear" w:color="auto" w:fill="F8F9FA"/>
              <w:rPr>
                <w:rFonts w:ascii="GHEA Grapalat" w:hAnsi="GHEA Grapalat" w:cs="Calibri"/>
                <w:color w:val="000000"/>
                <w:sz w:val="18"/>
                <w:szCs w:val="18"/>
                <w:lang w:eastAsia="ru-RU" w:bidi="ru-RU"/>
              </w:rPr>
            </w:pPr>
            <w:r w:rsidRPr="008938F6">
              <w:rPr>
                <w:rFonts w:ascii="GHEA Grapalat" w:hAnsi="GHEA Grapalat" w:cs="Calibri"/>
                <w:color w:val="000000"/>
                <w:sz w:val="18"/>
                <w:szCs w:val="18"/>
                <w:lang w:eastAsia="ru-RU" w:bidi="ru-RU"/>
              </w:rPr>
              <w:t>конфеты в шоколадной глазури</w:t>
            </w:r>
          </w:p>
          <w:p w14:paraId="19D1B33F" w14:textId="272749E8" w:rsidR="002862F7" w:rsidRPr="00FA6CD2" w:rsidRDefault="002862F7" w:rsidP="002862F7">
            <w:pPr>
              <w:rPr>
                <w:rFonts w:ascii="GHEA Grapalat" w:hAnsi="GHEA Grapalat" w:cs="Calibri"/>
                <w:sz w:val="16"/>
                <w:szCs w:val="16"/>
              </w:rPr>
            </w:pPr>
          </w:p>
        </w:tc>
      </w:tr>
      <w:tr w:rsidR="002862F7" w:rsidRPr="007467FD" w14:paraId="71B48EFB"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5EF42456" w14:textId="2B6E4B5F"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51</w:t>
            </w:r>
          </w:p>
        </w:tc>
        <w:tc>
          <w:tcPr>
            <w:tcW w:w="1620" w:type="dxa"/>
            <w:tcBorders>
              <w:top w:val="single" w:sz="4" w:space="0" w:color="auto"/>
              <w:left w:val="single" w:sz="4" w:space="0" w:color="auto"/>
              <w:bottom w:val="single" w:sz="4" w:space="0" w:color="auto"/>
              <w:right w:val="single" w:sz="4" w:space="0" w:color="auto"/>
            </w:tcBorders>
            <w:vAlign w:val="center"/>
          </w:tcPr>
          <w:p w14:paraId="5722D92C" w14:textId="714D7BFB"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35800</w:t>
            </w:r>
          </w:p>
        </w:tc>
        <w:tc>
          <w:tcPr>
            <w:tcW w:w="2520" w:type="dxa"/>
            <w:tcBorders>
              <w:top w:val="single" w:sz="4" w:space="0" w:color="auto"/>
              <w:left w:val="single" w:sz="4" w:space="0" w:color="auto"/>
              <w:bottom w:val="single" w:sz="4" w:space="0" w:color="auto"/>
              <w:right w:val="single" w:sz="4" w:space="0" w:color="auto"/>
            </w:tcBorders>
            <w:vAlign w:val="center"/>
          </w:tcPr>
          <w:p w14:paraId="6EF25655" w14:textId="6EB92067"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15831600/1</w:t>
            </w:r>
          </w:p>
        </w:tc>
        <w:tc>
          <w:tcPr>
            <w:tcW w:w="4183" w:type="dxa"/>
            <w:tcBorders>
              <w:top w:val="single" w:sz="4" w:space="0" w:color="auto"/>
              <w:left w:val="single" w:sz="4" w:space="0" w:color="auto"/>
              <w:bottom w:val="single" w:sz="4" w:space="0" w:color="auto"/>
              <w:right w:val="single" w:sz="4" w:space="0" w:color="auto"/>
            </w:tcBorders>
          </w:tcPr>
          <w:p w14:paraId="61E6E38D" w14:textId="24EAE6C1" w:rsidR="002862F7" w:rsidRPr="00FA6CD2" w:rsidRDefault="002862F7" w:rsidP="002862F7">
            <w:pPr>
              <w:rPr>
                <w:rFonts w:ascii="GHEA Grapalat" w:hAnsi="GHEA Grapalat" w:cs="Calibri"/>
                <w:sz w:val="16"/>
                <w:szCs w:val="16"/>
              </w:rPr>
            </w:pPr>
            <w:r>
              <w:br/>
            </w:r>
            <w:r w:rsidRPr="008938F6">
              <w:rPr>
                <w:rFonts w:ascii="GHEA Grapalat" w:hAnsi="GHEA Grapalat" w:cs="Calibri"/>
                <w:color w:val="000000"/>
                <w:sz w:val="18"/>
                <w:szCs w:val="18"/>
                <w:lang w:val="en-US"/>
              </w:rPr>
              <w:t>зефир</w:t>
            </w:r>
          </w:p>
        </w:tc>
      </w:tr>
      <w:tr w:rsidR="002862F7" w:rsidRPr="007467FD" w14:paraId="663E2FB4"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36DE2F91" w14:textId="2D20BD1A"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52</w:t>
            </w:r>
          </w:p>
        </w:tc>
        <w:tc>
          <w:tcPr>
            <w:tcW w:w="1620" w:type="dxa"/>
            <w:tcBorders>
              <w:top w:val="single" w:sz="4" w:space="0" w:color="auto"/>
              <w:left w:val="single" w:sz="4" w:space="0" w:color="auto"/>
              <w:bottom w:val="single" w:sz="4" w:space="0" w:color="auto"/>
              <w:right w:val="single" w:sz="4" w:space="0" w:color="auto"/>
            </w:tcBorders>
            <w:vAlign w:val="center"/>
          </w:tcPr>
          <w:p w14:paraId="04D3953C" w14:textId="06749059"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33000</w:t>
            </w:r>
          </w:p>
        </w:tc>
        <w:tc>
          <w:tcPr>
            <w:tcW w:w="2520" w:type="dxa"/>
            <w:tcBorders>
              <w:top w:val="single" w:sz="4" w:space="0" w:color="auto"/>
              <w:left w:val="single" w:sz="4" w:space="0" w:color="auto"/>
              <w:bottom w:val="single" w:sz="4" w:space="0" w:color="auto"/>
              <w:right w:val="single" w:sz="4" w:space="0" w:color="auto"/>
            </w:tcBorders>
            <w:vAlign w:val="center"/>
          </w:tcPr>
          <w:p w14:paraId="4410E42E" w14:textId="5EF1E135"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15831600/2</w:t>
            </w:r>
          </w:p>
        </w:tc>
        <w:tc>
          <w:tcPr>
            <w:tcW w:w="4183" w:type="dxa"/>
            <w:tcBorders>
              <w:top w:val="single" w:sz="4" w:space="0" w:color="auto"/>
              <w:left w:val="single" w:sz="4" w:space="0" w:color="auto"/>
              <w:bottom w:val="single" w:sz="4" w:space="0" w:color="auto"/>
              <w:right w:val="single" w:sz="4" w:space="0" w:color="auto"/>
            </w:tcBorders>
          </w:tcPr>
          <w:p w14:paraId="570E9A31" w14:textId="09E00331" w:rsidR="002862F7" w:rsidRPr="00FA6CD2" w:rsidRDefault="002862F7" w:rsidP="002862F7">
            <w:pPr>
              <w:rPr>
                <w:rFonts w:ascii="GHEA Grapalat" w:hAnsi="GHEA Grapalat" w:cs="Calibri"/>
                <w:sz w:val="16"/>
                <w:szCs w:val="16"/>
              </w:rPr>
            </w:pPr>
            <w:r>
              <w:rPr>
                <w:rFonts w:ascii="GHEA Grapalat" w:hAnsi="GHEA Grapalat" w:cs="Calibri"/>
                <w:color w:val="000000"/>
                <w:sz w:val="18"/>
                <w:szCs w:val="18"/>
                <w:lang w:val="en-US"/>
              </w:rPr>
              <w:t>мармелад</w:t>
            </w:r>
          </w:p>
        </w:tc>
      </w:tr>
      <w:tr w:rsidR="002862F7" w:rsidRPr="007467FD" w14:paraId="69644B8D"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7AB8E76D" w14:textId="49D60C75"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53</w:t>
            </w:r>
          </w:p>
        </w:tc>
        <w:tc>
          <w:tcPr>
            <w:tcW w:w="1620" w:type="dxa"/>
            <w:tcBorders>
              <w:top w:val="single" w:sz="4" w:space="0" w:color="auto"/>
              <w:left w:val="single" w:sz="4" w:space="0" w:color="auto"/>
              <w:bottom w:val="single" w:sz="4" w:space="0" w:color="auto"/>
              <w:right w:val="single" w:sz="4" w:space="0" w:color="auto"/>
            </w:tcBorders>
            <w:vAlign w:val="center"/>
          </w:tcPr>
          <w:p w14:paraId="2293350A" w14:textId="695661C3"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46</w:t>
            </w:r>
            <w:r w:rsidRPr="004F1D4F">
              <w:rPr>
                <w:rFonts w:ascii="GHEA Grapalat" w:hAnsi="GHEA Grapalat" w:cs="Calibri"/>
                <w:color w:val="000000"/>
                <w:sz w:val="18"/>
                <w:szCs w:val="18"/>
              </w:rPr>
              <w:t>500</w:t>
            </w:r>
          </w:p>
        </w:tc>
        <w:tc>
          <w:tcPr>
            <w:tcW w:w="2520" w:type="dxa"/>
            <w:tcBorders>
              <w:top w:val="single" w:sz="4" w:space="0" w:color="auto"/>
              <w:left w:val="single" w:sz="4" w:space="0" w:color="auto"/>
              <w:bottom w:val="single" w:sz="4" w:space="0" w:color="auto"/>
              <w:right w:val="single" w:sz="4" w:space="0" w:color="auto"/>
            </w:tcBorders>
            <w:vAlign w:val="center"/>
          </w:tcPr>
          <w:p w14:paraId="04667E9A" w14:textId="157E6A5D"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15511600/1</w:t>
            </w:r>
          </w:p>
        </w:tc>
        <w:tc>
          <w:tcPr>
            <w:tcW w:w="4183" w:type="dxa"/>
            <w:tcBorders>
              <w:top w:val="single" w:sz="4" w:space="0" w:color="auto"/>
              <w:left w:val="single" w:sz="4" w:space="0" w:color="auto"/>
              <w:bottom w:val="single" w:sz="4" w:space="0" w:color="auto"/>
              <w:right w:val="single" w:sz="4" w:space="0" w:color="auto"/>
            </w:tcBorders>
          </w:tcPr>
          <w:p w14:paraId="6B1395BC" w14:textId="337C0160" w:rsidR="002862F7" w:rsidRPr="00FA6CD2" w:rsidRDefault="002862F7" w:rsidP="002862F7">
            <w:pPr>
              <w:rPr>
                <w:rFonts w:ascii="GHEA Grapalat" w:hAnsi="GHEA Grapalat" w:cs="Calibri"/>
                <w:sz w:val="16"/>
                <w:szCs w:val="16"/>
              </w:rPr>
            </w:pPr>
            <w:r w:rsidRPr="008938F6">
              <w:rPr>
                <w:rFonts w:ascii="GHEA Grapalat" w:hAnsi="GHEA Grapalat" w:cs="Calibri"/>
                <w:color w:val="000000"/>
                <w:sz w:val="18"/>
                <w:szCs w:val="18"/>
                <w:lang w:val="en-US"/>
              </w:rPr>
              <w:br/>
              <w:t>сгущенное молоко</w:t>
            </w:r>
          </w:p>
        </w:tc>
      </w:tr>
      <w:tr w:rsidR="002862F7" w:rsidRPr="007467FD" w14:paraId="715FC04E"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47B33C9C" w14:textId="33268029"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54</w:t>
            </w:r>
          </w:p>
        </w:tc>
        <w:tc>
          <w:tcPr>
            <w:tcW w:w="1620" w:type="dxa"/>
            <w:tcBorders>
              <w:top w:val="single" w:sz="4" w:space="0" w:color="auto"/>
              <w:left w:val="single" w:sz="4" w:space="0" w:color="auto"/>
              <w:bottom w:val="single" w:sz="4" w:space="0" w:color="auto"/>
              <w:right w:val="single" w:sz="4" w:space="0" w:color="auto"/>
            </w:tcBorders>
            <w:vAlign w:val="center"/>
          </w:tcPr>
          <w:p w14:paraId="42290516" w14:textId="54E02D9C"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425</w:t>
            </w:r>
            <w:r w:rsidRPr="004F1D4F">
              <w:rPr>
                <w:rFonts w:ascii="GHEA Grapalat" w:hAnsi="GHEA Grapalat" w:cs="Calibri"/>
                <w:color w:val="000000"/>
                <w:sz w:val="18"/>
                <w:szCs w:val="18"/>
              </w:rPr>
              <w:t>00</w:t>
            </w:r>
          </w:p>
        </w:tc>
        <w:tc>
          <w:tcPr>
            <w:tcW w:w="2520" w:type="dxa"/>
            <w:tcBorders>
              <w:top w:val="single" w:sz="4" w:space="0" w:color="auto"/>
              <w:left w:val="single" w:sz="4" w:space="0" w:color="auto"/>
              <w:bottom w:val="single" w:sz="4" w:space="0" w:color="auto"/>
              <w:right w:val="single" w:sz="4" w:space="0" w:color="auto"/>
            </w:tcBorders>
            <w:vAlign w:val="center"/>
          </w:tcPr>
          <w:p w14:paraId="3AB503B8" w14:textId="1374B3FC"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15821500/1</w:t>
            </w:r>
          </w:p>
        </w:tc>
        <w:tc>
          <w:tcPr>
            <w:tcW w:w="4183" w:type="dxa"/>
            <w:tcBorders>
              <w:top w:val="single" w:sz="4" w:space="0" w:color="auto"/>
              <w:left w:val="single" w:sz="4" w:space="0" w:color="auto"/>
              <w:bottom w:val="single" w:sz="4" w:space="0" w:color="auto"/>
              <w:right w:val="single" w:sz="4" w:space="0" w:color="auto"/>
            </w:tcBorders>
          </w:tcPr>
          <w:p w14:paraId="76EE312D" w14:textId="77777777" w:rsidR="002862F7" w:rsidRPr="008938F6" w:rsidRDefault="002862F7" w:rsidP="002862F7">
            <w:pPr>
              <w:pStyle w:val="HTMLPreformatted"/>
              <w:shd w:val="clear" w:color="auto" w:fill="F8F9FA"/>
              <w:rPr>
                <w:rFonts w:ascii="GHEA Grapalat" w:hAnsi="GHEA Grapalat" w:cs="Calibri"/>
                <w:color w:val="000000"/>
                <w:sz w:val="18"/>
                <w:szCs w:val="18"/>
                <w:lang w:eastAsia="ru-RU" w:bidi="ru-RU"/>
              </w:rPr>
            </w:pPr>
            <w:r w:rsidRPr="008938F6">
              <w:rPr>
                <w:rFonts w:ascii="GHEA Grapalat" w:hAnsi="GHEA Grapalat" w:cs="Calibri"/>
                <w:color w:val="000000"/>
                <w:sz w:val="18"/>
                <w:szCs w:val="18"/>
                <w:lang w:eastAsia="ru-RU" w:bidi="ru-RU"/>
              </w:rPr>
              <w:t>печенье</w:t>
            </w:r>
          </w:p>
          <w:p w14:paraId="4D5C84CE" w14:textId="7F29855D" w:rsidR="002862F7" w:rsidRPr="00FA6CD2" w:rsidRDefault="002862F7" w:rsidP="002862F7">
            <w:pPr>
              <w:rPr>
                <w:rFonts w:ascii="GHEA Grapalat" w:hAnsi="GHEA Grapalat" w:cs="Calibri"/>
                <w:sz w:val="16"/>
                <w:szCs w:val="16"/>
              </w:rPr>
            </w:pPr>
          </w:p>
        </w:tc>
      </w:tr>
      <w:tr w:rsidR="002862F7" w:rsidRPr="007467FD" w14:paraId="7AB592CC"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016158A4" w14:textId="269A15AA"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55</w:t>
            </w:r>
          </w:p>
        </w:tc>
        <w:tc>
          <w:tcPr>
            <w:tcW w:w="1620" w:type="dxa"/>
            <w:tcBorders>
              <w:top w:val="single" w:sz="4" w:space="0" w:color="auto"/>
              <w:left w:val="single" w:sz="4" w:space="0" w:color="auto"/>
              <w:bottom w:val="single" w:sz="4" w:space="0" w:color="auto"/>
              <w:right w:val="single" w:sz="4" w:space="0" w:color="auto"/>
            </w:tcBorders>
            <w:vAlign w:val="center"/>
          </w:tcPr>
          <w:p w14:paraId="0E923910" w14:textId="62D20F48"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60000</w:t>
            </w:r>
          </w:p>
        </w:tc>
        <w:tc>
          <w:tcPr>
            <w:tcW w:w="2520" w:type="dxa"/>
            <w:tcBorders>
              <w:top w:val="single" w:sz="4" w:space="0" w:color="auto"/>
              <w:left w:val="single" w:sz="4" w:space="0" w:color="auto"/>
              <w:bottom w:val="single" w:sz="4" w:space="0" w:color="auto"/>
              <w:right w:val="single" w:sz="4" w:space="0" w:color="auto"/>
            </w:tcBorders>
            <w:vAlign w:val="center"/>
          </w:tcPr>
          <w:p w14:paraId="1AA3D81C" w14:textId="51DC761E"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15821500/2</w:t>
            </w:r>
          </w:p>
        </w:tc>
        <w:tc>
          <w:tcPr>
            <w:tcW w:w="4183" w:type="dxa"/>
            <w:tcBorders>
              <w:top w:val="single" w:sz="4" w:space="0" w:color="auto"/>
              <w:left w:val="single" w:sz="4" w:space="0" w:color="auto"/>
              <w:bottom w:val="single" w:sz="4" w:space="0" w:color="auto"/>
              <w:right w:val="single" w:sz="4" w:space="0" w:color="auto"/>
            </w:tcBorders>
          </w:tcPr>
          <w:p w14:paraId="16FEDF5C" w14:textId="77777777" w:rsidR="002862F7" w:rsidRPr="008938F6" w:rsidRDefault="002862F7" w:rsidP="002862F7">
            <w:pPr>
              <w:pStyle w:val="HTMLPreformatted"/>
              <w:shd w:val="clear" w:color="auto" w:fill="F8F9FA"/>
              <w:rPr>
                <w:rFonts w:ascii="GHEA Grapalat" w:hAnsi="GHEA Grapalat" w:cs="Calibri"/>
                <w:color w:val="000000"/>
                <w:sz w:val="18"/>
                <w:szCs w:val="18"/>
                <w:lang w:eastAsia="ru-RU" w:bidi="ru-RU"/>
              </w:rPr>
            </w:pPr>
            <w:r w:rsidRPr="008938F6">
              <w:rPr>
                <w:rFonts w:ascii="GHEA Grapalat" w:hAnsi="GHEA Grapalat" w:cs="Calibri"/>
                <w:color w:val="000000"/>
                <w:sz w:val="18"/>
                <w:szCs w:val="18"/>
                <w:lang w:eastAsia="ru-RU" w:bidi="ru-RU"/>
              </w:rPr>
              <w:t>печенье /вафли/</w:t>
            </w:r>
          </w:p>
          <w:p w14:paraId="1AA6591E" w14:textId="11AC3877" w:rsidR="002862F7" w:rsidRPr="00FA6CD2" w:rsidRDefault="002862F7" w:rsidP="002862F7">
            <w:pPr>
              <w:rPr>
                <w:rFonts w:ascii="GHEA Grapalat" w:hAnsi="GHEA Grapalat" w:cs="Calibri"/>
                <w:sz w:val="16"/>
                <w:szCs w:val="16"/>
              </w:rPr>
            </w:pPr>
          </w:p>
        </w:tc>
      </w:tr>
      <w:tr w:rsidR="002862F7" w:rsidRPr="007467FD" w14:paraId="0FF21C6B"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22CD9BD4" w14:textId="7EF029F4"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56</w:t>
            </w:r>
          </w:p>
        </w:tc>
        <w:tc>
          <w:tcPr>
            <w:tcW w:w="1620" w:type="dxa"/>
            <w:tcBorders>
              <w:top w:val="single" w:sz="4" w:space="0" w:color="auto"/>
              <w:left w:val="single" w:sz="4" w:space="0" w:color="auto"/>
              <w:bottom w:val="single" w:sz="4" w:space="0" w:color="auto"/>
              <w:right w:val="single" w:sz="4" w:space="0" w:color="auto"/>
            </w:tcBorders>
            <w:vAlign w:val="center"/>
          </w:tcPr>
          <w:p w14:paraId="44DFCBB0" w14:textId="64A370F9"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30000</w:t>
            </w:r>
          </w:p>
        </w:tc>
        <w:tc>
          <w:tcPr>
            <w:tcW w:w="2520" w:type="dxa"/>
            <w:tcBorders>
              <w:top w:val="single" w:sz="4" w:space="0" w:color="auto"/>
              <w:left w:val="single" w:sz="4" w:space="0" w:color="auto"/>
              <w:bottom w:val="single" w:sz="4" w:space="0" w:color="auto"/>
              <w:right w:val="single" w:sz="4" w:space="0" w:color="auto"/>
            </w:tcBorders>
            <w:vAlign w:val="center"/>
          </w:tcPr>
          <w:p w14:paraId="5895F734" w14:textId="306A5AEC"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15332410/1</w:t>
            </w:r>
          </w:p>
        </w:tc>
        <w:tc>
          <w:tcPr>
            <w:tcW w:w="4183" w:type="dxa"/>
            <w:tcBorders>
              <w:top w:val="single" w:sz="4" w:space="0" w:color="auto"/>
              <w:left w:val="single" w:sz="4" w:space="0" w:color="auto"/>
              <w:bottom w:val="single" w:sz="4" w:space="0" w:color="auto"/>
              <w:right w:val="single" w:sz="4" w:space="0" w:color="auto"/>
            </w:tcBorders>
          </w:tcPr>
          <w:p w14:paraId="0C395EAF" w14:textId="52983481" w:rsidR="002862F7" w:rsidRPr="00576E7F" w:rsidRDefault="002862F7" w:rsidP="002862F7">
            <w:pPr>
              <w:rPr>
                <w:rFonts w:ascii="GHEA Grapalat" w:hAnsi="GHEA Grapalat" w:cs="Calibri"/>
                <w:sz w:val="16"/>
                <w:szCs w:val="16"/>
              </w:rPr>
            </w:pPr>
            <w:r>
              <w:rPr>
                <w:rFonts w:ascii="GHEA Grapalat" w:hAnsi="GHEA Grapalat" w:cs="Calibri"/>
                <w:color w:val="000000"/>
                <w:sz w:val="18"/>
                <w:szCs w:val="18"/>
                <w:lang w:val="en-US"/>
              </w:rPr>
              <w:t>сухофрукты</w:t>
            </w:r>
          </w:p>
        </w:tc>
      </w:tr>
      <w:tr w:rsidR="002862F7" w:rsidRPr="007467FD" w14:paraId="0039CF59"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5638FB3A" w14:textId="40CAD27A"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57</w:t>
            </w:r>
          </w:p>
        </w:tc>
        <w:tc>
          <w:tcPr>
            <w:tcW w:w="1620" w:type="dxa"/>
            <w:tcBorders>
              <w:top w:val="single" w:sz="4" w:space="0" w:color="auto"/>
              <w:left w:val="single" w:sz="4" w:space="0" w:color="auto"/>
              <w:bottom w:val="single" w:sz="4" w:space="0" w:color="auto"/>
              <w:right w:val="single" w:sz="4" w:space="0" w:color="auto"/>
            </w:tcBorders>
            <w:vAlign w:val="center"/>
          </w:tcPr>
          <w:p w14:paraId="630ACF69" w14:textId="5DCB7D2B"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6</w:t>
            </w:r>
            <w:r w:rsidRPr="004F1D4F">
              <w:rPr>
                <w:rFonts w:ascii="GHEA Grapalat" w:hAnsi="GHEA Grapalat" w:cs="Calibri"/>
                <w:color w:val="000000"/>
                <w:sz w:val="18"/>
                <w:szCs w:val="18"/>
                <w:lang w:val="hy-AM"/>
              </w:rPr>
              <w:t>5</w:t>
            </w:r>
            <w:r w:rsidRPr="004F1D4F">
              <w:rPr>
                <w:rFonts w:ascii="GHEA Grapalat" w:hAnsi="GHEA Grapalat" w:cs="Calibri"/>
                <w:color w:val="000000"/>
                <w:sz w:val="18"/>
                <w:szCs w:val="18"/>
              </w:rPr>
              <w:t>00</w:t>
            </w:r>
          </w:p>
        </w:tc>
        <w:tc>
          <w:tcPr>
            <w:tcW w:w="2520" w:type="dxa"/>
            <w:tcBorders>
              <w:top w:val="single" w:sz="4" w:space="0" w:color="auto"/>
              <w:left w:val="single" w:sz="4" w:space="0" w:color="auto"/>
              <w:bottom w:val="single" w:sz="4" w:space="0" w:color="auto"/>
              <w:right w:val="single" w:sz="4" w:space="0" w:color="auto"/>
            </w:tcBorders>
            <w:vAlign w:val="center"/>
          </w:tcPr>
          <w:p w14:paraId="30C3EC33" w14:textId="75E5AFC5"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15332500/1</w:t>
            </w:r>
          </w:p>
        </w:tc>
        <w:tc>
          <w:tcPr>
            <w:tcW w:w="4183" w:type="dxa"/>
            <w:tcBorders>
              <w:top w:val="single" w:sz="4" w:space="0" w:color="auto"/>
              <w:left w:val="single" w:sz="4" w:space="0" w:color="auto"/>
              <w:bottom w:val="single" w:sz="4" w:space="0" w:color="auto"/>
              <w:right w:val="single" w:sz="4" w:space="0" w:color="auto"/>
            </w:tcBorders>
          </w:tcPr>
          <w:p w14:paraId="6749406F" w14:textId="7ECFC4B4" w:rsidR="002862F7" w:rsidRPr="00576E7F" w:rsidRDefault="002862F7" w:rsidP="002862F7">
            <w:pPr>
              <w:rPr>
                <w:rFonts w:ascii="GHEA Grapalat" w:hAnsi="GHEA Grapalat" w:cs="Calibri"/>
                <w:sz w:val="16"/>
                <w:szCs w:val="16"/>
              </w:rPr>
            </w:pPr>
            <w:r>
              <w:rPr>
                <w:rFonts w:ascii="GHEA Grapalat" w:hAnsi="GHEA Grapalat" w:cs="Calibri"/>
                <w:color w:val="000000"/>
                <w:sz w:val="18"/>
                <w:szCs w:val="18"/>
                <w:lang w:val="en-US"/>
              </w:rPr>
              <w:t>финики</w:t>
            </w:r>
          </w:p>
        </w:tc>
      </w:tr>
      <w:tr w:rsidR="002862F7" w:rsidRPr="007467FD" w14:paraId="229C52F2"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44D447D2" w14:textId="1A87B9F8"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58</w:t>
            </w:r>
          </w:p>
        </w:tc>
        <w:tc>
          <w:tcPr>
            <w:tcW w:w="1620" w:type="dxa"/>
            <w:tcBorders>
              <w:top w:val="single" w:sz="4" w:space="0" w:color="auto"/>
              <w:left w:val="single" w:sz="4" w:space="0" w:color="auto"/>
              <w:bottom w:val="single" w:sz="4" w:space="0" w:color="auto"/>
              <w:right w:val="single" w:sz="4" w:space="0" w:color="auto"/>
            </w:tcBorders>
            <w:vAlign w:val="center"/>
          </w:tcPr>
          <w:p w14:paraId="1ED42FDD" w14:textId="72DCD514"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750</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4D3CFAB7" w14:textId="716A246A"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15321000/1</w:t>
            </w:r>
          </w:p>
        </w:tc>
        <w:tc>
          <w:tcPr>
            <w:tcW w:w="4183" w:type="dxa"/>
            <w:tcBorders>
              <w:top w:val="single" w:sz="4" w:space="0" w:color="auto"/>
              <w:left w:val="single" w:sz="4" w:space="0" w:color="auto"/>
              <w:bottom w:val="single" w:sz="4" w:space="0" w:color="auto"/>
              <w:right w:val="single" w:sz="4" w:space="0" w:color="auto"/>
            </w:tcBorders>
          </w:tcPr>
          <w:p w14:paraId="7E9BC9CC" w14:textId="77777777" w:rsidR="002862F7" w:rsidRPr="00A65486" w:rsidRDefault="002862F7" w:rsidP="002862F7">
            <w:pPr>
              <w:pStyle w:val="HTMLPreformatted"/>
              <w:shd w:val="clear" w:color="auto" w:fill="F8F9FA"/>
              <w:rPr>
                <w:rFonts w:ascii="GHEA Grapalat" w:hAnsi="GHEA Grapalat" w:cs="Calibri"/>
                <w:color w:val="000000"/>
                <w:sz w:val="18"/>
                <w:szCs w:val="18"/>
                <w:lang w:val="ru-RU" w:eastAsia="ru-RU" w:bidi="ru-RU"/>
              </w:rPr>
            </w:pPr>
            <w:r w:rsidRPr="00A65486">
              <w:rPr>
                <w:rFonts w:ascii="GHEA Grapalat" w:hAnsi="GHEA Grapalat" w:cs="Calibri"/>
                <w:color w:val="000000"/>
                <w:sz w:val="18"/>
                <w:szCs w:val="18"/>
                <w:lang w:val="ru-RU" w:eastAsia="ru-RU" w:bidi="ru-RU"/>
              </w:rPr>
              <w:t>фруктовый сок, готовый к употреблению натуральный сок</w:t>
            </w:r>
          </w:p>
          <w:p w14:paraId="376B189F" w14:textId="1003D8AB" w:rsidR="002862F7" w:rsidRPr="00576E7F" w:rsidRDefault="002862F7" w:rsidP="002862F7">
            <w:pPr>
              <w:rPr>
                <w:rFonts w:ascii="GHEA Grapalat" w:hAnsi="GHEA Grapalat" w:cs="Calibri"/>
                <w:sz w:val="16"/>
                <w:szCs w:val="16"/>
              </w:rPr>
            </w:pPr>
          </w:p>
        </w:tc>
      </w:tr>
      <w:tr w:rsidR="002862F7" w:rsidRPr="007467FD" w14:paraId="7FF80904"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6226D6D1" w14:textId="51046FC7"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59</w:t>
            </w:r>
          </w:p>
        </w:tc>
        <w:tc>
          <w:tcPr>
            <w:tcW w:w="1620" w:type="dxa"/>
            <w:tcBorders>
              <w:top w:val="single" w:sz="4" w:space="0" w:color="auto"/>
              <w:left w:val="single" w:sz="4" w:space="0" w:color="auto"/>
              <w:bottom w:val="single" w:sz="4" w:space="0" w:color="auto"/>
              <w:right w:val="single" w:sz="4" w:space="0" w:color="auto"/>
            </w:tcBorders>
            <w:vAlign w:val="center"/>
          </w:tcPr>
          <w:p w14:paraId="070C0604" w14:textId="0188B88A"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208000</w:t>
            </w:r>
          </w:p>
        </w:tc>
        <w:tc>
          <w:tcPr>
            <w:tcW w:w="2520" w:type="dxa"/>
            <w:tcBorders>
              <w:top w:val="single" w:sz="4" w:space="0" w:color="auto"/>
              <w:left w:val="single" w:sz="4" w:space="0" w:color="auto"/>
              <w:bottom w:val="single" w:sz="4" w:space="0" w:color="auto"/>
              <w:right w:val="single" w:sz="4" w:space="0" w:color="auto"/>
            </w:tcBorders>
            <w:vAlign w:val="center"/>
          </w:tcPr>
          <w:p w14:paraId="734F851E" w14:textId="5442E538"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03220000/1</w:t>
            </w:r>
          </w:p>
        </w:tc>
        <w:tc>
          <w:tcPr>
            <w:tcW w:w="4183" w:type="dxa"/>
            <w:tcBorders>
              <w:top w:val="single" w:sz="4" w:space="0" w:color="auto"/>
              <w:left w:val="single" w:sz="4" w:space="0" w:color="auto"/>
              <w:bottom w:val="single" w:sz="4" w:space="0" w:color="auto"/>
              <w:right w:val="single" w:sz="4" w:space="0" w:color="auto"/>
            </w:tcBorders>
          </w:tcPr>
          <w:p w14:paraId="003168C4" w14:textId="77777777" w:rsidR="002862F7" w:rsidRPr="00C72107" w:rsidRDefault="002862F7" w:rsidP="002862F7">
            <w:pPr>
              <w:pStyle w:val="HTMLPreformatted"/>
              <w:shd w:val="clear" w:color="auto" w:fill="F8F9FA"/>
              <w:rPr>
                <w:rFonts w:ascii="inherit" w:hAnsi="inherit"/>
                <w:color w:val="1F1F1F"/>
                <w:sz w:val="42"/>
                <w:szCs w:val="42"/>
                <w:lang w:val="hy-AM"/>
              </w:rPr>
            </w:pPr>
            <w:r w:rsidRPr="00C72107">
              <w:rPr>
                <w:rFonts w:ascii="GHEA Grapalat" w:hAnsi="GHEA Grapalat" w:cs="Calibri"/>
                <w:color w:val="000000"/>
                <w:sz w:val="18"/>
                <w:szCs w:val="18"/>
                <w:lang w:val="ru-RU" w:eastAsia="ru-RU" w:bidi="ru-RU"/>
              </w:rPr>
              <w:t xml:space="preserve">сезонные фрукты (вишня, абрикосы, персики, сливы, виноград, </w:t>
            </w:r>
            <w:r>
              <w:rPr>
                <w:rFonts w:ascii="GHEA Grapalat" w:hAnsi="GHEA Grapalat" w:cs="Calibri"/>
                <w:color w:val="000000"/>
                <w:sz w:val="18"/>
                <w:szCs w:val="18"/>
                <w:lang w:val="hy-AM" w:eastAsia="ru-RU" w:bidi="ru-RU"/>
              </w:rPr>
              <w:t>королек)</w:t>
            </w:r>
          </w:p>
          <w:p w14:paraId="4CB2BC8B" w14:textId="2560733B" w:rsidR="002862F7" w:rsidRPr="00FA6CD2" w:rsidRDefault="002862F7" w:rsidP="002862F7">
            <w:pPr>
              <w:rPr>
                <w:rFonts w:ascii="GHEA Grapalat" w:hAnsi="GHEA Grapalat" w:cs="Calibri"/>
                <w:sz w:val="16"/>
                <w:szCs w:val="16"/>
              </w:rPr>
            </w:pPr>
          </w:p>
        </w:tc>
      </w:tr>
      <w:tr w:rsidR="002862F7" w:rsidRPr="007467FD" w14:paraId="631DB8C3"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697EED90" w14:textId="71C20A77"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60</w:t>
            </w:r>
          </w:p>
        </w:tc>
        <w:tc>
          <w:tcPr>
            <w:tcW w:w="1620" w:type="dxa"/>
            <w:tcBorders>
              <w:top w:val="single" w:sz="4" w:space="0" w:color="auto"/>
              <w:left w:val="single" w:sz="4" w:space="0" w:color="auto"/>
              <w:bottom w:val="single" w:sz="4" w:space="0" w:color="auto"/>
              <w:right w:val="single" w:sz="4" w:space="0" w:color="auto"/>
            </w:tcBorders>
            <w:vAlign w:val="center"/>
          </w:tcPr>
          <w:p w14:paraId="456CAB1E" w14:textId="11F4F8C6"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15</w:t>
            </w:r>
            <w:r w:rsidRPr="004F1D4F">
              <w:rPr>
                <w:rFonts w:ascii="GHEA Grapalat" w:hAnsi="GHEA Grapalat" w:cs="Calibri"/>
                <w:color w:val="000000"/>
                <w:sz w:val="18"/>
                <w:szCs w:val="18"/>
                <w:lang w:val="hy-AM"/>
              </w:rPr>
              <w:t>75</w:t>
            </w:r>
            <w:r w:rsidRPr="004F1D4F">
              <w:rPr>
                <w:rFonts w:ascii="GHEA Grapalat" w:hAnsi="GHEA Grapalat" w:cs="Calibri"/>
                <w:color w:val="000000"/>
                <w:sz w:val="18"/>
                <w:szCs w:val="18"/>
              </w:rPr>
              <w:t>00</w:t>
            </w:r>
          </w:p>
        </w:tc>
        <w:tc>
          <w:tcPr>
            <w:tcW w:w="2520" w:type="dxa"/>
            <w:tcBorders>
              <w:top w:val="single" w:sz="4" w:space="0" w:color="auto"/>
              <w:left w:val="single" w:sz="4" w:space="0" w:color="auto"/>
              <w:bottom w:val="single" w:sz="4" w:space="0" w:color="auto"/>
              <w:right w:val="single" w:sz="4" w:space="0" w:color="auto"/>
            </w:tcBorders>
            <w:vAlign w:val="center"/>
          </w:tcPr>
          <w:p w14:paraId="74ED76C3" w14:textId="3E8B53A7"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03222121/1</w:t>
            </w:r>
          </w:p>
        </w:tc>
        <w:tc>
          <w:tcPr>
            <w:tcW w:w="4183" w:type="dxa"/>
            <w:tcBorders>
              <w:top w:val="single" w:sz="4" w:space="0" w:color="auto"/>
              <w:left w:val="single" w:sz="4" w:space="0" w:color="auto"/>
              <w:bottom w:val="single" w:sz="4" w:space="0" w:color="auto"/>
              <w:right w:val="single" w:sz="4" w:space="0" w:color="auto"/>
            </w:tcBorders>
          </w:tcPr>
          <w:p w14:paraId="7D660588" w14:textId="77777777" w:rsidR="002862F7" w:rsidRPr="004401DD" w:rsidRDefault="002862F7" w:rsidP="002862F7">
            <w:pPr>
              <w:pStyle w:val="HTMLPreformatted"/>
              <w:shd w:val="clear" w:color="auto" w:fill="F8F9FA"/>
              <w:rPr>
                <w:rFonts w:ascii="GHEA Grapalat" w:hAnsi="GHEA Grapalat" w:cs="Calibri"/>
                <w:color w:val="000000"/>
                <w:sz w:val="18"/>
                <w:szCs w:val="18"/>
                <w:lang w:val="ru-RU" w:eastAsia="ru-RU" w:bidi="ru-RU"/>
              </w:rPr>
            </w:pPr>
            <w:r w:rsidRPr="004401DD">
              <w:rPr>
                <w:rFonts w:ascii="GHEA Grapalat" w:hAnsi="GHEA Grapalat" w:cs="Calibri"/>
                <w:color w:val="000000"/>
                <w:sz w:val="18"/>
                <w:szCs w:val="18"/>
                <w:lang w:val="ru-RU" w:eastAsia="ru-RU" w:bidi="ru-RU"/>
              </w:rPr>
              <w:t>мандарин</w:t>
            </w:r>
          </w:p>
          <w:p w14:paraId="54F20103" w14:textId="02151227" w:rsidR="002862F7" w:rsidRPr="00FA6CD2" w:rsidRDefault="002862F7" w:rsidP="002862F7">
            <w:pPr>
              <w:rPr>
                <w:rFonts w:ascii="GHEA Grapalat" w:hAnsi="GHEA Grapalat" w:cs="Calibri"/>
                <w:sz w:val="16"/>
                <w:szCs w:val="16"/>
              </w:rPr>
            </w:pPr>
          </w:p>
        </w:tc>
      </w:tr>
      <w:tr w:rsidR="002862F7" w:rsidRPr="007467FD" w14:paraId="5578CDD1"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06460788" w14:textId="6AEE84EF"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61</w:t>
            </w:r>
          </w:p>
        </w:tc>
        <w:tc>
          <w:tcPr>
            <w:tcW w:w="1620" w:type="dxa"/>
            <w:tcBorders>
              <w:top w:val="single" w:sz="4" w:space="0" w:color="auto"/>
              <w:left w:val="single" w:sz="4" w:space="0" w:color="auto"/>
              <w:bottom w:val="single" w:sz="4" w:space="0" w:color="auto"/>
              <w:right w:val="single" w:sz="4" w:space="0" w:color="auto"/>
            </w:tcBorders>
            <w:vAlign w:val="center"/>
          </w:tcPr>
          <w:p w14:paraId="479B9518" w14:textId="3FDD7981"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112500</w:t>
            </w:r>
          </w:p>
        </w:tc>
        <w:tc>
          <w:tcPr>
            <w:tcW w:w="2520" w:type="dxa"/>
            <w:tcBorders>
              <w:top w:val="single" w:sz="4" w:space="0" w:color="auto"/>
              <w:left w:val="single" w:sz="4" w:space="0" w:color="auto"/>
              <w:bottom w:val="single" w:sz="4" w:space="0" w:color="auto"/>
              <w:right w:val="single" w:sz="4" w:space="0" w:color="auto"/>
            </w:tcBorders>
            <w:vAlign w:val="center"/>
          </w:tcPr>
          <w:p w14:paraId="36B38566" w14:textId="2B8F1A6F"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03222100/1</w:t>
            </w:r>
          </w:p>
        </w:tc>
        <w:tc>
          <w:tcPr>
            <w:tcW w:w="4183" w:type="dxa"/>
            <w:tcBorders>
              <w:top w:val="single" w:sz="4" w:space="0" w:color="auto"/>
              <w:left w:val="single" w:sz="4" w:space="0" w:color="auto"/>
              <w:bottom w:val="single" w:sz="4" w:space="0" w:color="auto"/>
              <w:right w:val="single" w:sz="4" w:space="0" w:color="auto"/>
            </w:tcBorders>
          </w:tcPr>
          <w:p w14:paraId="20115F11" w14:textId="12BC0A15" w:rsidR="002862F7" w:rsidRPr="00FA6CD2" w:rsidRDefault="002862F7" w:rsidP="002862F7">
            <w:pPr>
              <w:rPr>
                <w:rFonts w:ascii="GHEA Grapalat" w:hAnsi="GHEA Grapalat" w:cs="Calibri"/>
                <w:sz w:val="16"/>
                <w:szCs w:val="16"/>
              </w:rPr>
            </w:pPr>
            <w:r>
              <w:rPr>
                <w:rFonts w:ascii="GHEA Grapalat" w:hAnsi="GHEA Grapalat" w:cs="Calibri"/>
                <w:color w:val="000000"/>
                <w:sz w:val="18"/>
                <w:szCs w:val="18"/>
                <w:lang w:val="hy-AM"/>
              </w:rPr>
              <w:t>банан</w:t>
            </w:r>
          </w:p>
        </w:tc>
      </w:tr>
      <w:tr w:rsidR="002862F7" w:rsidRPr="007467FD" w14:paraId="0521BEAC"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167C9F13" w14:textId="4A4D9E20"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lastRenderedPageBreak/>
              <w:t>62</w:t>
            </w:r>
          </w:p>
        </w:tc>
        <w:tc>
          <w:tcPr>
            <w:tcW w:w="1620" w:type="dxa"/>
            <w:tcBorders>
              <w:top w:val="single" w:sz="4" w:space="0" w:color="auto"/>
              <w:left w:val="single" w:sz="4" w:space="0" w:color="auto"/>
              <w:bottom w:val="single" w:sz="4" w:space="0" w:color="auto"/>
              <w:right w:val="single" w:sz="4" w:space="0" w:color="auto"/>
            </w:tcBorders>
            <w:vAlign w:val="center"/>
          </w:tcPr>
          <w:p w14:paraId="45EF4EB4" w14:textId="15FB81A3"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112500</w:t>
            </w:r>
          </w:p>
        </w:tc>
        <w:tc>
          <w:tcPr>
            <w:tcW w:w="2520" w:type="dxa"/>
            <w:tcBorders>
              <w:top w:val="single" w:sz="4" w:space="0" w:color="auto"/>
              <w:left w:val="single" w:sz="4" w:space="0" w:color="auto"/>
              <w:bottom w:val="single" w:sz="4" w:space="0" w:color="auto"/>
              <w:right w:val="single" w:sz="4" w:space="0" w:color="auto"/>
            </w:tcBorders>
            <w:vAlign w:val="center"/>
          </w:tcPr>
          <w:p w14:paraId="08AB2F14" w14:textId="2CA5C39E"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03222119/1</w:t>
            </w:r>
          </w:p>
        </w:tc>
        <w:tc>
          <w:tcPr>
            <w:tcW w:w="4183" w:type="dxa"/>
            <w:tcBorders>
              <w:top w:val="single" w:sz="4" w:space="0" w:color="auto"/>
              <w:left w:val="single" w:sz="4" w:space="0" w:color="auto"/>
              <w:bottom w:val="single" w:sz="4" w:space="0" w:color="auto"/>
              <w:right w:val="single" w:sz="4" w:space="0" w:color="auto"/>
            </w:tcBorders>
          </w:tcPr>
          <w:p w14:paraId="2A39C405" w14:textId="4D3D75F5" w:rsidR="002862F7" w:rsidRPr="00FA6CD2" w:rsidRDefault="002862F7" w:rsidP="002862F7">
            <w:pPr>
              <w:rPr>
                <w:rFonts w:ascii="GHEA Grapalat" w:hAnsi="GHEA Grapalat" w:cs="Calibri"/>
                <w:sz w:val="16"/>
                <w:szCs w:val="16"/>
              </w:rPr>
            </w:pPr>
            <w:r w:rsidRPr="00C72107">
              <w:rPr>
                <w:rFonts w:ascii="GHEA Grapalat" w:hAnsi="GHEA Grapalat" w:cs="Calibri"/>
                <w:color w:val="000000"/>
                <w:sz w:val="18"/>
                <w:szCs w:val="18"/>
              </w:rPr>
              <w:t>апельсин</w:t>
            </w:r>
          </w:p>
        </w:tc>
      </w:tr>
      <w:tr w:rsidR="002862F7" w:rsidRPr="007467FD" w14:paraId="3F40DE24"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7A9C9191" w14:textId="256471D6"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63</w:t>
            </w:r>
          </w:p>
        </w:tc>
        <w:tc>
          <w:tcPr>
            <w:tcW w:w="1620" w:type="dxa"/>
            <w:tcBorders>
              <w:top w:val="single" w:sz="4" w:space="0" w:color="auto"/>
              <w:left w:val="single" w:sz="4" w:space="0" w:color="auto"/>
              <w:bottom w:val="single" w:sz="4" w:space="0" w:color="auto"/>
              <w:right w:val="single" w:sz="4" w:space="0" w:color="auto"/>
            </w:tcBorders>
            <w:vAlign w:val="center"/>
          </w:tcPr>
          <w:p w14:paraId="638953A5" w14:textId="72E33460"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16800</w:t>
            </w:r>
          </w:p>
        </w:tc>
        <w:tc>
          <w:tcPr>
            <w:tcW w:w="2520" w:type="dxa"/>
            <w:tcBorders>
              <w:top w:val="single" w:sz="4" w:space="0" w:color="auto"/>
              <w:left w:val="single" w:sz="4" w:space="0" w:color="auto"/>
              <w:bottom w:val="single" w:sz="4" w:space="0" w:color="auto"/>
              <w:right w:val="single" w:sz="4" w:space="0" w:color="auto"/>
            </w:tcBorders>
            <w:vAlign w:val="center"/>
          </w:tcPr>
          <w:p w14:paraId="265AD768" w14:textId="3E944905"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6"/>
                <w:szCs w:val="16"/>
              </w:rPr>
              <w:t>03222118/1</w:t>
            </w:r>
          </w:p>
        </w:tc>
        <w:tc>
          <w:tcPr>
            <w:tcW w:w="4183" w:type="dxa"/>
            <w:tcBorders>
              <w:top w:val="single" w:sz="4" w:space="0" w:color="auto"/>
              <w:left w:val="single" w:sz="4" w:space="0" w:color="auto"/>
              <w:bottom w:val="single" w:sz="4" w:space="0" w:color="auto"/>
              <w:right w:val="single" w:sz="4" w:space="0" w:color="auto"/>
            </w:tcBorders>
          </w:tcPr>
          <w:p w14:paraId="06066AEE" w14:textId="048CA253" w:rsidR="002862F7" w:rsidRPr="00FA6CD2" w:rsidRDefault="002862F7" w:rsidP="002862F7">
            <w:pPr>
              <w:rPr>
                <w:rFonts w:ascii="GHEA Grapalat" w:hAnsi="GHEA Grapalat" w:cs="Calibri"/>
                <w:sz w:val="16"/>
                <w:szCs w:val="16"/>
              </w:rPr>
            </w:pPr>
            <w:r>
              <w:rPr>
                <w:rFonts w:ascii="GHEA Grapalat" w:hAnsi="GHEA Grapalat" w:cs="Calibri"/>
                <w:color w:val="000000"/>
                <w:sz w:val="18"/>
                <w:szCs w:val="18"/>
                <w:lang w:val="hy-AM"/>
              </w:rPr>
              <w:t>лимон</w:t>
            </w:r>
          </w:p>
        </w:tc>
      </w:tr>
      <w:tr w:rsidR="002862F7" w:rsidRPr="007467FD" w14:paraId="6C69406F"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3696CEF7" w14:textId="701F5672"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64</w:t>
            </w:r>
          </w:p>
        </w:tc>
        <w:tc>
          <w:tcPr>
            <w:tcW w:w="1620" w:type="dxa"/>
            <w:tcBorders>
              <w:top w:val="single" w:sz="4" w:space="0" w:color="auto"/>
              <w:left w:val="single" w:sz="4" w:space="0" w:color="auto"/>
              <w:bottom w:val="single" w:sz="4" w:space="0" w:color="auto"/>
              <w:right w:val="single" w:sz="4" w:space="0" w:color="auto"/>
            </w:tcBorders>
            <w:vAlign w:val="center"/>
          </w:tcPr>
          <w:p w14:paraId="528EA2EF" w14:textId="3F4BDD1C"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3</w:t>
            </w:r>
            <w:r w:rsidRPr="004F1D4F">
              <w:rPr>
                <w:rFonts w:ascii="GHEA Grapalat" w:hAnsi="GHEA Grapalat" w:cs="Calibri"/>
                <w:color w:val="000000"/>
                <w:sz w:val="18"/>
                <w:szCs w:val="18"/>
                <w:lang w:val="hy-AM"/>
              </w:rPr>
              <w:t>5</w:t>
            </w:r>
            <w:r w:rsidRPr="004F1D4F">
              <w:rPr>
                <w:rFonts w:ascii="GHEA Grapalat" w:hAnsi="GHEA Grapalat" w:cs="Calibri"/>
                <w:color w:val="000000"/>
                <w:sz w:val="18"/>
                <w:szCs w:val="18"/>
              </w:rPr>
              <w:t>0000</w:t>
            </w:r>
          </w:p>
        </w:tc>
        <w:tc>
          <w:tcPr>
            <w:tcW w:w="2520" w:type="dxa"/>
            <w:tcBorders>
              <w:top w:val="single" w:sz="4" w:space="0" w:color="auto"/>
              <w:left w:val="single" w:sz="4" w:space="0" w:color="auto"/>
              <w:bottom w:val="single" w:sz="4" w:space="0" w:color="auto"/>
              <w:right w:val="single" w:sz="4" w:space="0" w:color="auto"/>
            </w:tcBorders>
            <w:vAlign w:val="center"/>
          </w:tcPr>
          <w:p w14:paraId="450D966C" w14:textId="11DC8D74"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03222128/1</w:t>
            </w:r>
          </w:p>
        </w:tc>
        <w:tc>
          <w:tcPr>
            <w:tcW w:w="4183" w:type="dxa"/>
            <w:tcBorders>
              <w:top w:val="single" w:sz="4" w:space="0" w:color="auto"/>
              <w:left w:val="single" w:sz="4" w:space="0" w:color="auto"/>
              <w:bottom w:val="single" w:sz="4" w:space="0" w:color="auto"/>
              <w:right w:val="single" w:sz="4" w:space="0" w:color="auto"/>
            </w:tcBorders>
          </w:tcPr>
          <w:p w14:paraId="355080C8" w14:textId="784322C7" w:rsidR="002862F7" w:rsidRPr="00FA6CD2" w:rsidRDefault="002862F7" w:rsidP="002862F7">
            <w:pPr>
              <w:rPr>
                <w:rFonts w:ascii="GHEA Grapalat" w:hAnsi="GHEA Grapalat" w:cs="Calibri"/>
                <w:sz w:val="16"/>
                <w:szCs w:val="16"/>
              </w:rPr>
            </w:pPr>
            <w:r>
              <w:rPr>
                <w:rFonts w:ascii="GHEA Grapalat" w:hAnsi="GHEA Grapalat" w:cs="Calibri"/>
                <w:color w:val="000000"/>
                <w:sz w:val="18"/>
                <w:szCs w:val="18"/>
                <w:lang w:val="hy-AM"/>
              </w:rPr>
              <w:t>яблоки</w:t>
            </w:r>
          </w:p>
        </w:tc>
      </w:tr>
      <w:tr w:rsidR="002862F7" w:rsidRPr="007467FD" w14:paraId="3FCBEC54"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1CD9E2FB" w14:textId="2C11FF45"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65</w:t>
            </w:r>
          </w:p>
        </w:tc>
        <w:tc>
          <w:tcPr>
            <w:tcW w:w="1620" w:type="dxa"/>
            <w:tcBorders>
              <w:top w:val="single" w:sz="4" w:space="0" w:color="auto"/>
              <w:left w:val="single" w:sz="4" w:space="0" w:color="auto"/>
              <w:bottom w:val="single" w:sz="4" w:space="0" w:color="auto"/>
              <w:right w:val="single" w:sz="4" w:space="0" w:color="auto"/>
            </w:tcBorders>
            <w:vAlign w:val="center"/>
          </w:tcPr>
          <w:p w14:paraId="6DE56603" w14:textId="05827B17"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27500</w:t>
            </w:r>
          </w:p>
        </w:tc>
        <w:tc>
          <w:tcPr>
            <w:tcW w:w="2520" w:type="dxa"/>
            <w:tcBorders>
              <w:top w:val="single" w:sz="4" w:space="0" w:color="auto"/>
              <w:left w:val="single" w:sz="4" w:space="0" w:color="auto"/>
              <w:bottom w:val="single" w:sz="4" w:space="0" w:color="auto"/>
              <w:right w:val="single" w:sz="4" w:space="0" w:color="auto"/>
            </w:tcBorders>
            <w:vAlign w:val="center"/>
          </w:tcPr>
          <w:p w14:paraId="14876F16" w14:textId="42E39FE3"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03222130/1</w:t>
            </w:r>
          </w:p>
        </w:tc>
        <w:tc>
          <w:tcPr>
            <w:tcW w:w="4183" w:type="dxa"/>
            <w:tcBorders>
              <w:top w:val="single" w:sz="4" w:space="0" w:color="auto"/>
              <w:left w:val="single" w:sz="4" w:space="0" w:color="auto"/>
              <w:bottom w:val="single" w:sz="4" w:space="0" w:color="auto"/>
              <w:right w:val="single" w:sz="4" w:space="0" w:color="auto"/>
            </w:tcBorders>
          </w:tcPr>
          <w:p w14:paraId="2ABD6B59" w14:textId="22507D75" w:rsidR="002862F7" w:rsidRPr="00CF1E87" w:rsidRDefault="002862F7" w:rsidP="002862F7">
            <w:pPr>
              <w:rPr>
                <w:rFonts w:ascii="GHEA Grapalat" w:hAnsi="GHEA Grapalat" w:cs="Calibri"/>
                <w:sz w:val="16"/>
                <w:szCs w:val="16"/>
              </w:rPr>
            </w:pPr>
            <w:r>
              <w:rPr>
                <w:rFonts w:ascii="GHEA Grapalat" w:hAnsi="GHEA Grapalat" w:cs="Calibri"/>
                <w:color w:val="000000"/>
                <w:sz w:val="18"/>
                <w:szCs w:val="18"/>
                <w:lang w:val="hy-AM"/>
              </w:rPr>
              <w:t>айва</w:t>
            </w:r>
          </w:p>
        </w:tc>
      </w:tr>
      <w:tr w:rsidR="002862F7" w:rsidRPr="007467FD" w14:paraId="4295A91D"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0D3638CC" w14:textId="1670148F"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66</w:t>
            </w:r>
          </w:p>
        </w:tc>
        <w:tc>
          <w:tcPr>
            <w:tcW w:w="1620" w:type="dxa"/>
            <w:tcBorders>
              <w:top w:val="single" w:sz="4" w:space="0" w:color="auto"/>
              <w:left w:val="single" w:sz="4" w:space="0" w:color="auto"/>
              <w:bottom w:val="single" w:sz="4" w:space="0" w:color="auto"/>
              <w:right w:val="single" w:sz="4" w:space="0" w:color="auto"/>
            </w:tcBorders>
            <w:vAlign w:val="center"/>
          </w:tcPr>
          <w:p w14:paraId="742D9B42" w14:textId="533AB518"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4</w:t>
            </w:r>
            <w:r w:rsidRPr="004F1D4F">
              <w:rPr>
                <w:rFonts w:ascii="GHEA Grapalat" w:hAnsi="GHEA Grapalat" w:cs="Calibri"/>
                <w:color w:val="000000"/>
                <w:sz w:val="18"/>
                <w:szCs w:val="18"/>
                <w:lang w:val="hy-AM"/>
              </w:rPr>
              <w:t>2</w:t>
            </w:r>
            <w:r w:rsidRPr="004F1D4F">
              <w:rPr>
                <w:rFonts w:ascii="GHEA Grapalat" w:hAnsi="GHEA Grapalat" w:cs="Calibri"/>
                <w:color w:val="000000"/>
                <w:sz w:val="18"/>
                <w:szCs w:val="18"/>
              </w:rPr>
              <w:t>0000</w:t>
            </w:r>
          </w:p>
        </w:tc>
        <w:tc>
          <w:tcPr>
            <w:tcW w:w="2520" w:type="dxa"/>
            <w:tcBorders>
              <w:top w:val="single" w:sz="4" w:space="0" w:color="auto"/>
              <w:left w:val="single" w:sz="4" w:space="0" w:color="auto"/>
              <w:bottom w:val="single" w:sz="4" w:space="0" w:color="auto"/>
              <w:right w:val="single" w:sz="4" w:space="0" w:color="auto"/>
            </w:tcBorders>
            <w:vAlign w:val="center"/>
          </w:tcPr>
          <w:p w14:paraId="14AA392D" w14:textId="1B6D95E2"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15311100/1</w:t>
            </w:r>
          </w:p>
        </w:tc>
        <w:tc>
          <w:tcPr>
            <w:tcW w:w="4183" w:type="dxa"/>
            <w:tcBorders>
              <w:top w:val="single" w:sz="4" w:space="0" w:color="auto"/>
              <w:left w:val="single" w:sz="4" w:space="0" w:color="auto"/>
              <w:bottom w:val="single" w:sz="4" w:space="0" w:color="auto"/>
              <w:right w:val="single" w:sz="4" w:space="0" w:color="auto"/>
            </w:tcBorders>
          </w:tcPr>
          <w:p w14:paraId="6160331C" w14:textId="036FFD78" w:rsidR="002862F7" w:rsidRPr="00CF1E87" w:rsidRDefault="002862F7" w:rsidP="002862F7">
            <w:pPr>
              <w:rPr>
                <w:rFonts w:ascii="GHEA Grapalat" w:hAnsi="GHEA Grapalat" w:cs="Calibri"/>
                <w:sz w:val="16"/>
                <w:szCs w:val="16"/>
              </w:rPr>
            </w:pPr>
            <w:r>
              <w:rPr>
                <w:rFonts w:ascii="GHEA Grapalat" w:hAnsi="GHEA Grapalat" w:cs="Calibri"/>
                <w:color w:val="000000"/>
                <w:sz w:val="18"/>
                <w:szCs w:val="18"/>
                <w:lang w:val="hy-AM"/>
              </w:rPr>
              <w:t>картошка</w:t>
            </w:r>
          </w:p>
        </w:tc>
      </w:tr>
      <w:tr w:rsidR="002862F7" w:rsidRPr="007467FD" w14:paraId="7A1ED47A"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0285A59D" w14:textId="2991DD6F"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67</w:t>
            </w:r>
          </w:p>
        </w:tc>
        <w:tc>
          <w:tcPr>
            <w:tcW w:w="1620" w:type="dxa"/>
            <w:tcBorders>
              <w:top w:val="single" w:sz="4" w:space="0" w:color="auto"/>
              <w:left w:val="single" w:sz="4" w:space="0" w:color="auto"/>
              <w:bottom w:val="single" w:sz="4" w:space="0" w:color="auto"/>
              <w:right w:val="single" w:sz="4" w:space="0" w:color="auto"/>
            </w:tcBorders>
            <w:vAlign w:val="center"/>
          </w:tcPr>
          <w:p w14:paraId="5C2F36F9" w14:textId="088DD437"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1</w:t>
            </w:r>
            <w:r w:rsidRPr="004F1D4F">
              <w:rPr>
                <w:rFonts w:ascii="GHEA Grapalat" w:hAnsi="GHEA Grapalat" w:cs="Calibri"/>
                <w:color w:val="000000"/>
                <w:sz w:val="18"/>
                <w:szCs w:val="18"/>
                <w:lang w:val="hy-AM"/>
              </w:rPr>
              <w:t>125</w:t>
            </w:r>
            <w:r w:rsidRPr="004F1D4F">
              <w:rPr>
                <w:rFonts w:ascii="GHEA Grapalat" w:hAnsi="GHEA Grapalat" w:cs="Calibri"/>
                <w:color w:val="000000"/>
                <w:sz w:val="18"/>
                <w:szCs w:val="18"/>
              </w:rPr>
              <w:t>00</w:t>
            </w:r>
          </w:p>
        </w:tc>
        <w:tc>
          <w:tcPr>
            <w:tcW w:w="2520" w:type="dxa"/>
            <w:tcBorders>
              <w:top w:val="single" w:sz="4" w:space="0" w:color="auto"/>
              <w:left w:val="single" w:sz="4" w:space="0" w:color="auto"/>
              <w:bottom w:val="single" w:sz="4" w:space="0" w:color="auto"/>
              <w:right w:val="single" w:sz="4" w:space="0" w:color="auto"/>
            </w:tcBorders>
            <w:vAlign w:val="center"/>
          </w:tcPr>
          <w:p w14:paraId="1A5CDE7B" w14:textId="25232967"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03221110/1</w:t>
            </w:r>
          </w:p>
        </w:tc>
        <w:tc>
          <w:tcPr>
            <w:tcW w:w="4183" w:type="dxa"/>
            <w:tcBorders>
              <w:top w:val="single" w:sz="4" w:space="0" w:color="auto"/>
              <w:left w:val="single" w:sz="4" w:space="0" w:color="auto"/>
              <w:bottom w:val="single" w:sz="4" w:space="0" w:color="auto"/>
              <w:right w:val="single" w:sz="4" w:space="0" w:color="auto"/>
            </w:tcBorders>
          </w:tcPr>
          <w:p w14:paraId="77CFCE00" w14:textId="5AF3F894" w:rsidR="002862F7" w:rsidRPr="00CF1E87" w:rsidRDefault="002862F7" w:rsidP="002862F7">
            <w:pPr>
              <w:rPr>
                <w:rFonts w:ascii="GHEA Grapalat" w:hAnsi="GHEA Grapalat" w:cs="Calibri"/>
                <w:sz w:val="16"/>
                <w:szCs w:val="16"/>
              </w:rPr>
            </w:pPr>
            <w:r>
              <w:rPr>
                <w:rFonts w:ascii="GHEA Grapalat" w:hAnsi="GHEA Grapalat" w:cs="Calibri"/>
                <w:color w:val="000000"/>
                <w:sz w:val="18"/>
                <w:szCs w:val="18"/>
                <w:lang w:val="hy-AM"/>
              </w:rPr>
              <w:t>морковь</w:t>
            </w:r>
          </w:p>
        </w:tc>
      </w:tr>
      <w:tr w:rsidR="002862F7" w:rsidRPr="007467FD" w14:paraId="5EAAC080"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0BCA3D8A" w14:textId="3DC05E9D"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68</w:t>
            </w:r>
          </w:p>
        </w:tc>
        <w:tc>
          <w:tcPr>
            <w:tcW w:w="1620" w:type="dxa"/>
            <w:tcBorders>
              <w:top w:val="single" w:sz="4" w:space="0" w:color="auto"/>
              <w:left w:val="single" w:sz="4" w:space="0" w:color="auto"/>
              <w:bottom w:val="single" w:sz="4" w:space="0" w:color="auto"/>
              <w:right w:val="single" w:sz="4" w:space="0" w:color="auto"/>
            </w:tcBorders>
            <w:vAlign w:val="center"/>
          </w:tcPr>
          <w:p w14:paraId="68A79C4A" w14:textId="00011D77"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63</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0123B5D4" w14:textId="7572CA82"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03221100/1</w:t>
            </w:r>
          </w:p>
        </w:tc>
        <w:tc>
          <w:tcPr>
            <w:tcW w:w="4183" w:type="dxa"/>
            <w:tcBorders>
              <w:top w:val="single" w:sz="4" w:space="0" w:color="auto"/>
              <w:left w:val="single" w:sz="4" w:space="0" w:color="auto"/>
              <w:bottom w:val="single" w:sz="4" w:space="0" w:color="auto"/>
              <w:right w:val="single" w:sz="4" w:space="0" w:color="auto"/>
            </w:tcBorders>
          </w:tcPr>
          <w:p w14:paraId="52032B8E" w14:textId="7352036F" w:rsidR="002862F7" w:rsidRPr="00CF1E87" w:rsidRDefault="002862F7" w:rsidP="002862F7">
            <w:pPr>
              <w:rPr>
                <w:rFonts w:ascii="GHEA Grapalat" w:hAnsi="GHEA Grapalat" w:cs="Calibri"/>
                <w:sz w:val="16"/>
                <w:szCs w:val="16"/>
              </w:rPr>
            </w:pPr>
            <w:r>
              <w:rPr>
                <w:rFonts w:ascii="GHEA Grapalat" w:hAnsi="GHEA Grapalat" w:cs="Calibri"/>
                <w:color w:val="000000"/>
                <w:sz w:val="18"/>
                <w:szCs w:val="18"/>
                <w:lang w:val="hy-AM"/>
              </w:rPr>
              <w:t>свекла</w:t>
            </w:r>
          </w:p>
        </w:tc>
      </w:tr>
      <w:tr w:rsidR="002862F7" w:rsidRPr="007467FD" w14:paraId="1C5D2048"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57A7D29A" w14:textId="2D617AD3"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69</w:t>
            </w:r>
          </w:p>
        </w:tc>
        <w:tc>
          <w:tcPr>
            <w:tcW w:w="1620" w:type="dxa"/>
            <w:tcBorders>
              <w:top w:val="single" w:sz="4" w:space="0" w:color="auto"/>
              <w:left w:val="single" w:sz="4" w:space="0" w:color="auto"/>
              <w:bottom w:val="single" w:sz="4" w:space="0" w:color="auto"/>
              <w:right w:val="single" w:sz="4" w:space="0" w:color="auto"/>
            </w:tcBorders>
            <w:vAlign w:val="center"/>
          </w:tcPr>
          <w:p w14:paraId="5C47518F" w14:textId="332DAFE3"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2</w:t>
            </w:r>
            <w:r w:rsidRPr="004F1D4F">
              <w:rPr>
                <w:rFonts w:ascii="GHEA Grapalat" w:hAnsi="GHEA Grapalat" w:cs="Calibri"/>
                <w:color w:val="000000"/>
                <w:sz w:val="18"/>
                <w:szCs w:val="18"/>
                <w:lang w:val="hy-AM"/>
              </w:rPr>
              <w:t>24</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3710BF34" w14:textId="668418C7"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03221410/1</w:t>
            </w:r>
          </w:p>
        </w:tc>
        <w:tc>
          <w:tcPr>
            <w:tcW w:w="4183" w:type="dxa"/>
            <w:tcBorders>
              <w:top w:val="single" w:sz="4" w:space="0" w:color="auto"/>
              <w:left w:val="single" w:sz="4" w:space="0" w:color="auto"/>
              <w:bottom w:val="single" w:sz="4" w:space="0" w:color="auto"/>
              <w:right w:val="single" w:sz="4" w:space="0" w:color="auto"/>
            </w:tcBorders>
          </w:tcPr>
          <w:p w14:paraId="18840915" w14:textId="3E7D1080" w:rsidR="002862F7" w:rsidRPr="00CF1E87" w:rsidRDefault="002862F7" w:rsidP="002862F7">
            <w:pPr>
              <w:rPr>
                <w:rFonts w:ascii="GHEA Grapalat" w:hAnsi="GHEA Grapalat" w:cs="Calibri"/>
                <w:sz w:val="16"/>
                <w:szCs w:val="16"/>
              </w:rPr>
            </w:pPr>
            <w:r>
              <w:rPr>
                <w:rFonts w:ascii="GHEA Grapalat" w:hAnsi="GHEA Grapalat" w:cs="Calibri"/>
                <w:color w:val="000000"/>
                <w:sz w:val="18"/>
                <w:szCs w:val="18"/>
                <w:lang w:val="hy-AM"/>
              </w:rPr>
              <w:t>капуста</w:t>
            </w:r>
          </w:p>
        </w:tc>
      </w:tr>
      <w:tr w:rsidR="002862F7" w:rsidRPr="007467FD" w14:paraId="069C3C4B"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3BAC1FBB" w14:textId="0CF6C762"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70</w:t>
            </w:r>
          </w:p>
        </w:tc>
        <w:tc>
          <w:tcPr>
            <w:tcW w:w="1620" w:type="dxa"/>
            <w:tcBorders>
              <w:top w:val="single" w:sz="4" w:space="0" w:color="auto"/>
              <w:left w:val="single" w:sz="4" w:space="0" w:color="auto"/>
              <w:bottom w:val="single" w:sz="4" w:space="0" w:color="auto"/>
              <w:right w:val="single" w:sz="4" w:space="0" w:color="auto"/>
            </w:tcBorders>
            <w:vAlign w:val="center"/>
          </w:tcPr>
          <w:p w14:paraId="554A1DE7" w14:textId="5CFD3FF4"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8</w:t>
            </w:r>
            <w:r w:rsidRPr="004F1D4F">
              <w:rPr>
                <w:rFonts w:ascii="GHEA Grapalat" w:hAnsi="GHEA Grapalat" w:cs="Calibri"/>
                <w:color w:val="000000"/>
                <w:sz w:val="18"/>
                <w:szCs w:val="18"/>
              </w:rPr>
              <w:t>7500</w:t>
            </w:r>
          </w:p>
        </w:tc>
        <w:tc>
          <w:tcPr>
            <w:tcW w:w="2520" w:type="dxa"/>
            <w:tcBorders>
              <w:top w:val="single" w:sz="4" w:space="0" w:color="auto"/>
              <w:left w:val="single" w:sz="4" w:space="0" w:color="auto"/>
              <w:bottom w:val="single" w:sz="4" w:space="0" w:color="auto"/>
              <w:right w:val="single" w:sz="4" w:space="0" w:color="auto"/>
            </w:tcBorders>
            <w:vAlign w:val="center"/>
          </w:tcPr>
          <w:p w14:paraId="176A0003" w14:textId="4E3C2CF1"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15331161/1</w:t>
            </w:r>
          </w:p>
        </w:tc>
        <w:tc>
          <w:tcPr>
            <w:tcW w:w="4183" w:type="dxa"/>
            <w:tcBorders>
              <w:top w:val="single" w:sz="4" w:space="0" w:color="auto"/>
              <w:left w:val="single" w:sz="4" w:space="0" w:color="auto"/>
              <w:bottom w:val="single" w:sz="4" w:space="0" w:color="auto"/>
              <w:right w:val="single" w:sz="4" w:space="0" w:color="auto"/>
            </w:tcBorders>
          </w:tcPr>
          <w:p w14:paraId="588F2571" w14:textId="6C72AA35" w:rsidR="002862F7" w:rsidRPr="00FA6CD2" w:rsidRDefault="002862F7" w:rsidP="002862F7">
            <w:pPr>
              <w:rPr>
                <w:rFonts w:ascii="GHEA Grapalat" w:hAnsi="GHEA Grapalat" w:cs="Calibri"/>
                <w:sz w:val="16"/>
                <w:szCs w:val="16"/>
              </w:rPr>
            </w:pPr>
            <w:r>
              <w:rPr>
                <w:rFonts w:ascii="GHEA Grapalat" w:hAnsi="GHEA Grapalat" w:cs="Calibri"/>
                <w:color w:val="000000"/>
                <w:sz w:val="18"/>
                <w:szCs w:val="18"/>
                <w:lang w:val="hy-AM"/>
              </w:rPr>
              <w:t>лук репчатый</w:t>
            </w:r>
          </w:p>
        </w:tc>
      </w:tr>
      <w:tr w:rsidR="002862F7" w:rsidRPr="007467FD" w14:paraId="00415A18"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32C1AD5D" w14:textId="2ECA7B1E"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71</w:t>
            </w:r>
          </w:p>
        </w:tc>
        <w:tc>
          <w:tcPr>
            <w:tcW w:w="1620" w:type="dxa"/>
            <w:tcBorders>
              <w:top w:val="single" w:sz="4" w:space="0" w:color="auto"/>
              <w:left w:val="single" w:sz="4" w:space="0" w:color="auto"/>
              <w:bottom w:val="single" w:sz="4" w:space="0" w:color="auto"/>
              <w:right w:val="single" w:sz="4" w:space="0" w:color="auto"/>
            </w:tcBorders>
            <w:vAlign w:val="center"/>
          </w:tcPr>
          <w:p w14:paraId="4B249164" w14:textId="0052E63A"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1</w:t>
            </w:r>
            <w:r w:rsidRPr="004F1D4F">
              <w:rPr>
                <w:rFonts w:ascii="GHEA Grapalat" w:hAnsi="GHEA Grapalat" w:cs="Calibri"/>
                <w:color w:val="000000"/>
                <w:sz w:val="18"/>
                <w:szCs w:val="18"/>
                <w:lang w:val="hy-AM"/>
              </w:rPr>
              <w:t>70</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54EA838A" w14:textId="2DA69668"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15331167/1</w:t>
            </w:r>
          </w:p>
        </w:tc>
        <w:tc>
          <w:tcPr>
            <w:tcW w:w="4183" w:type="dxa"/>
            <w:tcBorders>
              <w:top w:val="single" w:sz="4" w:space="0" w:color="auto"/>
              <w:left w:val="single" w:sz="4" w:space="0" w:color="auto"/>
              <w:bottom w:val="single" w:sz="4" w:space="0" w:color="auto"/>
              <w:right w:val="single" w:sz="4" w:space="0" w:color="auto"/>
            </w:tcBorders>
          </w:tcPr>
          <w:p w14:paraId="43C539A5" w14:textId="673533BB" w:rsidR="002862F7" w:rsidRPr="00CF1E87" w:rsidRDefault="002862F7" w:rsidP="002862F7">
            <w:pPr>
              <w:rPr>
                <w:rFonts w:ascii="GHEA Grapalat" w:hAnsi="GHEA Grapalat" w:cs="Calibri"/>
                <w:sz w:val="16"/>
                <w:szCs w:val="16"/>
              </w:rPr>
            </w:pPr>
            <w:r>
              <w:rPr>
                <w:rFonts w:ascii="GHEA Grapalat" w:hAnsi="GHEA Grapalat" w:cs="Calibri"/>
                <w:color w:val="000000"/>
                <w:sz w:val="18"/>
                <w:szCs w:val="18"/>
                <w:lang w:val="hy-AM"/>
              </w:rPr>
              <w:t>зелень,разная</w:t>
            </w:r>
          </w:p>
        </w:tc>
      </w:tr>
      <w:tr w:rsidR="002862F7" w:rsidRPr="007467FD" w14:paraId="5447E06D"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6629F474" w14:textId="69246D99"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72</w:t>
            </w:r>
          </w:p>
        </w:tc>
        <w:tc>
          <w:tcPr>
            <w:tcW w:w="1620" w:type="dxa"/>
            <w:tcBorders>
              <w:top w:val="single" w:sz="4" w:space="0" w:color="auto"/>
              <w:left w:val="single" w:sz="4" w:space="0" w:color="auto"/>
              <w:bottom w:val="single" w:sz="4" w:space="0" w:color="auto"/>
              <w:right w:val="single" w:sz="4" w:space="0" w:color="auto"/>
            </w:tcBorders>
            <w:vAlign w:val="center"/>
          </w:tcPr>
          <w:p w14:paraId="7293E6A6" w14:textId="0C205C41"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900</w:t>
            </w:r>
            <w:r w:rsidRPr="004F1D4F">
              <w:rPr>
                <w:rFonts w:ascii="GHEA Grapalat" w:hAnsi="GHEA Grapalat" w:cs="Calibri"/>
                <w:color w:val="000000"/>
                <w:sz w:val="18"/>
                <w:szCs w:val="18"/>
              </w:rPr>
              <w:t>00</w:t>
            </w:r>
          </w:p>
        </w:tc>
        <w:tc>
          <w:tcPr>
            <w:tcW w:w="2520" w:type="dxa"/>
            <w:tcBorders>
              <w:top w:val="single" w:sz="4" w:space="0" w:color="auto"/>
              <w:left w:val="single" w:sz="4" w:space="0" w:color="auto"/>
              <w:bottom w:val="single" w:sz="4" w:space="0" w:color="auto"/>
              <w:right w:val="single" w:sz="4" w:space="0" w:color="auto"/>
            </w:tcBorders>
            <w:vAlign w:val="center"/>
          </w:tcPr>
          <w:p w14:paraId="2F0454BC" w14:textId="5503C502"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03221124/1</w:t>
            </w:r>
          </w:p>
        </w:tc>
        <w:tc>
          <w:tcPr>
            <w:tcW w:w="4183" w:type="dxa"/>
            <w:tcBorders>
              <w:top w:val="single" w:sz="4" w:space="0" w:color="auto"/>
              <w:left w:val="single" w:sz="4" w:space="0" w:color="auto"/>
              <w:bottom w:val="single" w:sz="4" w:space="0" w:color="auto"/>
              <w:right w:val="single" w:sz="4" w:space="0" w:color="auto"/>
            </w:tcBorders>
          </w:tcPr>
          <w:p w14:paraId="54336F76" w14:textId="67D6F19E" w:rsidR="002862F7" w:rsidRPr="00CF1E87" w:rsidRDefault="002862F7" w:rsidP="002862F7">
            <w:pPr>
              <w:rPr>
                <w:rFonts w:ascii="GHEA Grapalat" w:hAnsi="GHEA Grapalat" w:cs="Calibri"/>
                <w:sz w:val="16"/>
                <w:szCs w:val="16"/>
              </w:rPr>
            </w:pPr>
            <w:r>
              <w:rPr>
                <w:rFonts w:ascii="GHEA Grapalat" w:hAnsi="GHEA Grapalat" w:cs="Calibri"/>
                <w:color w:val="000000"/>
                <w:sz w:val="18"/>
                <w:szCs w:val="18"/>
                <w:lang w:val="hy-AM"/>
              </w:rPr>
              <w:t>огурец</w:t>
            </w:r>
          </w:p>
        </w:tc>
      </w:tr>
      <w:tr w:rsidR="002862F7" w:rsidRPr="007467FD" w14:paraId="446BBEAE"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64799847" w14:textId="6F7EBB7F"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73</w:t>
            </w:r>
          </w:p>
        </w:tc>
        <w:tc>
          <w:tcPr>
            <w:tcW w:w="1620" w:type="dxa"/>
            <w:tcBorders>
              <w:top w:val="single" w:sz="4" w:space="0" w:color="auto"/>
              <w:left w:val="single" w:sz="4" w:space="0" w:color="auto"/>
              <w:bottom w:val="single" w:sz="4" w:space="0" w:color="auto"/>
              <w:right w:val="single" w:sz="4" w:space="0" w:color="auto"/>
            </w:tcBorders>
            <w:vAlign w:val="center"/>
          </w:tcPr>
          <w:p w14:paraId="27D3BE1A" w14:textId="51F34A99"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9</w:t>
            </w:r>
            <w:r w:rsidRPr="004F1D4F">
              <w:rPr>
                <w:rFonts w:ascii="GHEA Grapalat" w:hAnsi="GHEA Grapalat" w:cs="Calibri"/>
                <w:color w:val="000000"/>
                <w:sz w:val="18"/>
                <w:szCs w:val="18"/>
              </w:rPr>
              <w:t>0000</w:t>
            </w:r>
          </w:p>
        </w:tc>
        <w:tc>
          <w:tcPr>
            <w:tcW w:w="2520" w:type="dxa"/>
            <w:tcBorders>
              <w:top w:val="single" w:sz="4" w:space="0" w:color="auto"/>
              <w:left w:val="single" w:sz="4" w:space="0" w:color="auto"/>
              <w:bottom w:val="single" w:sz="4" w:space="0" w:color="auto"/>
              <w:right w:val="single" w:sz="4" w:space="0" w:color="auto"/>
            </w:tcBorders>
            <w:vAlign w:val="center"/>
          </w:tcPr>
          <w:p w14:paraId="0130AAEA" w14:textId="7594C024"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15331139/1</w:t>
            </w:r>
          </w:p>
        </w:tc>
        <w:tc>
          <w:tcPr>
            <w:tcW w:w="4183" w:type="dxa"/>
            <w:tcBorders>
              <w:top w:val="single" w:sz="4" w:space="0" w:color="auto"/>
              <w:left w:val="single" w:sz="4" w:space="0" w:color="auto"/>
              <w:bottom w:val="single" w:sz="4" w:space="0" w:color="auto"/>
              <w:right w:val="single" w:sz="4" w:space="0" w:color="auto"/>
            </w:tcBorders>
          </w:tcPr>
          <w:p w14:paraId="431980B7" w14:textId="0D2725BD" w:rsidR="002862F7" w:rsidRPr="00CF1E87" w:rsidRDefault="002862F7" w:rsidP="002862F7">
            <w:pPr>
              <w:rPr>
                <w:rFonts w:ascii="GHEA Grapalat" w:hAnsi="GHEA Grapalat" w:cs="Calibri"/>
                <w:sz w:val="16"/>
                <w:szCs w:val="16"/>
              </w:rPr>
            </w:pPr>
            <w:r>
              <w:rPr>
                <w:rFonts w:ascii="GHEA Grapalat" w:hAnsi="GHEA Grapalat" w:cs="Calibri"/>
                <w:color w:val="000000"/>
                <w:sz w:val="18"/>
                <w:szCs w:val="18"/>
                <w:lang w:val="hy-AM"/>
              </w:rPr>
              <w:t>помидоры</w:t>
            </w:r>
          </w:p>
        </w:tc>
      </w:tr>
      <w:tr w:rsidR="002862F7" w:rsidRPr="007467FD" w14:paraId="15E4D5EC"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747EE21D" w14:textId="63BC78F7"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74</w:t>
            </w:r>
          </w:p>
        </w:tc>
        <w:tc>
          <w:tcPr>
            <w:tcW w:w="1620" w:type="dxa"/>
            <w:tcBorders>
              <w:top w:val="single" w:sz="4" w:space="0" w:color="auto"/>
              <w:left w:val="single" w:sz="4" w:space="0" w:color="auto"/>
              <w:bottom w:val="single" w:sz="4" w:space="0" w:color="auto"/>
              <w:right w:val="single" w:sz="4" w:space="0" w:color="auto"/>
            </w:tcBorders>
            <w:vAlign w:val="center"/>
          </w:tcPr>
          <w:p w14:paraId="42B5689F" w14:textId="602A01FE"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54</w:t>
            </w:r>
            <w:r w:rsidRPr="004F1D4F">
              <w:rPr>
                <w:rFonts w:ascii="GHEA Grapalat" w:hAnsi="GHEA Grapalat" w:cs="Calibri"/>
                <w:color w:val="000000"/>
                <w:sz w:val="18"/>
                <w:szCs w:val="18"/>
              </w:rPr>
              <w:t>000</w:t>
            </w:r>
          </w:p>
        </w:tc>
        <w:tc>
          <w:tcPr>
            <w:tcW w:w="2520" w:type="dxa"/>
            <w:tcBorders>
              <w:top w:val="single" w:sz="4" w:space="0" w:color="auto"/>
              <w:left w:val="single" w:sz="4" w:space="0" w:color="auto"/>
              <w:bottom w:val="single" w:sz="4" w:space="0" w:color="auto"/>
              <w:right w:val="single" w:sz="4" w:space="0" w:color="auto"/>
            </w:tcBorders>
            <w:vAlign w:val="center"/>
          </w:tcPr>
          <w:p w14:paraId="447B7FCB" w14:textId="4F93833B"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15331170/1</w:t>
            </w:r>
          </w:p>
        </w:tc>
        <w:tc>
          <w:tcPr>
            <w:tcW w:w="4183" w:type="dxa"/>
            <w:tcBorders>
              <w:top w:val="single" w:sz="4" w:space="0" w:color="auto"/>
              <w:left w:val="single" w:sz="4" w:space="0" w:color="auto"/>
              <w:bottom w:val="single" w:sz="4" w:space="0" w:color="auto"/>
              <w:right w:val="single" w:sz="4" w:space="0" w:color="auto"/>
            </w:tcBorders>
          </w:tcPr>
          <w:p w14:paraId="50E25507" w14:textId="4A1AD35A" w:rsidR="002862F7" w:rsidRPr="00CF1E87" w:rsidRDefault="002862F7" w:rsidP="002862F7">
            <w:pPr>
              <w:rPr>
                <w:rFonts w:ascii="GHEA Grapalat" w:hAnsi="GHEA Grapalat" w:cs="Calibri"/>
                <w:sz w:val="16"/>
                <w:szCs w:val="16"/>
              </w:rPr>
            </w:pPr>
            <w:r>
              <w:rPr>
                <w:rFonts w:ascii="GHEA Grapalat" w:hAnsi="GHEA Grapalat" w:cs="Calibri"/>
                <w:color w:val="000000"/>
                <w:sz w:val="18"/>
                <w:szCs w:val="18"/>
                <w:lang w:val="hy-AM"/>
              </w:rPr>
              <w:t>перец</w:t>
            </w:r>
          </w:p>
        </w:tc>
      </w:tr>
      <w:tr w:rsidR="002862F7" w:rsidRPr="007467FD" w14:paraId="68AF36A7"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06EF7330" w14:textId="45926AD9"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75</w:t>
            </w:r>
          </w:p>
        </w:tc>
        <w:tc>
          <w:tcPr>
            <w:tcW w:w="1620" w:type="dxa"/>
            <w:tcBorders>
              <w:top w:val="single" w:sz="4" w:space="0" w:color="auto"/>
              <w:left w:val="single" w:sz="4" w:space="0" w:color="auto"/>
              <w:bottom w:val="single" w:sz="4" w:space="0" w:color="auto"/>
              <w:right w:val="single" w:sz="4" w:space="0" w:color="auto"/>
            </w:tcBorders>
            <w:vAlign w:val="center"/>
          </w:tcPr>
          <w:p w14:paraId="2B22B19C" w14:textId="04A1F11A"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15</w:t>
            </w:r>
            <w:r>
              <w:rPr>
                <w:rFonts w:ascii="GHEA Grapalat" w:hAnsi="GHEA Grapalat" w:cs="Calibri"/>
                <w:color w:val="000000"/>
                <w:sz w:val="18"/>
                <w:szCs w:val="18"/>
              </w:rPr>
              <w:t>0</w:t>
            </w:r>
            <w:r w:rsidRPr="004F1D4F">
              <w:rPr>
                <w:rFonts w:ascii="GHEA Grapalat" w:hAnsi="GHEA Grapalat" w:cs="Calibri"/>
                <w:color w:val="000000"/>
                <w:sz w:val="18"/>
                <w:szCs w:val="18"/>
              </w:rPr>
              <w:t>00</w:t>
            </w:r>
          </w:p>
        </w:tc>
        <w:tc>
          <w:tcPr>
            <w:tcW w:w="2520" w:type="dxa"/>
            <w:tcBorders>
              <w:top w:val="single" w:sz="4" w:space="0" w:color="auto"/>
              <w:left w:val="single" w:sz="4" w:space="0" w:color="auto"/>
              <w:bottom w:val="single" w:sz="4" w:space="0" w:color="auto"/>
              <w:right w:val="single" w:sz="4" w:space="0" w:color="auto"/>
            </w:tcBorders>
            <w:vAlign w:val="center"/>
          </w:tcPr>
          <w:p w14:paraId="6D0477D9" w14:textId="69F14859"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15331168/1</w:t>
            </w:r>
          </w:p>
        </w:tc>
        <w:tc>
          <w:tcPr>
            <w:tcW w:w="4183" w:type="dxa"/>
            <w:tcBorders>
              <w:top w:val="single" w:sz="4" w:space="0" w:color="auto"/>
              <w:left w:val="single" w:sz="4" w:space="0" w:color="auto"/>
              <w:bottom w:val="single" w:sz="4" w:space="0" w:color="auto"/>
              <w:right w:val="single" w:sz="4" w:space="0" w:color="auto"/>
            </w:tcBorders>
          </w:tcPr>
          <w:p w14:paraId="5F76B94A" w14:textId="651B9EEC" w:rsidR="002862F7" w:rsidRPr="00CF1E87" w:rsidRDefault="002862F7" w:rsidP="002862F7">
            <w:pPr>
              <w:rPr>
                <w:rFonts w:ascii="GHEA Grapalat" w:hAnsi="GHEA Grapalat" w:cs="Calibri"/>
                <w:sz w:val="16"/>
                <w:szCs w:val="16"/>
              </w:rPr>
            </w:pPr>
            <w:r>
              <w:rPr>
                <w:rFonts w:ascii="GHEA Grapalat" w:hAnsi="GHEA Grapalat" w:cs="Calibri"/>
                <w:color w:val="000000"/>
                <w:sz w:val="18"/>
                <w:szCs w:val="18"/>
                <w:lang w:val="hy-AM"/>
              </w:rPr>
              <w:t>баклажаны</w:t>
            </w:r>
          </w:p>
        </w:tc>
      </w:tr>
      <w:tr w:rsidR="002862F7" w:rsidRPr="007467FD" w14:paraId="6E408DDE"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24D09EA7" w14:textId="4F5BFD16"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76</w:t>
            </w:r>
          </w:p>
        </w:tc>
        <w:tc>
          <w:tcPr>
            <w:tcW w:w="1620" w:type="dxa"/>
            <w:tcBorders>
              <w:top w:val="single" w:sz="4" w:space="0" w:color="auto"/>
              <w:left w:val="single" w:sz="4" w:space="0" w:color="auto"/>
              <w:bottom w:val="single" w:sz="4" w:space="0" w:color="auto"/>
              <w:right w:val="single" w:sz="4" w:space="0" w:color="auto"/>
            </w:tcBorders>
            <w:vAlign w:val="center"/>
          </w:tcPr>
          <w:p w14:paraId="72633B6A" w14:textId="5311C176"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525</w:t>
            </w:r>
            <w:r w:rsidRPr="004F1D4F">
              <w:rPr>
                <w:rFonts w:ascii="GHEA Grapalat" w:hAnsi="GHEA Grapalat" w:cs="Calibri"/>
                <w:color w:val="000000"/>
                <w:sz w:val="18"/>
                <w:szCs w:val="18"/>
              </w:rPr>
              <w:t>00</w:t>
            </w:r>
          </w:p>
        </w:tc>
        <w:tc>
          <w:tcPr>
            <w:tcW w:w="2520" w:type="dxa"/>
            <w:tcBorders>
              <w:top w:val="single" w:sz="4" w:space="0" w:color="auto"/>
              <w:left w:val="single" w:sz="4" w:space="0" w:color="auto"/>
              <w:bottom w:val="single" w:sz="4" w:space="0" w:color="auto"/>
              <w:right w:val="single" w:sz="4" w:space="0" w:color="auto"/>
            </w:tcBorders>
            <w:vAlign w:val="center"/>
          </w:tcPr>
          <w:p w14:paraId="63EB4E09" w14:textId="530A8956"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15331131/1</w:t>
            </w:r>
          </w:p>
        </w:tc>
        <w:tc>
          <w:tcPr>
            <w:tcW w:w="4183" w:type="dxa"/>
            <w:tcBorders>
              <w:top w:val="single" w:sz="4" w:space="0" w:color="auto"/>
              <w:left w:val="single" w:sz="4" w:space="0" w:color="auto"/>
              <w:bottom w:val="single" w:sz="4" w:space="0" w:color="auto"/>
              <w:right w:val="single" w:sz="4" w:space="0" w:color="auto"/>
            </w:tcBorders>
          </w:tcPr>
          <w:p w14:paraId="551DAB46" w14:textId="77BCA778" w:rsidR="002862F7" w:rsidRPr="00CF1E87" w:rsidRDefault="002862F7" w:rsidP="002862F7">
            <w:pPr>
              <w:rPr>
                <w:rFonts w:ascii="GHEA Grapalat" w:hAnsi="GHEA Grapalat" w:cs="Calibri"/>
                <w:sz w:val="16"/>
                <w:szCs w:val="16"/>
              </w:rPr>
            </w:pPr>
            <w:r>
              <w:rPr>
                <w:rFonts w:ascii="GHEA Grapalat" w:hAnsi="GHEA Grapalat" w:cs="Calibri"/>
                <w:color w:val="000000"/>
                <w:sz w:val="18"/>
                <w:szCs w:val="18"/>
                <w:lang w:val="hy-AM"/>
              </w:rPr>
              <w:t>фасоль ,зеленая</w:t>
            </w:r>
          </w:p>
        </w:tc>
      </w:tr>
      <w:tr w:rsidR="002862F7" w:rsidRPr="007467FD" w14:paraId="46EAC29D"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3D8F7E00" w14:textId="7115FD7E"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77</w:t>
            </w:r>
          </w:p>
        </w:tc>
        <w:tc>
          <w:tcPr>
            <w:tcW w:w="1620" w:type="dxa"/>
            <w:tcBorders>
              <w:top w:val="single" w:sz="4" w:space="0" w:color="auto"/>
              <w:left w:val="single" w:sz="4" w:space="0" w:color="auto"/>
              <w:bottom w:val="single" w:sz="4" w:space="0" w:color="auto"/>
              <w:right w:val="single" w:sz="4" w:space="0" w:color="auto"/>
            </w:tcBorders>
            <w:vAlign w:val="center"/>
          </w:tcPr>
          <w:p w14:paraId="44E1A5AF" w14:textId="794B1539"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900</w:t>
            </w:r>
            <w:r w:rsidRPr="004F1D4F">
              <w:rPr>
                <w:rFonts w:ascii="GHEA Grapalat" w:hAnsi="GHEA Grapalat" w:cs="Calibri"/>
                <w:color w:val="000000"/>
                <w:sz w:val="18"/>
                <w:szCs w:val="18"/>
              </w:rPr>
              <w:t>00</w:t>
            </w:r>
          </w:p>
        </w:tc>
        <w:tc>
          <w:tcPr>
            <w:tcW w:w="2520" w:type="dxa"/>
            <w:tcBorders>
              <w:top w:val="single" w:sz="4" w:space="0" w:color="auto"/>
              <w:left w:val="single" w:sz="4" w:space="0" w:color="auto"/>
              <w:bottom w:val="single" w:sz="4" w:space="0" w:color="auto"/>
              <w:right w:val="single" w:sz="4" w:space="0" w:color="auto"/>
            </w:tcBorders>
            <w:vAlign w:val="center"/>
          </w:tcPr>
          <w:p w14:paraId="1F9E02B1" w14:textId="79696199"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03221420/1</w:t>
            </w:r>
          </w:p>
        </w:tc>
        <w:tc>
          <w:tcPr>
            <w:tcW w:w="4183" w:type="dxa"/>
            <w:tcBorders>
              <w:top w:val="single" w:sz="4" w:space="0" w:color="auto"/>
              <w:left w:val="single" w:sz="4" w:space="0" w:color="auto"/>
              <w:bottom w:val="single" w:sz="4" w:space="0" w:color="auto"/>
              <w:right w:val="single" w:sz="4" w:space="0" w:color="auto"/>
            </w:tcBorders>
          </w:tcPr>
          <w:p w14:paraId="0BDA0B28" w14:textId="47E07F75" w:rsidR="002862F7" w:rsidRPr="00CF1E87" w:rsidRDefault="002862F7" w:rsidP="002862F7">
            <w:pPr>
              <w:rPr>
                <w:rFonts w:ascii="GHEA Grapalat" w:hAnsi="GHEA Grapalat" w:cs="Calibri"/>
                <w:sz w:val="16"/>
                <w:szCs w:val="16"/>
              </w:rPr>
            </w:pPr>
            <w:r>
              <w:rPr>
                <w:rFonts w:ascii="GHEA Grapalat" w:hAnsi="GHEA Grapalat" w:cs="Calibri"/>
                <w:color w:val="000000"/>
                <w:sz w:val="18"/>
                <w:szCs w:val="18"/>
                <w:lang w:val="hy-AM"/>
              </w:rPr>
              <w:t>цветная капуста</w:t>
            </w:r>
          </w:p>
        </w:tc>
      </w:tr>
      <w:tr w:rsidR="002862F7" w:rsidRPr="007467FD" w14:paraId="25DAB6DF"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3738ED02" w14:textId="6814D75A"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78</w:t>
            </w:r>
          </w:p>
        </w:tc>
        <w:tc>
          <w:tcPr>
            <w:tcW w:w="1620" w:type="dxa"/>
            <w:tcBorders>
              <w:top w:val="single" w:sz="4" w:space="0" w:color="auto"/>
              <w:left w:val="single" w:sz="4" w:space="0" w:color="auto"/>
              <w:bottom w:val="single" w:sz="4" w:space="0" w:color="auto"/>
              <w:right w:val="single" w:sz="4" w:space="0" w:color="auto"/>
            </w:tcBorders>
            <w:vAlign w:val="center"/>
          </w:tcPr>
          <w:p w14:paraId="1DE935C1" w14:textId="6268B11A"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15</w:t>
            </w:r>
            <w:r>
              <w:rPr>
                <w:rFonts w:ascii="GHEA Grapalat" w:hAnsi="GHEA Grapalat" w:cs="Calibri"/>
                <w:color w:val="000000"/>
                <w:sz w:val="18"/>
                <w:szCs w:val="18"/>
              </w:rPr>
              <w:t>0</w:t>
            </w:r>
            <w:r w:rsidRPr="004F1D4F">
              <w:rPr>
                <w:rFonts w:ascii="GHEA Grapalat" w:hAnsi="GHEA Grapalat" w:cs="Calibri"/>
                <w:color w:val="000000"/>
                <w:sz w:val="18"/>
                <w:szCs w:val="18"/>
              </w:rPr>
              <w:t>00</w:t>
            </w:r>
          </w:p>
        </w:tc>
        <w:tc>
          <w:tcPr>
            <w:tcW w:w="2520" w:type="dxa"/>
            <w:tcBorders>
              <w:top w:val="single" w:sz="4" w:space="0" w:color="auto"/>
              <w:left w:val="single" w:sz="4" w:space="0" w:color="auto"/>
              <w:bottom w:val="single" w:sz="4" w:space="0" w:color="auto"/>
              <w:right w:val="single" w:sz="4" w:space="0" w:color="auto"/>
            </w:tcBorders>
            <w:vAlign w:val="center"/>
          </w:tcPr>
          <w:p w14:paraId="16BFE04B" w14:textId="0BEB43BD"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6"/>
                <w:szCs w:val="16"/>
              </w:rPr>
              <w:t>03221122/1</w:t>
            </w:r>
          </w:p>
        </w:tc>
        <w:tc>
          <w:tcPr>
            <w:tcW w:w="4183" w:type="dxa"/>
            <w:tcBorders>
              <w:top w:val="single" w:sz="4" w:space="0" w:color="auto"/>
              <w:left w:val="single" w:sz="4" w:space="0" w:color="auto"/>
              <w:bottom w:val="single" w:sz="4" w:space="0" w:color="auto"/>
              <w:right w:val="single" w:sz="4" w:space="0" w:color="auto"/>
            </w:tcBorders>
          </w:tcPr>
          <w:p w14:paraId="5A0C530B" w14:textId="1A7BC8D6" w:rsidR="002862F7" w:rsidRPr="00CF1E87" w:rsidRDefault="002862F7" w:rsidP="002862F7">
            <w:pPr>
              <w:rPr>
                <w:rFonts w:ascii="GHEA Grapalat" w:hAnsi="GHEA Grapalat" w:cs="Calibri"/>
                <w:sz w:val="16"/>
                <w:szCs w:val="16"/>
              </w:rPr>
            </w:pPr>
            <w:r>
              <w:rPr>
                <w:rFonts w:ascii="GHEA Grapalat" w:hAnsi="GHEA Grapalat" w:cs="Calibri"/>
                <w:color w:val="000000"/>
                <w:sz w:val="18"/>
                <w:szCs w:val="18"/>
                <w:lang w:val="hy-AM"/>
              </w:rPr>
              <w:t>кабачки</w:t>
            </w:r>
          </w:p>
        </w:tc>
      </w:tr>
      <w:tr w:rsidR="002862F7" w:rsidRPr="007467FD" w14:paraId="3C3D7F1A"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52A655BD" w14:textId="06CD7F3E"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79</w:t>
            </w:r>
          </w:p>
        </w:tc>
        <w:tc>
          <w:tcPr>
            <w:tcW w:w="1620" w:type="dxa"/>
            <w:tcBorders>
              <w:top w:val="single" w:sz="4" w:space="0" w:color="auto"/>
              <w:left w:val="single" w:sz="4" w:space="0" w:color="auto"/>
              <w:bottom w:val="single" w:sz="4" w:space="0" w:color="auto"/>
              <w:right w:val="single" w:sz="4" w:space="0" w:color="auto"/>
            </w:tcBorders>
            <w:vAlign w:val="center"/>
          </w:tcPr>
          <w:p w14:paraId="52340D80" w14:textId="042D566F"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96000</w:t>
            </w:r>
          </w:p>
        </w:tc>
        <w:tc>
          <w:tcPr>
            <w:tcW w:w="2520" w:type="dxa"/>
            <w:tcBorders>
              <w:top w:val="single" w:sz="4" w:space="0" w:color="auto"/>
              <w:left w:val="single" w:sz="4" w:space="0" w:color="auto"/>
              <w:bottom w:val="single" w:sz="4" w:space="0" w:color="auto"/>
              <w:right w:val="single" w:sz="4" w:space="0" w:color="auto"/>
            </w:tcBorders>
            <w:vAlign w:val="center"/>
          </w:tcPr>
          <w:p w14:paraId="31F6B92C" w14:textId="3C06146F"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8"/>
                <w:szCs w:val="18"/>
              </w:rPr>
              <w:t>03221420/2</w:t>
            </w:r>
          </w:p>
        </w:tc>
        <w:tc>
          <w:tcPr>
            <w:tcW w:w="4183" w:type="dxa"/>
            <w:tcBorders>
              <w:top w:val="single" w:sz="4" w:space="0" w:color="auto"/>
              <w:left w:val="single" w:sz="4" w:space="0" w:color="auto"/>
              <w:bottom w:val="single" w:sz="4" w:space="0" w:color="auto"/>
              <w:right w:val="single" w:sz="4" w:space="0" w:color="auto"/>
            </w:tcBorders>
          </w:tcPr>
          <w:p w14:paraId="612AA65F" w14:textId="5F89D39E" w:rsidR="002862F7" w:rsidRPr="00CF1E87" w:rsidRDefault="002862F7" w:rsidP="002862F7">
            <w:pPr>
              <w:rPr>
                <w:rFonts w:ascii="GHEA Grapalat" w:hAnsi="GHEA Grapalat" w:cs="Calibri"/>
                <w:sz w:val="16"/>
                <w:szCs w:val="16"/>
              </w:rPr>
            </w:pPr>
            <w:r>
              <w:rPr>
                <w:rFonts w:ascii="GHEA Grapalat" w:hAnsi="GHEA Grapalat" w:cs="Calibri"/>
                <w:color w:val="000000"/>
                <w:sz w:val="18"/>
                <w:szCs w:val="18"/>
                <w:lang w:val="hy-AM"/>
              </w:rPr>
              <w:t>броколли</w:t>
            </w:r>
          </w:p>
        </w:tc>
      </w:tr>
      <w:tr w:rsidR="002862F7" w:rsidRPr="007467FD" w14:paraId="3DAB41ED"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1E41D433" w14:textId="15D85B06"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80</w:t>
            </w:r>
          </w:p>
        </w:tc>
        <w:tc>
          <w:tcPr>
            <w:tcW w:w="1620" w:type="dxa"/>
            <w:tcBorders>
              <w:top w:val="single" w:sz="4" w:space="0" w:color="auto"/>
              <w:left w:val="single" w:sz="4" w:space="0" w:color="auto"/>
              <w:bottom w:val="single" w:sz="4" w:space="0" w:color="auto"/>
              <w:right w:val="single" w:sz="4" w:space="0" w:color="auto"/>
            </w:tcBorders>
            <w:vAlign w:val="center"/>
          </w:tcPr>
          <w:p w14:paraId="5E767481" w14:textId="3AFD8527"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125000</w:t>
            </w:r>
          </w:p>
        </w:tc>
        <w:tc>
          <w:tcPr>
            <w:tcW w:w="2520" w:type="dxa"/>
            <w:tcBorders>
              <w:top w:val="single" w:sz="4" w:space="0" w:color="auto"/>
              <w:left w:val="single" w:sz="4" w:space="0" w:color="auto"/>
              <w:bottom w:val="single" w:sz="4" w:space="0" w:color="auto"/>
              <w:right w:val="single" w:sz="4" w:space="0" w:color="auto"/>
            </w:tcBorders>
            <w:vAlign w:val="center"/>
          </w:tcPr>
          <w:p w14:paraId="016059C0" w14:textId="6CC78950" w:rsidR="002862F7" w:rsidRPr="00FA6CD2" w:rsidRDefault="002862F7" w:rsidP="002862F7">
            <w:pPr>
              <w:jc w:val="center"/>
              <w:rPr>
                <w:rFonts w:ascii="GHEA Grapalat" w:hAnsi="GHEA Grapalat" w:cs="Calibri"/>
                <w:sz w:val="16"/>
                <w:szCs w:val="16"/>
              </w:rPr>
            </w:pPr>
            <w:r w:rsidRPr="004F1D4F">
              <w:rPr>
                <w:rFonts w:ascii="GHEA Grapalat" w:hAnsi="GHEA Grapalat" w:cs="Calibri"/>
                <w:sz w:val="16"/>
                <w:szCs w:val="16"/>
              </w:rPr>
              <w:t>15613350/2</w:t>
            </w:r>
          </w:p>
        </w:tc>
        <w:tc>
          <w:tcPr>
            <w:tcW w:w="4183" w:type="dxa"/>
            <w:tcBorders>
              <w:top w:val="single" w:sz="4" w:space="0" w:color="auto"/>
              <w:left w:val="single" w:sz="4" w:space="0" w:color="auto"/>
              <w:bottom w:val="single" w:sz="4" w:space="0" w:color="auto"/>
              <w:right w:val="single" w:sz="4" w:space="0" w:color="auto"/>
            </w:tcBorders>
          </w:tcPr>
          <w:p w14:paraId="685FC8E7" w14:textId="15D69B7E" w:rsidR="002862F7" w:rsidRPr="00FA6CD2" w:rsidRDefault="002862F7" w:rsidP="002862F7">
            <w:pPr>
              <w:rPr>
                <w:rFonts w:ascii="GHEA Grapalat" w:hAnsi="GHEA Grapalat" w:cs="Calibri"/>
                <w:sz w:val="16"/>
                <w:szCs w:val="16"/>
              </w:rPr>
            </w:pPr>
            <w:r>
              <w:rPr>
                <w:rFonts w:ascii="GHEA Grapalat" w:hAnsi="GHEA Grapalat" w:cs="Calibri"/>
                <w:color w:val="000000"/>
                <w:sz w:val="18"/>
                <w:szCs w:val="18"/>
                <w:lang w:val="hy-AM"/>
              </w:rPr>
              <w:t>киноа</w:t>
            </w:r>
          </w:p>
        </w:tc>
      </w:tr>
      <w:tr w:rsidR="002862F7" w:rsidRPr="007467FD" w14:paraId="40CBA32F" w14:textId="77777777" w:rsidTr="006E5018">
        <w:trPr>
          <w:trHeight w:val="350"/>
          <w:jc w:val="center"/>
        </w:trPr>
        <w:tc>
          <w:tcPr>
            <w:tcW w:w="1080" w:type="dxa"/>
            <w:tcBorders>
              <w:top w:val="single" w:sz="4" w:space="0" w:color="auto"/>
              <w:left w:val="single" w:sz="4" w:space="0" w:color="auto"/>
              <w:bottom w:val="single" w:sz="4" w:space="0" w:color="auto"/>
              <w:right w:val="single" w:sz="4" w:space="0" w:color="auto"/>
            </w:tcBorders>
            <w:vAlign w:val="center"/>
          </w:tcPr>
          <w:p w14:paraId="6E0CF7A3" w14:textId="60546027" w:rsidR="002862F7" w:rsidRPr="00EC0CD3" w:rsidRDefault="002862F7" w:rsidP="002862F7">
            <w:pPr>
              <w:pStyle w:val="BodyTextIndent2"/>
              <w:spacing w:line="240" w:lineRule="auto"/>
              <w:ind w:firstLine="0"/>
              <w:jc w:val="center"/>
              <w:rPr>
                <w:rFonts w:ascii="GHEA Grapalat" w:hAnsi="GHEA Grapalat" w:cs="Calibri"/>
                <w:sz w:val="18"/>
                <w:szCs w:val="18"/>
                <w:lang w:val="hy-AM"/>
              </w:rPr>
            </w:pPr>
            <w:r>
              <w:rPr>
                <w:rFonts w:ascii="GHEA Grapalat" w:hAnsi="GHEA Grapalat" w:cs="Calibri"/>
                <w:color w:val="000000"/>
                <w:sz w:val="16"/>
                <w:szCs w:val="16"/>
                <w:lang w:val="en-US"/>
              </w:rPr>
              <w:t>81</w:t>
            </w:r>
          </w:p>
        </w:tc>
        <w:tc>
          <w:tcPr>
            <w:tcW w:w="1620" w:type="dxa"/>
            <w:tcBorders>
              <w:top w:val="single" w:sz="4" w:space="0" w:color="auto"/>
              <w:left w:val="single" w:sz="4" w:space="0" w:color="auto"/>
              <w:bottom w:val="single" w:sz="4" w:space="0" w:color="auto"/>
              <w:right w:val="single" w:sz="4" w:space="0" w:color="auto"/>
            </w:tcBorders>
            <w:vAlign w:val="center"/>
          </w:tcPr>
          <w:p w14:paraId="0285208E" w14:textId="4842DBC8" w:rsidR="002862F7" w:rsidRPr="00EC0CD3" w:rsidRDefault="002862F7" w:rsidP="002862F7">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97500</w:t>
            </w:r>
          </w:p>
        </w:tc>
        <w:tc>
          <w:tcPr>
            <w:tcW w:w="2520" w:type="dxa"/>
            <w:tcBorders>
              <w:top w:val="single" w:sz="4" w:space="0" w:color="auto"/>
              <w:left w:val="single" w:sz="4" w:space="0" w:color="auto"/>
              <w:bottom w:val="single" w:sz="4" w:space="0" w:color="auto"/>
              <w:right w:val="single" w:sz="4" w:space="0" w:color="auto"/>
            </w:tcBorders>
            <w:vAlign w:val="center"/>
          </w:tcPr>
          <w:p w14:paraId="483E9046" w14:textId="519CBB98" w:rsidR="002862F7" w:rsidRPr="00FA6CD2" w:rsidRDefault="002862F7" w:rsidP="002862F7">
            <w:pPr>
              <w:jc w:val="center"/>
              <w:rPr>
                <w:rFonts w:ascii="GHEA Grapalat" w:hAnsi="GHEA Grapalat" w:cs="Calibri"/>
                <w:sz w:val="16"/>
                <w:szCs w:val="16"/>
              </w:rPr>
            </w:pPr>
            <w:r w:rsidRPr="004F1D4F">
              <w:rPr>
                <w:rFonts w:ascii="GHEA Grapalat" w:hAnsi="GHEA Grapalat" w:cs="Calibri"/>
                <w:color w:val="000000"/>
                <w:sz w:val="16"/>
                <w:szCs w:val="16"/>
              </w:rPr>
              <w:t>03221127/1</w:t>
            </w:r>
          </w:p>
        </w:tc>
        <w:tc>
          <w:tcPr>
            <w:tcW w:w="4183" w:type="dxa"/>
            <w:tcBorders>
              <w:top w:val="single" w:sz="4" w:space="0" w:color="auto"/>
              <w:left w:val="single" w:sz="4" w:space="0" w:color="auto"/>
              <w:bottom w:val="single" w:sz="4" w:space="0" w:color="auto"/>
              <w:right w:val="single" w:sz="4" w:space="0" w:color="auto"/>
            </w:tcBorders>
          </w:tcPr>
          <w:p w14:paraId="2331991D" w14:textId="0FCDC395" w:rsidR="002862F7" w:rsidRPr="00FA6CD2" w:rsidRDefault="002862F7" w:rsidP="002862F7">
            <w:pPr>
              <w:rPr>
                <w:rFonts w:ascii="GHEA Grapalat" w:hAnsi="GHEA Grapalat" w:cs="Calibri"/>
                <w:sz w:val="16"/>
                <w:szCs w:val="16"/>
              </w:rPr>
            </w:pPr>
            <w:r>
              <w:rPr>
                <w:rFonts w:ascii="GHEA Grapalat" w:hAnsi="GHEA Grapalat" w:cs="Calibri"/>
                <w:color w:val="000000"/>
                <w:sz w:val="18"/>
                <w:szCs w:val="18"/>
                <w:lang w:val="hy-AM"/>
              </w:rPr>
              <w:t>мароль</w:t>
            </w:r>
          </w:p>
        </w:tc>
      </w:tr>
    </w:tbl>
    <w:p w14:paraId="14C73A53" w14:textId="77777777" w:rsidR="006173D4" w:rsidRPr="00B453CD" w:rsidRDefault="00816505" w:rsidP="00240CB2">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D72B9">
        <w:rPr>
          <w:rFonts w:ascii="GHEA Grapalat" w:hAnsi="GHEA Grapalat"/>
          <w:sz w:val="24"/>
          <w:szCs w:val="24"/>
          <w:lang w:val="hy-AM"/>
        </w:rPr>
        <w:t>5</w:t>
      </w:r>
      <w:r w:rsidR="006672E6" w:rsidRPr="00E63619">
        <w:rPr>
          <w:rFonts w:ascii="GHEA Grapalat" w:hAnsi="GHEA Grapalat"/>
          <w:sz w:val="24"/>
          <w:szCs w:val="24"/>
        </w:rPr>
        <w:t xml:space="preserve">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3A153F38" w14:textId="77777777" w:rsidR="00096865" w:rsidRPr="009044F1" w:rsidRDefault="00096865" w:rsidP="00240CB2">
      <w:pPr>
        <w:widowControl w:val="0"/>
        <w:ind w:firstLine="567"/>
        <w:jc w:val="center"/>
        <w:rPr>
          <w:rFonts w:ascii="GHEA Grapalat" w:hAnsi="GHEA Grapalat" w:cs="Sylfaen"/>
          <w:i/>
        </w:rPr>
      </w:pPr>
    </w:p>
    <w:p w14:paraId="5C27229B" w14:textId="77777777" w:rsidR="00096865" w:rsidRPr="009044F1" w:rsidRDefault="00693101" w:rsidP="00240CB2">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14:paraId="64677749" w14:textId="77777777" w:rsidR="00753E6E" w:rsidRPr="009044F1" w:rsidRDefault="00096865" w:rsidP="00240CB2">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705829B2" w14:textId="77777777" w:rsidR="00753E6E" w:rsidRPr="009044F1" w:rsidRDefault="00753E6E" w:rsidP="00240CB2">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1448D60" w14:textId="77777777" w:rsidR="00753E6E" w:rsidRPr="003240F7" w:rsidRDefault="00753E6E" w:rsidP="00240CB2">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3DF04B28" w14:textId="77777777" w:rsidR="00753E6E" w:rsidRPr="009044F1" w:rsidRDefault="00753E6E" w:rsidP="00240CB2">
      <w:pPr>
        <w:widowControl w:val="0"/>
        <w:tabs>
          <w:tab w:val="left" w:pos="1134"/>
        </w:tabs>
        <w:ind w:firstLine="567"/>
        <w:jc w:val="both"/>
        <w:rPr>
          <w:rFonts w:ascii="GHEA Grapalat" w:hAnsi="GHEA Grapalat"/>
        </w:rPr>
      </w:pPr>
      <w:r w:rsidRPr="009044F1">
        <w:rPr>
          <w:rFonts w:ascii="GHEA Grapalat" w:hAnsi="GHEA Grapalat"/>
        </w:rPr>
        <w:lastRenderedPageBreak/>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4680089C" w14:textId="77777777" w:rsidR="00753E6E" w:rsidRPr="009044F1" w:rsidRDefault="00753E6E" w:rsidP="00240CB2">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38D72E20" w14:textId="77777777" w:rsidR="00753E6E" w:rsidRDefault="00753E6E" w:rsidP="00240CB2">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14:paraId="32115938" w14:textId="77777777" w:rsidR="005F1D76" w:rsidRDefault="005F1D76" w:rsidP="00240CB2">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5E9879C8" w14:textId="77777777" w:rsidR="00445D45" w:rsidRDefault="00445D45" w:rsidP="00240CB2">
      <w:pPr>
        <w:widowControl w:val="0"/>
        <w:tabs>
          <w:tab w:val="left" w:pos="1134"/>
        </w:tabs>
        <w:ind w:firstLine="567"/>
        <w:jc w:val="both"/>
        <w:rPr>
          <w:rFonts w:ascii="GHEA Grapalat" w:hAnsi="GHEA Grapalat"/>
        </w:rPr>
      </w:pPr>
    </w:p>
    <w:p w14:paraId="1A84CF97" w14:textId="77777777" w:rsidR="00990561" w:rsidRDefault="00990561" w:rsidP="00240CB2">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41C96D7" w14:textId="77777777" w:rsidR="006622A4" w:rsidRPr="006622A4" w:rsidRDefault="006622A4" w:rsidP="00240CB2">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07D39EC9" w14:textId="77777777" w:rsidR="006622A4" w:rsidRPr="006622A4" w:rsidRDefault="006622A4" w:rsidP="00240CB2">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5C7F2F0E" w14:textId="77777777" w:rsidR="006622A4" w:rsidRPr="006622A4" w:rsidRDefault="006622A4" w:rsidP="00240CB2">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163D021B" w14:textId="77777777" w:rsidR="006622A4" w:rsidRPr="009044F1" w:rsidRDefault="006622A4" w:rsidP="00240CB2">
      <w:pPr>
        <w:widowControl w:val="0"/>
        <w:tabs>
          <w:tab w:val="left" w:pos="1134"/>
        </w:tabs>
        <w:ind w:firstLine="567"/>
        <w:jc w:val="both"/>
        <w:rPr>
          <w:rFonts w:ascii="GHEA Grapalat" w:hAnsi="GHEA Grapalat" w:cs="Sylfaen"/>
        </w:rPr>
      </w:pPr>
    </w:p>
    <w:p w14:paraId="3D868D5E" w14:textId="77777777" w:rsidR="00753E6E" w:rsidRPr="009044F1" w:rsidRDefault="00753E6E" w:rsidP="00240CB2">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DEA1488" w14:textId="77777777" w:rsidR="00BA3554" w:rsidRPr="009044F1" w:rsidRDefault="00BA3554" w:rsidP="00240CB2">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w:t>
      </w:r>
      <w:r w:rsidRPr="009044F1">
        <w:rPr>
          <w:rFonts w:ascii="GHEA Grapalat" w:hAnsi="GHEA Grapalat"/>
        </w:rPr>
        <w:lastRenderedPageBreak/>
        <w:t>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482286E3" w14:textId="77777777" w:rsidR="00D5674E" w:rsidRPr="009044F1" w:rsidRDefault="009F18D0" w:rsidP="00240CB2">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F9D9871" w14:textId="77777777" w:rsidR="00D5674E" w:rsidRPr="009044F1" w:rsidRDefault="00D5674E" w:rsidP="00240CB2">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0BEE090F" w14:textId="77777777" w:rsidR="00D5674E" w:rsidRPr="009044F1" w:rsidRDefault="00D5674E" w:rsidP="00240CB2">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5DE4E67" w14:textId="77777777" w:rsidR="00D5674E" w:rsidRPr="009044F1" w:rsidRDefault="00D5674E" w:rsidP="00240CB2">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7C72A9F8" w14:textId="77777777" w:rsidR="00D5674E" w:rsidRPr="009044F1" w:rsidRDefault="00D5674E" w:rsidP="00240CB2">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5EF8627" w14:textId="77777777" w:rsidR="00D5674E" w:rsidRPr="009044F1" w:rsidRDefault="00D5674E" w:rsidP="00240CB2">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0FA7822" w14:textId="77777777" w:rsidR="00D5674E" w:rsidRPr="009044F1" w:rsidRDefault="00D5674E" w:rsidP="00240CB2">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3DF94C2" w14:textId="77777777" w:rsidR="00D5674E" w:rsidRPr="008842CE" w:rsidRDefault="00D5674E" w:rsidP="00240CB2">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35A993D" w14:textId="77777777" w:rsidR="00D5674E" w:rsidRPr="009044F1" w:rsidRDefault="00D5674E" w:rsidP="00240CB2">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35B58CEE" w14:textId="77777777" w:rsidR="00D5674E" w:rsidRPr="009044F1" w:rsidRDefault="00D5674E" w:rsidP="00240CB2">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0EC6327" w14:textId="77777777" w:rsidR="00D5674E" w:rsidRPr="009044F1" w:rsidRDefault="00D5674E" w:rsidP="00240CB2">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7A476BB" w14:textId="77777777" w:rsidR="00D5674E" w:rsidRPr="009044F1" w:rsidRDefault="00D5674E" w:rsidP="00240CB2">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B6BBA2D" w14:textId="77777777" w:rsidR="00D5674E" w:rsidRPr="009044F1" w:rsidRDefault="00D5674E" w:rsidP="00240CB2">
      <w:pPr>
        <w:widowControl w:val="0"/>
        <w:tabs>
          <w:tab w:val="left" w:pos="1134"/>
        </w:tabs>
        <w:ind w:firstLine="567"/>
        <w:jc w:val="both"/>
        <w:rPr>
          <w:rFonts w:ascii="GHEA Grapalat" w:hAnsi="GHEA Grapalat"/>
          <w:color w:val="000000"/>
        </w:rPr>
      </w:pPr>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2"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4ED22CCF" w14:textId="77777777" w:rsidR="004175B6" w:rsidRPr="003F2899" w:rsidRDefault="00096865" w:rsidP="00240CB2">
      <w:pPr>
        <w:widowControl w:val="0"/>
        <w:tabs>
          <w:tab w:val="left" w:pos="1134"/>
        </w:tabs>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14:paraId="700DE095" w14:textId="77777777" w:rsidR="000A6B75" w:rsidRPr="009044F1" w:rsidRDefault="000A6B75" w:rsidP="00240CB2">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5F6D96BC" w14:textId="77777777" w:rsidR="009E07EE" w:rsidRPr="009044F1" w:rsidRDefault="000A6B75" w:rsidP="00240CB2">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0A3C85A3" w14:textId="77777777" w:rsidR="000A6B75" w:rsidRPr="009044F1" w:rsidRDefault="000A6B75" w:rsidP="00240CB2">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4EDF81CD" w14:textId="77777777" w:rsidR="005A405F" w:rsidRPr="00ED3BA4" w:rsidRDefault="00C366B6" w:rsidP="00240CB2">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F83692A" w14:textId="77777777" w:rsidR="000A6B75" w:rsidRPr="009044F1" w:rsidRDefault="00C366B6" w:rsidP="00240CB2">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F666C57" w14:textId="77777777" w:rsidR="00096865" w:rsidRPr="009044F1" w:rsidRDefault="00ED2352" w:rsidP="00240CB2">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375717A7" w14:textId="77777777" w:rsidR="0032548E" w:rsidRDefault="00096865" w:rsidP="00240CB2">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2333378A" w14:textId="77777777" w:rsidR="00096865" w:rsidRPr="009044F1" w:rsidRDefault="00096865" w:rsidP="00240CB2">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7EE662C0" w14:textId="77777777" w:rsidR="00096865" w:rsidRPr="009044F1" w:rsidRDefault="00096865" w:rsidP="00240CB2">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76753BD" w14:textId="77777777" w:rsidR="00462E00" w:rsidRPr="00204EEA" w:rsidRDefault="00096865" w:rsidP="00240CB2">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w:t>
      </w:r>
      <w:r w:rsidR="00791FE4" w:rsidRPr="007D4470">
        <w:rPr>
          <w:rFonts w:ascii="GHEA Grapalat" w:hAnsi="GHEA Grapalat"/>
        </w:rPr>
        <w:lastRenderedPageBreak/>
        <w:t xml:space="preserve">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2045A66" w14:textId="77777777" w:rsidR="00096865" w:rsidRDefault="00096865" w:rsidP="00240CB2">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7C0C9B45" w14:textId="77777777" w:rsidR="002D7D70" w:rsidRPr="000811C1" w:rsidRDefault="002D7D70" w:rsidP="00240CB2">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AADAA52" w14:textId="77777777" w:rsidR="00096865" w:rsidRPr="009044F1" w:rsidRDefault="00096865" w:rsidP="00240CB2">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436BC6C2" w14:textId="77777777" w:rsidR="00B051BE" w:rsidRPr="009044F1" w:rsidRDefault="00B051BE" w:rsidP="00240CB2">
      <w:pPr>
        <w:widowControl w:val="0"/>
        <w:jc w:val="center"/>
        <w:rPr>
          <w:rFonts w:ascii="GHEA Grapalat" w:hAnsi="GHEA Grapalat"/>
          <w:b/>
        </w:rPr>
      </w:pPr>
    </w:p>
    <w:p w14:paraId="18B4D872" w14:textId="77777777" w:rsidR="00096865" w:rsidRPr="00995804" w:rsidRDefault="00955A1E" w:rsidP="00240CB2">
      <w:pPr>
        <w:widowControl w:val="0"/>
        <w:jc w:val="center"/>
        <w:rPr>
          <w:rFonts w:ascii="GHEA Grapalat" w:hAnsi="GHEA Grapalat" w:cs="Arial"/>
          <w:b/>
        </w:rPr>
      </w:pPr>
      <w:r w:rsidRPr="00995804">
        <w:rPr>
          <w:rFonts w:ascii="GHEA Grapalat" w:hAnsi="GHEA Grapalat"/>
          <w:b/>
        </w:rPr>
        <w:t>4. ПОРЯДОК ПОДАЧИ ЗАЯВКИ</w:t>
      </w:r>
    </w:p>
    <w:p w14:paraId="6CE04A54" w14:textId="77777777" w:rsidR="00096865" w:rsidRPr="009044F1" w:rsidRDefault="00096865" w:rsidP="00240CB2">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3906C34" w14:textId="77777777" w:rsidR="00486B55" w:rsidRPr="009044F1" w:rsidRDefault="00096865" w:rsidP="00240CB2">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0693F21E" w14:textId="77777777" w:rsidR="00096865" w:rsidRPr="009044F1" w:rsidRDefault="000946A3" w:rsidP="00240CB2">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74BC19AD" w14:textId="77777777" w:rsidR="00096865" w:rsidRPr="005114D0" w:rsidRDefault="000946A3" w:rsidP="00240CB2">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A36C54">
        <w:rPr>
          <w:rFonts w:ascii="GHEA Grapalat" w:hAnsi="GHEA Grapalat"/>
          <w:sz w:val="24"/>
          <w:szCs w:val="24"/>
        </w:rPr>
        <w:t>запрос котировок</w:t>
      </w:r>
      <w:r w:rsidRPr="009044F1">
        <w:rPr>
          <w:rFonts w:ascii="GHEA Grapalat" w:hAnsi="GHEA Grapalat"/>
          <w:sz w:val="24"/>
          <w:szCs w:val="24"/>
        </w:rPr>
        <w:t>.</w:t>
      </w:r>
    </w:p>
    <w:p w14:paraId="6F31E533" w14:textId="20AD5C78" w:rsidR="00A80ECD" w:rsidRPr="00162B9A" w:rsidRDefault="00A80ECD" w:rsidP="00240CB2">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162B9A" w:rsidRPr="00531321">
        <w:rPr>
          <w:rFonts w:ascii="GHEA Grapalat" w:hAnsi="GHEA Grapalat"/>
          <w:sz w:val="24"/>
          <w:szCs w:val="24"/>
        </w:rPr>
        <w:t>"</w:t>
      </w:r>
      <w:r w:rsidR="0075269F" w:rsidRPr="0036154F">
        <w:rPr>
          <w:rFonts w:ascii="GHEA Grapalat" w:hAnsi="GHEA Grapalat"/>
          <w:b/>
          <w:bCs/>
          <w:sz w:val="24"/>
          <w:szCs w:val="24"/>
        </w:rPr>
        <w:t xml:space="preserve">РА, г. Ереван, </w:t>
      </w:r>
      <w:r w:rsidR="0036154F" w:rsidRPr="0036154F">
        <w:rPr>
          <w:rFonts w:ascii="GHEA Grapalat" w:hAnsi="GHEA Grapalat"/>
          <w:b/>
          <w:bCs/>
          <w:sz w:val="24"/>
          <w:szCs w:val="24"/>
        </w:rPr>
        <w:t>Мамиконянц</w:t>
      </w:r>
      <w:r w:rsidR="0036154F" w:rsidRPr="000164C6">
        <w:rPr>
          <w:rFonts w:ascii="GHEA Grapalat" w:hAnsi="GHEA Grapalat"/>
          <w:b/>
          <w:sz w:val="24"/>
          <w:szCs w:val="24"/>
        </w:rPr>
        <w:t xml:space="preserve"> 31</w:t>
      </w:r>
      <w:r w:rsidR="00162B9A" w:rsidRPr="00531321">
        <w:rPr>
          <w:rFonts w:ascii="GHEA Grapalat" w:hAnsi="GHEA Grapalat"/>
          <w:sz w:val="24"/>
          <w:szCs w:val="24"/>
        </w:rPr>
        <w:t xml:space="preserve">" </w:t>
      </w:r>
      <w:r>
        <w:rPr>
          <w:rFonts w:ascii="GHEA Grapalat" w:hAnsi="GHEA Grapalat"/>
          <w:sz w:val="24"/>
          <w:szCs w:val="24"/>
        </w:rPr>
        <w:t xml:space="preserve">не позднее, чем </w:t>
      </w:r>
      <w:r w:rsidR="00162B9A" w:rsidRPr="00363BFB">
        <w:rPr>
          <w:rFonts w:ascii="GHEA Grapalat" w:hAnsi="GHEA Grapalat"/>
          <w:color w:val="000000" w:themeColor="text1"/>
          <w:sz w:val="24"/>
          <w:szCs w:val="24"/>
        </w:rPr>
        <w:t xml:space="preserve">чем </w:t>
      </w:r>
      <w:r w:rsidR="00567CCA" w:rsidRPr="00363BFB">
        <w:rPr>
          <w:rFonts w:ascii="GHEA Grapalat" w:hAnsi="GHEA Grapalat"/>
          <w:color w:val="000000" w:themeColor="text1"/>
          <w:sz w:val="24"/>
          <w:szCs w:val="24"/>
          <w:lang w:val="hy-AM"/>
        </w:rPr>
        <w:t>13:00</w:t>
      </w:r>
      <w:r w:rsidR="00162B9A" w:rsidRPr="00363BFB">
        <w:rPr>
          <w:rFonts w:ascii="GHEA Grapalat" w:hAnsi="GHEA Grapalat"/>
          <w:color w:val="000000" w:themeColor="text1"/>
          <w:sz w:val="24"/>
          <w:szCs w:val="24"/>
        </w:rPr>
        <w:t xml:space="preserve"> часов </w:t>
      </w:r>
      <w:r w:rsidR="00162B9A" w:rsidRPr="00162B9A">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6832D055" w14:textId="757C5B36" w:rsidR="00A80ECD" w:rsidRDefault="00A80ECD" w:rsidP="00240CB2">
      <w:pPr>
        <w:pStyle w:val="BodyTextIndent2"/>
        <w:widowControl w:val="0"/>
        <w:spacing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567CCA">
        <w:rPr>
          <w:rFonts w:ascii="GHEA Grapalat" w:hAnsi="GHEA Grapalat"/>
          <w:sz w:val="24"/>
          <w:szCs w:val="24"/>
          <w:lang w:val="hy-AM"/>
        </w:rPr>
        <w:t>Н</w:t>
      </w:r>
      <w:r w:rsidR="00673704">
        <w:rPr>
          <w:rFonts w:ascii="GHEA Grapalat" w:hAnsi="GHEA Grapalat"/>
          <w:sz w:val="24"/>
          <w:szCs w:val="24"/>
        </w:rPr>
        <w:t xml:space="preserve">. </w:t>
      </w:r>
      <w:r w:rsidR="00567CCA">
        <w:rPr>
          <w:rFonts w:ascii="GHEA Grapalat" w:hAnsi="GHEA Grapalat"/>
          <w:sz w:val="24"/>
          <w:szCs w:val="24"/>
          <w:lang w:val="hy-AM"/>
        </w:rPr>
        <w:t>К</w:t>
      </w:r>
      <w:r w:rsidR="00673704">
        <w:rPr>
          <w:rFonts w:ascii="GHEA Grapalat" w:hAnsi="GHEA Grapalat"/>
          <w:sz w:val="24"/>
          <w:szCs w:val="24"/>
        </w:rPr>
        <w:t>а</w:t>
      </w:r>
      <w:r w:rsidR="00567CCA">
        <w:rPr>
          <w:rFonts w:ascii="GHEA Grapalat" w:hAnsi="GHEA Grapalat"/>
          <w:sz w:val="24"/>
          <w:szCs w:val="24"/>
          <w:lang w:val="hy-AM"/>
        </w:rPr>
        <w:t>з</w:t>
      </w:r>
      <w:r w:rsidR="00673704">
        <w:rPr>
          <w:rFonts w:ascii="GHEA Grapalat" w:hAnsi="GHEA Grapalat"/>
          <w:sz w:val="24"/>
          <w:szCs w:val="24"/>
        </w:rPr>
        <w:t>а</w:t>
      </w:r>
      <w:r w:rsidR="00567CCA">
        <w:rPr>
          <w:rFonts w:ascii="GHEA Grapalat" w:hAnsi="GHEA Grapalat"/>
          <w:sz w:val="24"/>
          <w:szCs w:val="24"/>
          <w:lang w:val="hy-AM"/>
        </w:rPr>
        <w:t>р</w:t>
      </w:r>
      <w:r w:rsidR="00673704">
        <w:rPr>
          <w:rFonts w:ascii="GHEA Grapalat" w:hAnsi="GHEA Grapalat"/>
          <w:sz w:val="24"/>
          <w:szCs w:val="24"/>
        </w:rPr>
        <w:t>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06F41FF" w14:textId="77777777" w:rsidR="00B67CCD" w:rsidRPr="00D3436F" w:rsidRDefault="00B67CCD" w:rsidP="00240CB2">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47438371" w14:textId="77777777" w:rsidR="005F25EF" w:rsidRDefault="005F25EF" w:rsidP="00240CB2">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4165B8D" w14:textId="77777777" w:rsidR="005F25EF" w:rsidRDefault="005F25EF" w:rsidP="00240CB2">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3"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68C2D276" w14:textId="77777777" w:rsidR="00C648DF" w:rsidRDefault="005F25EF" w:rsidP="00240CB2">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1510F972" w14:textId="77777777" w:rsidR="005F25EF" w:rsidRDefault="005F25EF" w:rsidP="00240CB2">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473E5890" w14:textId="77777777" w:rsidR="005F25EF" w:rsidRDefault="005F25EF" w:rsidP="00240CB2">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DD87776" w14:textId="77777777" w:rsidR="00EA0D10" w:rsidRPr="00650DCD" w:rsidRDefault="001361B2" w:rsidP="00240CB2">
      <w:pPr>
        <w:pStyle w:val="norm"/>
        <w:widowControl w:val="0"/>
        <w:tabs>
          <w:tab w:val="left" w:pos="1134"/>
        </w:tabs>
        <w:spacing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14:paraId="346BB9F7" w14:textId="77777777" w:rsidR="00071119" w:rsidRPr="008E138A" w:rsidRDefault="00EA0D10" w:rsidP="00240CB2">
      <w:pPr>
        <w:pStyle w:val="norm"/>
        <w:widowControl w:val="0"/>
        <w:tabs>
          <w:tab w:val="left" w:pos="1134"/>
        </w:tabs>
        <w:spacing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5F25EF" w:rsidRPr="008E138A">
        <w:rPr>
          <w:rFonts w:ascii="GHEA Grapalat" w:hAnsi="GHEA Grapalat" w:cs="Sylfaen"/>
          <w:sz w:val="24"/>
          <w:szCs w:val="24"/>
        </w:rPr>
        <w:t>:</w:t>
      </w:r>
      <w:r w:rsidR="00932115" w:rsidRPr="008E138A">
        <w:t xml:space="preserve"> </w:t>
      </w:r>
    </w:p>
    <w:p w14:paraId="23CA193D" w14:textId="77777777" w:rsidR="00B67CCD" w:rsidRPr="009044F1" w:rsidRDefault="001C6688" w:rsidP="00240CB2">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B371134" w14:textId="77777777" w:rsidR="000845F6" w:rsidRPr="009044F1" w:rsidRDefault="00162B9A" w:rsidP="00240CB2">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lang w:val="hy-AM"/>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A9BBBC7" w14:textId="77777777" w:rsidR="000845F6" w:rsidRPr="00D3436F" w:rsidRDefault="00162B9A" w:rsidP="00240CB2">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lang w:val="hy-AM"/>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337F8A80" w14:textId="77777777" w:rsidR="00721677" w:rsidRDefault="00721677" w:rsidP="00240CB2">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3EF115BC" w14:textId="77777777" w:rsidR="00721677" w:rsidRDefault="00721677" w:rsidP="00240CB2">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1DBA0D8" w14:textId="77777777" w:rsidR="00721677" w:rsidRDefault="00721677" w:rsidP="00240CB2">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1B64641" w14:textId="77777777" w:rsidR="0049655D" w:rsidRDefault="0049655D" w:rsidP="00240CB2">
      <w:pPr>
        <w:rPr>
          <w:rFonts w:ascii="GHEA Grapalat" w:hAnsi="GHEA Grapalat"/>
          <w:b/>
        </w:rPr>
      </w:pPr>
    </w:p>
    <w:p w14:paraId="68B1DF89" w14:textId="77777777" w:rsidR="00A45946" w:rsidRPr="009044F1" w:rsidRDefault="00333B85" w:rsidP="00240CB2">
      <w:pPr>
        <w:widowControl w:val="0"/>
        <w:jc w:val="center"/>
        <w:rPr>
          <w:rFonts w:ascii="GHEA Grapalat" w:hAnsi="GHEA Grapalat" w:cs="Arial"/>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14:paraId="0AD98641" w14:textId="77777777" w:rsidR="00A45946" w:rsidRPr="009044F1" w:rsidRDefault="00C8055A" w:rsidP="00240CB2">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6002C46" w14:textId="77777777" w:rsidR="00B95FE0" w:rsidRPr="009044F1" w:rsidRDefault="00C8055A" w:rsidP="00240CB2">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5FAF7044" w14:textId="77777777" w:rsidR="00B95FE0" w:rsidRPr="009044F1" w:rsidRDefault="00B95FE0" w:rsidP="00240CB2">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872BDB0" w14:textId="77777777" w:rsidR="00B95FE0" w:rsidRPr="009044F1" w:rsidRDefault="00B95FE0" w:rsidP="00240CB2">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14E3F2BD" w14:textId="77777777" w:rsidR="00B95FE0" w:rsidRPr="009044F1" w:rsidRDefault="00B95FE0" w:rsidP="00240CB2">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7E4026C" w14:textId="77777777" w:rsidR="00A45946" w:rsidRDefault="00B95FE0" w:rsidP="00240CB2">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513DA0D5" w14:textId="77777777" w:rsidR="00B9778A" w:rsidRDefault="00B9778A" w:rsidP="00240CB2">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444FDCAD" w14:textId="77777777" w:rsidR="00AE1E38" w:rsidRDefault="00A14685" w:rsidP="00240CB2">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46D1B5C2" w14:textId="77777777" w:rsidR="0048059F" w:rsidRPr="009044F1" w:rsidRDefault="0048059F" w:rsidP="00240CB2">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7636B64E" w14:textId="77777777" w:rsidR="00A45946" w:rsidRPr="009044F1" w:rsidRDefault="00C8055A" w:rsidP="00240CB2">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BFCBE95" w14:textId="77777777" w:rsidR="00096865" w:rsidRPr="009044F1" w:rsidRDefault="00096865" w:rsidP="00240CB2">
      <w:pPr>
        <w:pStyle w:val="BodyTextIndent2"/>
        <w:widowControl w:val="0"/>
        <w:spacing w:line="240" w:lineRule="auto"/>
        <w:ind w:firstLine="567"/>
        <w:rPr>
          <w:rFonts w:ascii="GHEA Grapalat" w:hAnsi="GHEA Grapalat"/>
          <w:sz w:val="24"/>
          <w:szCs w:val="24"/>
        </w:rPr>
      </w:pPr>
    </w:p>
    <w:p w14:paraId="1A281181" w14:textId="77777777" w:rsidR="00096865" w:rsidRPr="009044F1" w:rsidRDefault="00220C7C" w:rsidP="00240CB2">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0E343E42" w14:textId="77777777" w:rsidR="00096865" w:rsidRPr="00AA7117" w:rsidRDefault="00220C7C" w:rsidP="00240CB2">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заявка действительна до заключения </w:t>
      </w:r>
      <w:r w:rsidRPr="009044F1">
        <w:rPr>
          <w:rFonts w:ascii="GHEA Grapalat" w:hAnsi="GHEA Grapalat"/>
          <w:i w:val="0"/>
          <w:sz w:val="24"/>
          <w:szCs w:val="24"/>
        </w:rPr>
        <w:lastRenderedPageBreak/>
        <w:t>договора в соответствии с Законом, отзыва заявки участником, отклонения заявки или объявления настоящей процедуры несостоявшейся.</w:t>
      </w:r>
    </w:p>
    <w:p w14:paraId="05452CE4" w14:textId="77777777" w:rsidR="00CC0E15" w:rsidRPr="00162B9A" w:rsidRDefault="00220C7C" w:rsidP="00162B9A">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9D7E22C" w14:textId="77777777" w:rsidR="002626F7" w:rsidRDefault="002626F7" w:rsidP="00240CB2">
      <w:pPr>
        <w:rPr>
          <w:rFonts w:ascii="GHEA Grapalat" w:hAnsi="GHEA Grapalat" w:cs="Sylfaen"/>
        </w:rPr>
      </w:pPr>
    </w:p>
    <w:p w14:paraId="7A0C866D" w14:textId="77777777" w:rsidR="001F5CED" w:rsidRDefault="001F5CED" w:rsidP="00240CB2">
      <w:pPr>
        <w:widowControl w:val="0"/>
        <w:jc w:val="center"/>
        <w:rPr>
          <w:rFonts w:ascii="GHEA Grapalat" w:hAnsi="GHEA Grapalat"/>
          <w:b/>
          <w:lang w:val="hy-AM"/>
        </w:rPr>
      </w:pPr>
    </w:p>
    <w:p w14:paraId="4D8DF8A3" w14:textId="77777777" w:rsidR="00096865" w:rsidRPr="009044F1" w:rsidRDefault="00162B9A" w:rsidP="00240CB2">
      <w:pPr>
        <w:widowControl w:val="0"/>
        <w:jc w:val="center"/>
        <w:rPr>
          <w:rFonts w:ascii="GHEA Grapalat" w:hAnsi="GHEA Grapalat"/>
          <w:b/>
        </w:rPr>
      </w:pPr>
      <w:r>
        <w:rPr>
          <w:rFonts w:ascii="GHEA Grapalat" w:hAnsi="GHEA Grapalat"/>
          <w:b/>
          <w:lang w:val="hy-AM"/>
        </w:rPr>
        <w:t>7</w:t>
      </w:r>
      <w:r w:rsidR="00E70FC4">
        <w:rPr>
          <w:rFonts w:ascii="GHEA Grapalat" w:hAnsi="GHEA Grapalat"/>
          <w:b/>
        </w:rPr>
        <w:t xml:space="preserve">.ВСКРЫТИЕ,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5A885490" w14:textId="54038EBC" w:rsidR="00096865" w:rsidRPr="009044F1" w:rsidRDefault="00162B9A" w:rsidP="00240CB2">
      <w:pPr>
        <w:pStyle w:val="BodyTextIndent2"/>
        <w:widowControl w:val="0"/>
        <w:tabs>
          <w:tab w:val="left" w:pos="1134"/>
        </w:tabs>
        <w:spacing w:line="240" w:lineRule="auto"/>
        <w:ind w:firstLine="567"/>
        <w:rPr>
          <w:rFonts w:ascii="GHEA Grapalat" w:hAnsi="GHEA Grapalat" w:cs="Tahoma"/>
          <w:sz w:val="24"/>
          <w:szCs w:val="24"/>
        </w:rPr>
      </w:pPr>
      <w:r>
        <w:rPr>
          <w:rFonts w:ascii="GHEA Grapalat" w:hAnsi="GHEA Grapalat"/>
          <w:sz w:val="24"/>
          <w:szCs w:val="24"/>
          <w:lang w:val="hy-AM"/>
        </w:rPr>
        <w:t>7</w:t>
      </w:r>
      <w:r w:rsidR="00FD2748" w:rsidRPr="009044F1">
        <w:rPr>
          <w:rFonts w:ascii="GHEA Grapalat" w:hAnsi="GHEA Grapalat"/>
          <w:sz w:val="24"/>
          <w:szCs w:val="24"/>
        </w:rPr>
        <w:t>.1</w:t>
      </w:r>
      <w:r w:rsidR="00D07367" w:rsidRPr="00D07367">
        <w:rPr>
          <w:rFonts w:ascii="GHEA Grapalat" w:hAnsi="GHEA Grapalat"/>
          <w:sz w:val="24"/>
          <w:szCs w:val="24"/>
        </w:rPr>
        <w:t>.</w:t>
      </w:r>
      <w:r w:rsidR="00D07367" w:rsidRPr="00D07367">
        <w:rPr>
          <w:rFonts w:ascii="GHEA Grapalat" w:hAnsi="GHEA Grapalat"/>
          <w:sz w:val="24"/>
          <w:szCs w:val="24"/>
        </w:rPr>
        <w:tab/>
      </w:r>
      <w:r w:rsidR="00FD2748" w:rsidRPr="009044F1">
        <w:rPr>
          <w:rFonts w:ascii="GHEA Grapalat" w:hAnsi="GHEA Grapalat"/>
          <w:sz w:val="24"/>
          <w:szCs w:val="24"/>
        </w:rPr>
        <w:t xml:space="preserve">Вскрытие заявок произойдет на </w:t>
      </w:r>
      <w:r>
        <w:rPr>
          <w:rFonts w:ascii="GHEA Grapalat" w:hAnsi="GHEA Grapalat"/>
          <w:sz w:val="24"/>
          <w:szCs w:val="24"/>
          <w:lang w:val="hy-AM"/>
        </w:rPr>
        <w:t>7</w:t>
      </w:r>
      <w:r w:rsidR="00FD2748" w:rsidRPr="009044F1">
        <w:rPr>
          <w:rFonts w:ascii="GHEA Grapalat" w:hAnsi="GHEA Grapalat"/>
          <w:sz w:val="24"/>
          <w:szCs w:val="24"/>
        </w:rPr>
        <w:t>-ый день в "</w:t>
      </w:r>
      <w:r w:rsidR="0075269F">
        <w:rPr>
          <w:rFonts w:ascii="GHEA Grapalat" w:hAnsi="GHEA Grapalat"/>
          <w:sz w:val="24"/>
          <w:szCs w:val="24"/>
        </w:rPr>
        <w:t>1</w:t>
      </w:r>
      <w:r w:rsidR="00641029">
        <w:rPr>
          <w:rFonts w:ascii="GHEA Grapalat" w:hAnsi="GHEA Grapalat"/>
          <w:sz w:val="24"/>
          <w:szCs w:val="24"/>
          <w:lang w:val="hy-AM"/>
        </w:rPr>
        <w:t>3</w:t>
      </w:r>
      <w:r w:rsidR="0075269F">
        <w:rPr>
          <w:rFonts w:ascii="GHEA Grapalat" w:hAnsi="GHEA Grapalat"/>
          <w:sz w:val="24"/>
          <w:szCs w:val="24"/>
        </w:rPr>
        <w:t>:00</w:t>
      </w:r>
      <w:r w:rsidR="00FD2748"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00FD2748" w:rsidRPr="009044F1">
        <w:rPr>
          <w:rFonts w:ascii="GHEA Grapalat" w:hAnsi="GHEA Grapalat"/>
          <w:sz w:val="24"/>
          <w:szCs w:val="24"/>
        </w:rPr>
        <w:t xml:space="preserve"> объявления и приглашения на настоящую процедуру. </w:t>
      </w:r>
    </w:p>
    <w:p w14:paraId="3B20FFDD" w14:textId="77777777" w:rsidR="00C64E56" w:rsidRDefault="009B6D58" w:rsidP="00240CB2">
      <w:pPr>
        <w:widowControl w:val="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7C049C2B" w14:textId="77777777" w:rsidR="00576D5D" w:rsidRDefault="009B6D58" w:rsidP="00240CB2">
      <w:pPr>
        <w:widowControl w:val="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57E82A7C" w14:textId="77777777" w:rsidR="00576D5D" w:rsidRDefault="00576D5D" w:rsidP="00240CB2">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0B2C379" w14:textId="77777777" w:rsidR="00576D5D" w:rsidRDefault="00576D5D" w:rsidP="00240CB2">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501A610" w14:textId="77777777" w:rsidR="00576D5D" w:rsidRDefault="00576D5D" w:rsidP="00240CB2">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0B4C9AFE" w14:textId="77777777" w:rsidR="00576D5D" w:rsidRDefault="00576D5D" w:rsidP="00240CB2">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4E2C5C9" w14:textId="77777777" w:rsidR="009A796C" w:rsidRPr="009044F1" w:rsidRDefault="00E1538F" w:rsidP="00240CB2">
      <w:pPr>
        <w:widowControl w:val="0"/>
        <w:tabs>
          <w:tab w:val="left" w:pos="1134"/>
        </w:tabs>
        <w:ind w:firstLine="567"/>
        <w:jc w:val="both"/>
        <w:rPr>
          <w:rFonts w:ascii="GHEA Grapalat" w:hAnsi="GHEA Grapalat" w:cs="Sylfaen"/>
        </w:rPr>
      </w:pPr>
      <w:r w:rsidRPr="00E1538F">
        <w:rPr>
          <w:rFonts w:ascii="GHEA Grapalat" w:hAnsi="GHEA Grapalat"/>
        </w:rPr>
        <w:t>7</w:t>
      </w:r>
      <w:r w:rsidR="00FD2748" w:rsidRPr="009044F1">
        <w:rPr>
          <w:rFonts w:ascii="GHEA Grapalat" w:hAnsi="GHEA Grapalat"/>
        </w:rPr>
        <w:t>.2.</w:t>
      </w:r>
      <w:r w:rsidR="00D07367" w:rsidRPr="005114D0">
        <w:rPr>
          <w:rFonts w:ascii="GHEA Grapalat" w:hAnsi="GHEA Grapalat"/>
        </w:rPr>
        <w:tab/>
      </w:r>
      <w:r w:rsidR="00FD2748" w:rsidRPr="009044F1">
        <w:rPr>
          <w:rFonts w:ascii="GHEA Grapalat" w:hAnsi="GHEA Grapalat"/>
        </w:rPr>
        <w:t xml:space="preserve">Заявки оцениваются в порядке, установленном настоящим приглашением. </w:t>
      </w:r>
    </w:p>
    <w:p w14:paraId="5ACA7CBF" w14:textId="77777777" w:rsidR="002A665D" w:rsidRPr="002A665D" w:rsidRDefault="00CF34DE" w:rsidP="00240CB2">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2520853A" w14:textId="77777777" w:rsidR="00ED6836" w:rsidRPr="009044F1" w:rsidRDefault="00745561" w:rsidP="00240CB2">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 xml:space="preserve">за исключением случая, установленного пунктом </w:t>
      </w:r>
      <w:r w:rsidR="00E1538F" w:rsidRPr="00E1538F">
        <w:rPr>
          <w:rFonts w:ascii="GHEA Grapalat" w:hAnsi="GHEA Grapalat"/>
        </w:rPr>
        <w:t>7</w:t>
      </w:r>
      <w:r w:rsidR="00550A62" w:rsidRPr="00550A62">
        <w:rPr>
          <w:rFonts w:ascii="GHEA Grapalat" w:hAnsi="GHEA Grapalat"/>
        </w:rPr>
        <w:t>.9 части 1 настоящего приглашения</w:t>
      </w:r>
      <w:r w:rsidRPr="009044F1">
        <w:rPr>
          <w:rFonts w:ascii="GHEA Grapalat" w:hAnsi="GHEA Grapalat"/>
        </w:rPr>
        <w:t>.</w:t>
      </w:r>
    </w:p>
    <w:p w14:paraId="6BA3D3BD" w14:textId="77777777" w:rsidR="00B514E8" w:rsidRPr="00352B29" w:rsidRDefault="00E1538F" w:rsidP="00240CB2">
      <w:pPr>
        <w:pStyle w:val="BodyTextIndent2"/>
        <w:widowControl w:val="0"/>
        <w:tabs>
          <w:tab w:val="left" w:pos="1134"/>
        </w:tabs>
        <w:spacing w:line="240" w:lineRule="auto"/>
        <w:ind w:firstLine="567"/>
        <w:rPr>
          <w:rFonts w:ascii="GHEA Grapalat" w:hAnsi="GHEA Grapalat" w:cs="Sylfaen"/>
          <w:sz w:val="24"/>
          <w:szCs w:val="24"/>
        </w:rPr>
      </w:pPr>
      <w:r w:rsidRPr="00E1538F">
        <w:rPr>
          <w:rFonts w:ascii="GHEA Grapalat" w:hAnsi="GHEA Grapalat"/>
          <w:sz w:val="24"/>
          <w:szCs w:val="24"/>
        </w:rPr>
        <w:t>7</w:t>
      </w:r>
      <w:r w:rsidR="00FD2748" w:rsidRPr="009044F1">
        <w:rPr>
          <w:rFonts w:ascii="GHEA Grapalat" w:hAnsi="GHEA Grapalat"/>
          <w:sz w:val="24"/>
          <w:szCs w:val="24"/>
        </w:rPr>
        <w:t>.</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00FD2748" w:rsidRPr="009044F1">
        <w:rPr>
          <w:rFonts w:ascii="GHEA Grapalat" w:hAnsi="GHEA Grapalat"/>
          <w:sz w:val="24"/>
          <w:szCs w:val="24"/>
        </w:rPr>
        <w:t>частник</w:t>
      </w:r>
      <w:r w:rsidR="00DD2F66" w:rsidRPr="00DD2F66">
        <w:rPr>
          <w:rFonts w:ascii="GHEA Grapalat" w:hAnsi="GHEA Grapalat"/>
          <w:sz w:val="24"/>
          <w:szCs w:val="24"/>
        </w:rPr>
        <w:t xml:space="preserve"> </w:t>
      </w:r>
      <w:r w:rsidR="00FD2748"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00FD2748"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00FD2748"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06FEF96B" w14:textId="77777777" w:rsidR="00096865" w:rsidRPr="00A01157" w:rsidRDefault="00E1538F" w:rsidP="00E1538F">
      <w:pPr>
        <w:pStyle w:val="BodyTextIndent"/>
        <w:widowControl w:val="0"/>
        <w:tabs>
          <w:tab w:val="left" w:pos="1134"/>
        </w:tabs>
        <w:spacing w:line="240" w:lineRule="auto"/>
        <w:ind w:firstLine="567"/>
        <w:rPr>
          <w:rFonts w:ascii="GHEA Grapalat" w:hAnsi="GHEA Grapalat" w:cs="Sylfaen"/>
          <w:i w:val="0"/>
          <w:sz w:val="24"/>
          <w:szCs w:val="24"/>
        </w:rPr>
      </w:pPr>
      <w:r w:rsidRPr="007B5E61">
        <w:rPr>
          <w:rFonts w:ascii="GHEA Grapalat" w:hAnsi="GHEA Grapalat"/>
          <w:i w:val="0"/>
          <w:sz w:val="24"/>
          <w:szCs w:val="24"/>
        </w:rPr>
        <w:lastRenderedPageBreak/>
        <w:t>7</w:t>
      </w:r>
      <w:r w:rsidRPr="009044F1">
        <w:rPr>
          <w:rFonts w:ascii="GHEA Grapalat" w:hAnsi="GHEA Grapalat"/>
          <w:i w:val="0"/>
          <w:sz w:val="24"/>
          <w:szCs w:val="24"/>
        </w:rPr>
        <w:t>.</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Pr="007B5E61">
        <w:rPr>
          <w:rFonts w:ascii="GHEA Grapalat" w:hAnsi="GHEA Grapalat"/>
          <w:i w:val="0"/>
          <w:sz w:val="24"/>
          <w:szCs w:val="24"/>
        </w:rPr>
        <w:t xml:space="preserve">Республики Армения </w:t>
      </w:r>
      <w:r w:rsidRPr="007B5E61">
        <w:rPr>
          <w:rFonts w:ascii="GHEA Grapalat" w:hAnsi="GHEA Grapalat"/>
          <w:b/>
          <w:i w:val="0"/>
          <w:sz w:val="24"/>
          <w:szCs w:val="24"/>
        </w:rPr>
        <w:t>по</w:t>
      </w:r>
      <w:r w:rsidRPr="007B5E61">
        <w:rPr>
          <w:rFonts w:ascii="GHEA Grapalat" w:hAnsi="GHEA Grapalat"/>
          <w:i w:val="0"/>
          <w:sz w:val="24"/>
          <w:szCs w:val="24"/>
        </w:rPr>
        <w:t xml:space="preserve"> </w:t>
      </w:r>
      <w:r w:rsidRPr="007B5E61">
        <w:rPr>
          <w:rFonts w:ascii="GHEA Grapalat" w:hAnsi="GHEA Grapalat"/>
          <w:b/>
          <w:i w:val="0"/>
          <w:sz w:val="24"/>
          <w:szCs w:val="24"/>
        </w:rPr>
        <w:t>курсу, установленному Центральным банком Армении на день запрос котировок ия заявок</w:t>
      </w:r>
      <w:r w:rsidRPr="007B5E61">
        <w:rPr>
          <w:rFonts w:ascii="GHEA Grapalat" w:hAnsi="GHEA Grapalat"/>
          <w:i w:val="0"/>
          <w:sz w:val="24"/>
          <w:szCs w:val="24"/>
        </w:rPr>
        <w:t>.</w:t>
      </w:r>
    </w:p>
    <w:p w14:paraId="7EB325CE" w14:textId="77777777" w:rsidR="00B15493" w:rsidRDefault="00E1538F" w:rsidP="00240CB2">
      <w:pPr>
        <w:pStyle w:val="norm"/>
        <w:widowControl w:val="0"/>
        <w:tabs>
          <w:tab w:val="left" w:pos="1134"/>
        </w:tabs>
        <w:spacing w:line="240" w:lineRule="auto"/>
        <w:ind w:firstLine="567"/>
        <w:rPr>
          <w:rFonts w:ascii="GHEA Grapalat" w:hAnsi="GHEA Grapalat"/>
          <w:sz w:val="24"/>
          <w:szCs w:val="24"/>
        </w:rPr>
      </w:pPr>
      <w:r w:rsidRPr="00E1538F">
        <w:rPr>
          <w:rFonts w:ascii="GHEA Grapalat" w:hAnsi="GHEA Grapalat"/>
          <w:sz w:val="24"/>
          <w:szCs w:val="24"/>
        </w:rPr>
        <w:t>7</w:t>
      </w:r>
      <w:r w:rsidR="00FD2748" w:rsidRPr="009044F1">
        <w:rPr>
          <w:rFonts w:ascii="GHEA Grapalat" w:hAnsi="GHEA Grapalat"/>
          <w:sz w:val="24"/>
          <w:szCs w:val="24"/>
        </w:rPr>
        <w:t>.</w:t>
      </w:r>
      <w:r w:rsidR="001E1D4C">
        <w:rPr>
          <w:rFonts w:ascii="GHEA Grapalat" w:hAnsi="GHEA Grapalat"/>
          <w:sz w:val="24"/>
          <w:szCs w:val="24"/>
        </w:rPr>
        <w:t>5</w:t>
      </w:r>
      <w:r w:rsidR="00FD2748" w:rsidRPr="009044F1">
        <w:rPr>
          <w:rFonts w:ascii="GHEA Grapalat" w:hAnsi="GHEA Grapalat"/>
          <w:sz w:val="24"/>
          <w:szCs w:val="24"/>
        </w:rPr>
        <w:t>.</w:t>
      </w:r>
      <w:r w:rsidR="00644850" w:rsidRPr="005114D0">
        <w:rPr>
          <w:rFonts w:ascii="GHEA Grapalat" w:hAnsi="GHEA Grapalat"/>
          <w:sz w:val="24"/>
          <w:szCs w:val="24"/>
        </w:rPr>
        <w:tab/>
      </w:r>
      <w:r w:rsidR="00FD2748"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00FD2748"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9BE48EC" w14:textId="77777777" w:rsidR="009B6D58" w:rsidRPr="00186559" w:rsidRDefault="00FD2748" w:rsidP="00240CB2">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54004D97" w14:textId="77777777" w:rsidR="009B6D58" w:rsidRPr="009044F1" w:rsidRDefault="009B6D58" w:rsidP="00240CB2">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2AAD7B1D" w14:textId="77777777" w:rsidR="009B6D58" w:rsidRPr="009044F1" w:rsidRDefault="009B6D58" w:rsidP="00240CB2">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C58D888" w14:textId="77777777" w:rsidR="009B6D58" w:rsidRPr="00A50C53" w:rsidRDefault="009B6D58" w:rsidP="00240CB2">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5777C0CE" w14:textId="77777777" w:rsidR="009B6D58" w:rsidRPr="009044F1" w:rsidRDefault="009B6D58" w:rsidP="00240CB2">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82C9227" w14:textId="77777777" w:rsidR="00D64A0E" w:rsidRDefault="009B6D58" w:rsidP="00240CB2">
      <w:pPr>
        <w:pStyle w:val="norm"/>
        <w:widowControl w:val="0"/>
        <w:tabs>
          <w:tab w:val="left" w:pos="1134"/>
        </w:tabs>
        <w:spacing w:line="240" w:lineRule="auto"/>
        <w:ind w:firstLine="567"/>
        <w:rPr>
          <w:ins w:id="5"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50EFAA8C" w14:textId="77777777" w:rsidR="00B05FE6" w:rsidRDefault="00E1538F" w:rsidP="00240CB2">
      <w:pPr>
        <w:pStyle w:val="norm"/>
        <w:widowControl w:val="0"/>
        <w:tabs>
          <w:tab w:val="left" w:pos="1134"/>
        </w:tabs>
        <w:spacing w:line="240" w:lineRule="auto"/>
        <w:ind w:firstLine="567"/>
        <w:rPr>
          <w:rFonts w:ascii="GHEA Grapalat" w:hAnsi="GHEA Grapalat"/>
          <w:sz w:val="24"/>
          <w:szCs w:val="24"/>
        </w:rPr>
      </w:pPr>
      <w:r w:rsidRPr="00E1538F">
        <w:rPr>
          <w:rFonts w:ascii="GHEA Grapalat" w:hAnsi="GHEA Grapalat"/>
          <w:sz w:val="24"/>
          <w:szCs w:val="24"/>
        </w:rPr>
        <w:t>7</w:t>
      </w:r>
      <w:r w:rsidR="00B05FE6">
        <w:rPr>
          <w:rFonts w:ascii="GHEA Grapalat" w:hAnsi="GHEA Grapalat"/>
          <w:sz w:val="24"/>
          <w:szCs w:val="24"/>
        </w:rPr>
        <w:t>.</w:t>
      </w:r>
      <w:r w:rsidR="00222CDB">
        <w:rPr>
          <w:rFonts w:ascii="GHEA Grapalat" w:hAnsi="GHEA Grapalat"/>
          <w:sz w:val="24"/>
          <w:szCs w:val="24"/>
        </w:rPr>
        <w:t>6</w:t>
      </w:r>
      <w:r w:rsidR="00B05FE6">
        <w:rPr>
          <w:rFonts w:ascii="GHEA Grapalat" w:hAnsi="GHEA Grapalat"/>
          <w:sz w:val="24"/>
          <w:szCs w:val="24"/>
        </w:rPr>
        <w:t xml:space="preserve"> </w:t>
      </w:r>
      <w:r w:rsidR="00B05FE6"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sidR="00B05FE6">
        <w:rPr>
          <w:rFonts w:ascii="GHEA Grapalat" w:hAnsi="GHEA Grapalat"/>
          <w:sz w:val="24"/>
          <w:szCs w:val="24"/>
        </w:rPr>
        <w:t>ото</w:t>
      </w:r>
      <w:r w:rsidR="00B05FE6"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sidR="00B05FE6">
        <w:rPr>
          <w:rFonts w:ascii="GHEA Grapalat" w:hAnsi="GHEA Grapalat"/>
          <w:sz w:val="24"/>
          <w:szCs w:val="24"/>
        </w:rPr>
        <w:t>за</w:t>
      </w:r>
      <w:r w:rsidR="00B05FE6" w:rsidRPr="009775E8">
        <w:rPr>
          <w:rFonts w:ascii="GHEA Grapalat" w:hAnsi="GHEA Grapalat"/>
          <w:sz w:val="24"/>
          <w:szCs w:val="24"/>
        </w:rPr>
        <w:t>купки, и заключения соглашения между сторонами на его основании</w:t>
      </w:r>
      <w:r w:rsidR="00B05FE6">
        <w:rPr>
          <w:rFonts w:ascii="GHEA Grapalat" w:hAnsi="GHEA Grapalat"/>
          <w:sz w:val="24"/>
          <w:szCs w:val="24"/>
        </w:rPr>
        <w:t>.</w:t>
      </w:r>
      <w:r w:rsidR="00B05FE6" w:rsidRPr="002F249D">
        <w:t xml:space="preserve"> </w:t>
      </w:r>
      <w:r w:rsidR="00B05FE6"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00B05FE6">
        <w:rPr>
          <w:rFonts w:ascii="GHEA Grapalat" w:hAnsi="GHEA Grapalat"/>
          <w:sz w:val="24"/>
          <w:szCs w:val="24"/>
        </w:rPr>
        <w:t>.</w:t>
      </w:r>
      <w:r w:rsidR="00B05FE6" w:rsidRPr="002F249D">
        <w:t xml:space="preserve"> </w:t>
      </w:r>
      <w:r w:rsidR="00B05FE6"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00B05FE6">
        <w:rPr>
          <w:rFonts w:ascii="GHEA Grapalat" w:hAnsi="GHEA Grapalat"/>
          <w:sz w:val="24"/>
          <w:szCs w:val="24"/>
        </w:rPr>
        <w:t>.</w:t>
      </w:r>
      <w:r w:rsidR="00B05FE6" w:rsidRPr="00D97055">
        <w:t xml:space="preserve"> </w:t>
      </w:r>
      <w:r w:rsidR="00B05FE6" w:rsidRPr="00D97055">
        <w:rPr>
          <w:rFonts w:ascii="GHEA Grapalat" w:hAnsi="GHEA Grapalat"/>
          <w:sz w:val="24"/>
          <w:szCs w:val="24"/>
        </w:rPr>
        <w:t xml:space="preserve">Требования абзаца настоящего пункта не применяются, когда заявки подали более чем один </w:t>
      </w:r>
      <w:r w:rsidR="00B05FE6" w:rsidRPr="00D97055">
        <w:rPr>
          <w:rFonts w:ascii="GHEA Grapalat" w:hAnsi="GHEA Grapalat"/>
          <w:sz w:val="24"/>
          <w:szCs w:val="24"/>
        </w:rPr>
        <w:lastRenderedPageBreak/>
        <w:t>участник, и только одна заявка была оценена удовлетворительной требованиям приглашения</w:t>
      </w:r>
      <w:r w:rsidR="00B05FE6">
        <w:rPr>
          <w:rFonts w:ascii="GHEA Grapalat" w:hAnsi="GHEA Grapalat"/>
          <w:sz w:val="24"/>
          <w:szCs w:val="24"/>
        </w:rPr>
        <w:t>.</w:t>
      </w:r>
    </w:p>
    <w:p w14:paraId="156EA889" w14:textId="77777777" w:rsidR="00B05FE6" w:rsidRPr="009044F1" w:rsidRDefault="00B05FE6" w:rsidP="00240CB2">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14443EB" w14:textId="77777777" w:rsidR="00B514E8" w:rsidRPr="009044F1" w:rsidRDefault="00E1538F" w:rsidP="00240CB2">
      <w:pPr>
        <w:widowControl w:val="0"/>
        <w:tabs>
          <w:tab w:val="left" w:pos="1134"/>
        </w:tabs>
        <w:ind w:firstLine="567"/>
        <w:jc w:val="both"/>
        <w:rPr>
          <w:rFonts w:ascii="GHEA Grapalat" w:hAnsi="GHEA Grapalat"/>
        </w:rPr>
      </w:pPr>
      <w:r w:rsidRPr="00E1538F">
        <w:rPr>
          <w:rFonts w:ascii="GHEA Grapalat" w:hAnsi="GHEA Grapalat"/>
        </w:rPr>
        <w:t>7</w:t>
      </w:r>
      <w:r w:rsidR="00FD2748" w:rsidRPr="009044F1">
        <w:rPr>
          <w:rFonts w:ascii="GHEA Grapalat" w:hAnsi="GHEA Grapalat"/>
        </w:rPr>
        <w:t>.</w:t>
      </w:r>
      <w:r w:rsidR="00096B2C">
        <w:rPr>
          <w:rFonts w:ascii="GHEA Grapalat" w:hAnsi="GHEA Grapalat"/>
        </w:rPr>
        <w:t>7</w:t>
      </w:r>
      <w:r w:rsidR="00FD2748" w:rsidRPr="009044F1">
        <w:rPr>
          <w:rFonts w:ascii="GHEA Grapalat" w:hAnsi="GHEA Grapalat"/>
        </w:rPr>
        <w:t>.</w:t>
      </w:r>
      <w:r w:rsidR="00C37724" w:rsidRPr="005114D0">
        <w:rPr>
          <w:rFonts w:ascii="GHEA Grapalat" w:hAnsi="GHEA Grapalat"/>
        </w:rPr>
        <w:tab/>
      </w:r>
      <w:r w:rsidR="00FD2748"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00FD2748" w:rsidRPr="009044F1">
        <w:rPr>
          <w:rFonts w:ascii="GHEA Grapalat" w:hAnsi="GHEA Grapalat"/>
        </w:rPr>
        <w:t>документ</w:t>
      </w:r>
      <w:r w:rsidR="00F7541A">
        <w:rPr>
          <w:rFonts w:ascii="GHEA Grapalat" w:hAnsi="GHEA Grapalat"/>
        </w:rPr>
        <w:t>ы</w:t>
      </w:r>
      <w:r w:rsidR="00FD2748"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00FD2748" w:rsidRPr="009044F1">
        <w:rPr>
          <w:rFonts w:ascii="GHEA Grapalat" w:hAnsi="GHEA Grapalat"/>
        </w:rPr>
        <w:t>препятствуя нормальному функционированию комиссии.</w:t>
      </w:r>
    </w:p>
    <w:p w14:paraId="42EE7865" w14:textId="77777777" w:rsidR="00AD2081" w:rsidRDefault="00E1538F" w:rsidP="00240CB2">
      <w:pPr>
        <w:pStyle w:val="norm"/>
        <w:widowControl w:val="0"/>
        <w:tabs>
          <w:tab w:val="left" w:pos="1134"/>
        </w:tabs>
        <w:spacing w:line="240" w:lineRule="auto"/>
        <w:ind w:firstLine="567"/>
        <w:rPr>
          <w:rFonts w:ascii="GHEA Grapalat" w:hAnsi="GHEA Grapalat"/>
          <w:sz w:val="24"/>
          <w:szCs w:val="24"/>
        </w:rPr>
      </w:pPr>
      <w:r w:rsidRPr="00E1538F">
        <w:rPr>
          <w:rFonts w:ascii="GHEA Grapalat" w:hAnsi="GHEA Grapalat"/>
          <w:sz w:val="24"/>
          <w:szCs w:val="24"/>
        </w:rPr>
        <w:t>7</w:t>
      </w:r>
      <w:r w:rsidR="00A150A9" w:rsidRPr="009044F1">
        <w:rPr>
          <w:rFonts w:ascii="GHEA Grapalat" w:hAnsi="GHEA Grapalat"/>
          <w:sz w:val="24"/>
          <w:szCs w:val="24"/>
        </w:rPr>
        <w:t>.</w:t>
      </w:r>
      <w:r w:rsidR="00917747">
        <w:rPr>
          <w:rFonts w:ascii="GHEA Grapalat" w:hAnsi="GHEA Grapalat"/>
          <w:sz w:val="24"/>
          <w:szCs w:val="24"/>
        </w:rPr>
        <w:t>8</w:t>
      </w:r>
      <w:r w:rsidR="00A150A9" w:rsidRPr="009044F1">
        <w:rPr>
          <w:rFonts w:ascii="GHEA Grapalat" w:hAnsi="GHEA Grapalat"/>
          <w:sz w:val="24"/>
          <w:szCs w:val="24"/>
        </w:rPr>
        <w:t>.</w:t>
      </w:r>
      <w:r w:rsidR="00213830" w:rsidRPr="005114D0">
        <w:rPr>
          <w:rFonts w:ascii="GHEA Grapalat" w:hAnsi="GHEA Grapalat"/>
          <w:sz w:val="24"/>
          <w:szCs w:val="24"/>
        </w:rPr>
        <w:tab/>
      </w:r>
      <w:r w:rsidR="00A150A9"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00A150A9"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00A150A9"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00A150A9"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8D955B" w14:textId="77777777" w:rsidR="003B3E74" w:rsidRDefault="006A3C8A" w:rsidP="00240CB2">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FA795A8" w14:textId="77777777" w:rsidR="0034742C" w:rsidRPr="00AA7117" w:rsidRDefault="00E1538F" w:rsidP="00240CB2">
      <w:pPr>
        <w:pStyle w:val="norm"/>
        <w:widowControl w:val="0"/>
        <w:tabs>
          <w:tab w:val="left" w:pos="1134"/>
        </w:tabs>
        <w:spacing w:line="240" w:lineRule="auto"/>
        <w:ind w:firstLine="567"/>
        <w:rPr>
          <w:rFonts w:ascii="GHEA Grapalat" w:hAnsi="GHEA Grapalat" w:cs="Sylfaen"/>
          <w:sz w:val="24"/>
          <w:szCs w:val="24"/>
        </w:rPr>
      </w:pPr>
      <w:r w:rsidRPr="00073747">
        <w:rPr>
          <w:rFonts w:ascii="GHEA Grapalat" w:hAnsi="GHEA Grapalat" w:cs="Sylfaen"/>
          <w:sz w:val="24"/>
          <w:szCs w:val="24"/>
        </w:rPr>
        <w:t>7</w:t>
      </w:r>
      <w:r w:rsidR="0034742C">
        <w:rPr>
          <w:rFonts w:ascii="GHEA Grapalat" w:hAnsi="GHEA Grapalat" w:cs="Sylfaen"/>
          <w:sz w:val="24"/>
          <w:szCs w:val="24"/>
        </w:rPr>
        <w:t xml:space="preserve">.8.1. </w:t>
      </w:r>
      <w:r w:rsidR="0034742C"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B252074" w14:textId="77777777" w:rsidR="00C27BA4" w:rsidRDefault="00E1538F" w:rsidP="00240CB2">
      <w:pPr>
        <w:pStyle w:val="norm"/>
        <w:widowControl w:val="0"/>
        <w:tabs>
          <w:tab w:val="left" w:pos="1276"/>
        </w:tabs>
        <w:spacing w:line="240" w:lineRule="auto"/>
        <w:ind w:firstLine="567"/>
        <w:rPr>
          <w:rFonts w:ascii="GHEA Grapalat" w:hAnsi="GHEA Grapalat"/>
          <w:sz w:val="24"/>
          <w:szCs w:val="24"/>
        </w:rPr>
      </w:pPr>
      <w:r w:rsidRPr="00E1538F">
        <w:rPr>
          <w:rFonts w:ascii="GHEA Grapalat" w:hAnsi="GHEA Grapalat"/>
          <w:sz w:val="24"/>
          <w:szCs w:val="24"/>
        </w:rPr>
        <w:t>7</w:t>
      </w:r>
      <w:r w:rsidR="00A150A9" w:rsidRPr="009044F1">
        <w:rPr>
          <w:rFonts w:ascii="GHEA Grapalat" w:hAnsi="GHEA Grapalat"/>
          <w:sz w:val="24"/>
          <w:szCs w:val="24"/>
        </w:rPr>
        <w:t>.</w:t>
      </w:r>
      <w:r w:rsidR="000F35AE">
        <w:rPr>
          <w:rFonts w:ascii="GHEA Grapalat" w:hAnsi="GHEA Grapalat"/>
          <w:sz w:val="24"/>
          <w:szCs w:val="24"/>
        </w:rPr>
        <w:t>9</w:t>
      </w:r>
      <w:r w:rsidR="00A150A9" w:rsidRPr="009044F1">
        <w:rPr>
          <w:rFonts w:ascii="GHEA Grapalat" w:hAnsi="GHEA Grapalat"/>
          <w:sz w:val="24"/>
          <w:szCs w:val="24"/>
        </w:rPr>
        <w:t>.</w:t>
      </w:r>
      <w:r w:rsidR="00213830" w:rsidRPr="005114D0">
        <w:rPr>
          <w:rFonts w:ascii="GHEA Grapalat" w:hAnsi="GHEA Grapalat"/>
          <w:sz w:val="24"/>
          <w:szCs w:val="24"/>
        </w:rPr>
        <w:tab/>
      </w:r>
      <w:r w:rsidR="00A150A9" w:rsidRPr="009044F1">
        <w:rPr>
          <w:rFonts w:ascii="GHEA Grapalat" w:hAnsi="GHEA Grapalat"/>
          <w:sz w:val="24"/>
          <w:szCs w:val="24"/>
        </w:rPr>
        <w:t xml:space="preserve">Если участник исправляет зафиксированное несоответствие в срок, установленный пунктом </w:t>
      </w:r>
      <w:r w:rsidRPr="00E1538F">
        <w:rPr>
          <w:rFonts w:ascii="GHEA Grapalat" w:hAnsi="GHEA Grapalat"/>
          <w:sz w:val="24"/>
          <w:szCs w:val="24"/>
        </w:rPr>
        <w:t>7</w:t>
      </w:r>
      <w:r w:rsidR="00A150A9" w:rsidRPr="009044F1">
        <w:rPr>
          <w:rFonts w:ascii="GHEA Grapalat" w:hAnsi="GHEA Grapalat"/>
          <w:sz w:val="24"/>
          <w:szCs w:val="24"/>
        </w:rPr>
        <w:t>.</w:t>
      </w:r>
      <w:r w:rsidR="000F35AE">
        <w:rPr>
          <w:rFonts w:ascii="GHEA Grapalat" w:hAnsi="GHEA Grapalat"/>
          <w:sz w:val="24"/>
          <w:szCs w:val="24"/>
        </w:rPr>
        <w:t>8</w:t>
      </w:r>
      <w:r w:rsidR="00A150A9"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00A150A9"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7A5AD47C" w14:textId="77777777" w:rsidR="006A649A" w:rsidRDefault="00E1538F" w:rsidP="00240CB2">
      <w:pPr>
        <w:pStyle w:val="BodyTextIndent2"/>
        <w:widowControl w:val="0"/>
        <w:tabs>
          <w:tab w:val="left" w:pos="1276"/>
        </w:tabs>
        <w:spacing w:line="240" w:lineRule="auto"/>
        <w:ind w:firstLine="567"/>
        <w:rPr>
          <w:rFonts w:ascii="GHEA Grapalat" w:hAnsi="GHEA Grapalat"/>
          <w:sz w:val="24"/>
          <w:szCs w:val="24"/>
        </w:rPr>
      </w:pPr>
      <w:r w:rsidRPr="00073747">
        <w:rPr>
          <w:rFonts w:ascii="GHEA Grapalat" w:hAnsi="GHEA Grapalat"/>
          <w:sz w:val="24"/>
          <w:szCs w:val="24"/>
        </w:rPr>
        <w:t>7</w:t>
      </w:r>
      <w:r w:rsidR="00A150A9" w:rsidRPr="009044F1">
        <w:rPr>
          <w:rFonts w:ascii="GHEA Grapalat" w:hAnsi="GHEA Grapalat"/>
          <w:sz w:val="24"/>
          <w:szCs w:val="24"/>
        </w:rPr>
        <w:t>.1</w:t>
      </w:r>
      <w:r w:rsidR="00B81197">
        <w:rPr>
          <w:rFonts w:ascii="GHEA Grapalat" w:hAnsi="GHEA Grapalat"/>
          <w:sz w:val="24"/>
          <w:szCs w:val="24"/>
        </w:rPr>
        <w:t>0</w:t>
      </w:r>
      <w:r w:rsidR="00A150A9"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9968ACB" w14:textId="77777777" w:rsidR="00EA58C8" w:rsidRPr="009044F1" w:rsidRDefault="00E1538F" w:rsidP="00240CB2">
      <w:pPr>
        <w:pStyle w:val="BodyTextIndent2"/>
        <w:widowControl w:val="0"/>
        <w:tabs>
          <w:tab w:val="left" w:pos="1276"/>
        </w:tabs>
        <w:spacing w:line="240" w:lineRule="auto"/>
        <w:ind w:firstLine="567"/>
        <w:rPr>
          <w:rFonts w:ascii="GHEA Grapalat" w:hAnsi="GHEA Grapalat" w:cs="Sylfaen"/>
          <w:sz w:val="24"/>
          <w:szCs w:val="24"/>
        </w:rPr>
      </w:pPr>
      <w:r w:rsidRPr="00073747">
        <w:rPr>
          <w:rFonts w:ascii="GHEA Grapalat" w:hAnsi="GHEA Grapalat"/>
          <w:sz w:val="24"/>
          <w:szCs w:val="24"/>
        </w:rPr>
        <w:t>7</w:t>
      </w:r>
      <w:r w:rsidR="00A150A9" w:rsidRPr="009044F1">
        <w:rPr>
          <w:rFonts w:ascii="GHEA Grapalat" w:hAnsi="GHEA Grapalat"/>
          <w:sz w:val="24"/>
          <w:szCs w:val="24"/>
        </w:rPr>
        <w:t>.1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00A150A9"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00A150A9"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 xml:space="preserve">ротокол подписывают присутствующие на заседании </w:t>
      </w:r>
      <w:r w:rsidR="00895E05" w:rsidRPr="00895E05">
        <w:rPr>
          <w:rFonts w:ascii="GHEA Grapalat" w:hAnsi="GHEA Grapalat"/>
          <w:sz w:val="24"/>
          <w:szCs w:val="24"/>
        </w:rPr>
        <w:lastRenderedPageBreak/>
        <w:t>члены комиссии</w:t>
      </w:r>
      <w:r w:rsidR="001E4A24">
        <w:rPr>
          <w:rFonts w:ascii="GHEA Grapalat" w:hAnsi="GHEA Grapalat"/>
          <w:sz w:val="24"/>
          <w:szCs w:val="24"/>
        </w:rPr>
        <w:t>.</w:t>
      </w:r>
    </w:p>
    <w:p w14:paraId="6F573707" w14:textId="77777777" w:rsidR="00E65F37" w:rsidRPr="009044F1" w:rsidRDefault="00E1538F" w:rsidP="00240CB2">
      <w:pPr>
        <w:pStyle w:val="BodyTextIndent2"/>
        <w:widowControl w:val="0"/>
        <w:tabs>
          <w:tab w:val="left" w:pos="1276"/>
        </w:tabs>
        <w:spacing w:line="240" w:lineRule="auto"/>
        <w:ind w:firstLine="567"/>
        <w:rPr>
          <w:rFonts w:ascii="GHEA Grapalat" w:hAnsi="GHEA Grapalat" w:cs="Sylfaen"/>
          <w:sz w:val="24"/>
          <w:szCs w:val="24"/>
        </w:rPr>
      </w:pPr>
      <w:r w:rsidRPr="00073747">
        <w:rPr>
          <w:rFonts w:ascii="GHEA Grapalat" w:hAnsi="GHEA Grapalat"/>
          <w:sz w:val="24"/>
          <w:szCs w:val="24"/>
        </w:rPr>
        <w:t>7</w:t>
      </w:r>
      <w:r w:rsidR="00A150A9" w:rsidRPr="009044F1">
        <w:rPr>
          <w:rFonts w:ascii="GHEA Grapalat" w:hAnsi="GHEA Grapalat"/>
          <w:sz w:val="24"/>
          <w:szCs w:val="24"/>
        </w:rPr>
        <w:t>.1</w:t>
      </w:r>
      <w:r w:rsidR="00696900">
        <w:rPr>
          <w:rFonts w:ascii="GHEA Grapalat" w:hAnsi="GHEA Grapalat"/>
          <w:sz w:val="24"/>
          <w:szCs w:val="24"/>
        </w:rPr>
        <w:t>2</w:t>
      </w:r>
      <w:r w:rsidR="00A150A9" w:rsidRPr="009044F1">
        <w:rPr>
          <w:rFonts w:ascii="GHEA Grapalat" w:hAnsi="GHEA Grapalat"/>
          <w:sz w:val="24"/>
          <w:szCs w:val="24"/>
        </w:rPr>
        <w:t>.</w:t>
      </w:r>
      <w:r w:rsidR="004409B1" w:rsidRPr="005114D0">
        <w:rPr>
          <w:rFonts w:ascii="GHEA Grapalat" w:hAnsi="GHEA Grapalat"/>
          <w:sz w:val="24"/>
          <w:szCs w:val="24"/>
        </w:rPr>
        <w:tab/>
      </w:r>
      <w:r w:rsidR="00A150A9"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00A150A9" w:rsidRPr="009044F1">
        <w:rPr>
          <w:rFonts w:ascii="GHEA Grapalat" w:hAnsi="GHEA Grapalat"/>
          <w:sz w:val="24"/>
          <w:szCs w:val="24"/>
        </w:rPr>
        <w:t xml:space="preserve"> заявок секретарь комиссии: </w:t>
      </w:r>
    </w:p>
    <w:p w14:paraId="7FE70AF7" w14:textId="77777777" w:rsidR="00A24827" w:rsidRPr="009044F1" w:rsidRDefault="00A24827" w:rsidP="00240CB2">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D9C96A5" w14:textId="77777777" w:rsidR="008B73CD" w:rsidRPr="009044F1" w:rsidRDefault="008B73CD" w:rsidP="00240CB2">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B4C2DF4" w14:textId="77777777" w:rsidR="0052468C" w:rsidRDefault="00E1538F" w:rsidP="00240CB2">
      <w:pPr>
        <w:widowControl w:val="0"/>
        <w:tabs>
          <w:tab w:val="left" w:pos="1276"/>
        </w:tabs>
        <w:ind w:firstLine="567"/>
        <w:jc w:val="both"/>
        <w:rPr>
          <w:rFonts w:ascii="GHEA Grapalat" w:hAnsi="GHEA Grapalat"/>
        </w:rPr>
      </w:pPr>
      <w:r w:rsidRPr="00073747">
        <w:rPr>
          <w:rFonts w:ascii="GHEA Grapalat" w:hAnsi="GHEA Grapalat"/>
        </w:rPr>
        <w:t>7</w:t>
      </w:r>
      <w:r w:rsidR="008769B4" w:rsidRPr="009044F1">
        <w:rPr>
          <w:rFonts w:ascii="GHEA Grapalat" w:hAnsi="GHEA Grapalat"/>
        </w:rPr>
        <w:t>.</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148BC6B4" w14:textId="77777777" w:rsidR="00B24E4B" w:rsidRPr="00B24E4B" w:rsidRDefault="000E53B7" w:rsidP="00240CB2">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5152B1CB" w14:textId="77777777" w:rsidR="00B24E4B" w:rsidRPr="00B24E4B" w:rsidRDefault="00B24E4B" w:rsidP="00240CB2">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6C7BA0BF" w14:textId="77777777" w:rsidR="00B24E4B" w:rsidRDefault="00B24E4B" w:rsidP="00240CB2">
      <w:pPr>
        <w:pStyle w:val="ListParagraph"/>
        <w:widowControl w:val="0"/>
        <w:numPr>
          <w:ilvl w:val="0"/>
          <w:numId w:val="31"/>
        </w:numPr>
        <w:ind w:left="0" w:firstLine="284"/>
        <w:contextualSpacing/>
        <w:jc w:val="both"/>
        <w:rPr>
          <w:ins w:id="6"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lastRenderedPageBreak/>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5DD29DB8" w14:textId="77777777" w:rsidR="00544A12" w:rsidRDefault="006435F5" w:rsidP="00240CB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14:paraId="73F9900E" w14:textId="77777777" w:rsidR="00C20AD3" w:rsidRDefault="00544A12" w:rsidP="00240CB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14:paraId="48185EB9" w14:textId="77777777" w:rsidR="003822FA" w:rsidRPr="00E1538F" w:rsidRDefault="004B64BD" w:rsidP="00E1538F">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 xml:space="preserve">бстоятельство, предусмотренное в пункте </w:t>
      </w:r>
      <w:r w:rsidR="00E1538F" w:rsidRPr="00E1538F">
        <w:rPr>
          <w:rFonts w:ascii="GHEA Grapalat" w:hAnsi="GHEA Grapalat" w:cs="Sylfaen"/>
        </w:rPr>
        <w:t>7</w:t>
      </w:r>
      <w:r w:rsidRPr="00671189">
        <w:rPr>
          <w:rFonts w:ascii="GHEA Grapalat" w:hAnsi="GHEA Grapalat" w:cs="Sylfaen"/>
        </w:rPr>
        <w:t>.8.1 части 1 настоящего приглашения, не считается нарушением обязательств, взятых в рамках процесса закупки.</w:t>
      </w:r>
    </w:p>
    <w:p w14:paraId="69F6BFF0" w14:textId="77777777" w:rsidR="00A63D83" w:rsidRPr="009044F1" w:rsidRDefault="00E1538F" w:rsidP="00240CB2">
      <w:pPr>
        <w:widowControl w:val="0"/>
        <w:tabs>
          <w:tab w:val="left" w:pos="1276"/>
        </w:tabs>
        <w:ind w:firstLine="567"/>
        <w:jc w:val="both"/>
        <w:rPr>
          <w:rFonts w:ascii="GHEA Grapalat" w:hAnsi="GHEA Grapalat"/>
        </w:rPr>
      </w:pPr>
      <w:r w:rsidRPr="00E1538F">
        <w:rPr>
          <w:rFonts w:ascii="GHEA Grapalat" w:hAnsi="GHEA Grapalat"/>
        </w:rPr>
        <w:t>7</w:t>
      </w:r>
      <w:r w:rsidR="00A63D83">
        <w:rPr>
          <w:rFonts w:ascii="GHEA Grapalat" w:hAnsi="GHEA Grapalat"/>
        </w:rPr>
        <w:t>.1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A2E4722" w14:textId="77777777" w:rsidR="00A23E7B" w:rsidRDefault="00E1538F" w:rsidP="00240CB2">
      <w:pPr>
        <w:pStyle w:val="norm"/>
        <w:widowControl w:val="0"/>
        <w:tabs>
          <w:tab w:val="left" w:pos="1276"/>
        </w:tabs>
        <w:spacing w:line="240" w:lineRule="auto"/>
        <w:ind w:firstLine="567"/>
        <w:rPr>
          <w:rFonts w:ascii="GHEA Grapalat" w:hAnsi="GHEA Grapalat" w:cs="Sylfaen"/>
          <w:sz w:val="24"/>
          <w:szCs w:val="24"/>
        </w:rPr>
      </w:pPr>
      <w:r w:rsidRPr="00E1538F">
        <w:rPr>
          <w:rFonts w:ascii="GHEA Grapalat" w:hAnsi="GHEA Grapalat"/>
          <w:sz w:val="24"/>
          <w:szCs w:val="24"/>
        </w:rPr>
        <w:t>7</w:t>
      </w:r>
      <w:r w:rsidR="00E64D24">
        <w:rPr>
          <w:rFonts w:ascii="GHEA Grapalat" w:hAnsi="GHEA Grapalat"/>
          <w:sz w:val="24"/>
          <w:szCs w:val="24"/>
        </w:rPr>
        <w:t>.1</w:t>
      </w:r>
      <w:r w:rsidR="00FE1D95">
        <w:rPr>
          <w:rFonts w:ascii="GHEA Grapalat" w:hAnsi="GHEA Grapalat"/>
          <w:sz w:val="24"/>
          <w:szCs w:val="24"/>
        </w:rPr>
        <w:t>5</w:t>
      </w:r>
      <w:r w:rsidR="00E64D24">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пунктах </w:t>
      </w:r>
      <w:r w:rsidRPr="00E1538F">
        <w:rPr>
          <w:rFonts w:ascii="GHEA Grapalat" w:hAnsi="GHEA Grapalat"/>
          <w:sz w:val="24"/>
          <w:szCs w:val="24"/>
        </w:rPr>
        <w:t>7</w:t>
      </w:r>
      <w:r w:rsidR="00A74478" w:rsidRPr="00A74478">
        <w:rPr>
          <w:rFonts w:ascii="GHEA Grapalat" w:hAnsi="GHEA Grapalat"/>
          <w:sz w:val="24"/>
          <w:szCs w:val="24"/>
        </w:rPr>
        <w:t>.</w:t>
      </w:r>
      <w:r w:rsidR="00D0532E">
        <w:rPr>
          <w:rFonts w:ascii="GHEA Grapalat" w:hAnsi="GHEA Grapalat"/>
          <w:sz w:val="24"/>
          <w:szCs w:val="24"/>
        </w:rPr>
        <w:t>8</w:t>
      </w:r>
      <w:r w:rsidR="00A74478" w:rsidRPr="00A74478">
        <w:rPr>
          <w:rFonts w:ascii="GHEA Grapalat" w:hAnsi="GHEA Grapalat"/>
          <w:sz w:val="24"/>
          <w:szCs w:val="24"/>
        </w:rPr>
        <w:t xml:space="preserve"> и </w:t>
      </w:r>
      <w:r w:rsidRPr="00E1538F">
        <w:rPr>
          <w:rFonts w:ascii="GHEA Grapalat" w:hAnsi="GHEA Grapalat"/>
          <w:sz w:val="24"/>
          <w:szCs w:val="24"/>
        </w:rPr>
        <w:t>7</w:t>
      </w:r>
      <w:r w:rsidR="00A74478" w:rsidRPr="00A74478">
        <w:rPr>
          <w:rFonts w:ascii="GHEA Grapalat" w:hAnsi="GHEA Grapalat"/>
          <w:sz w:val="24"/>
          <w:szCs w:val="24"/>
        </w:rPr>
        <w:t>.</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C6BC13D" w14:textId="77777777" w:rsidR="002B121D" w:rsidRPr="001439BD" w:rsidRDefault="00E1538F" w:rsidP="00240CB2">
      <w:pPr>
        <w:pStyle w:val="BodyTextIndent2"/>
        <w:widowControl w:val="0"/>
        <w:tabs>
          <w:tab w:val="left" w:pos="1276"/>
        </w:tabs>
        <w:spacing w:line="240" w:lineRule="auto"/>
        <w:ind w:firstLine="567"/>
        <w:rPr>
          <w:rFonts w:ascii="GHEA Grapalat" w:hAnsi="GHEA Grapalat" w:cs="Sylfaen"/>
          <w:spacing w:val="-4"/>
          <w:sz w:val="24"/>
          <w:szCs w:val="24"/>
        </w:rPr>
      </w:pPr>
      <w:r w:rsidRPr="00073747">
        <w:rPr>
          <w:rFonts w:ascii="GHEA Grapalat" w:hAnsi="GHEA Grapalat"/>
          <w:sz w:val="24"/>
          <w:szCs w:val="24"/>
        </w:rPr>
        <w:t>7</w:t>
      </w:r>
      <w:r w:rsidR="00A150A9" w:rsidRPr="009044F1">
        <w:rPr>
          <w:rFonts w:ascii="GHEA Grapalat" w:hAnsi="GHEA Grapalat"/>
          <w:sz w:val="24"/>
          <w:szCs w:val="24"/>
        </w:rPr>
        <w:t>.</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00A150A9"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CE10B7D" w14:textId="77777777" w:rsidR="00BF1CBD" w:rsidRPr="00BF1CBD" w:rsidRDefault="00E1538F" w:rsidP="00240CB2">
      <w:pPr>
        <w:widowControl w:val="0"/>
        <w:tabs>
          <w:tab w:val="left" w:pos="1276"/>
        </w:tabs>
        <w:ind w:firstLine="567"/>
        <w:contextualSpacing/>
        <w:jc w:val="both"/>
        <w:rPr>
          <w:rFonts w:ascii="GHEA Grapalat" w:hAnsi="GHEA Grapalat"/>
          <w:spacing w:val="-4"/>
        </w:rPr>
      </w:pPr>
      <w:r w:rsidRPr="00073747">
        <w:rPr>
          <w:rFonts w:ascii="GHEA Grapalat" w:hAnsi="GHEA Grapalat"/>
          <w:spacing w:val="-4"/>
        </w:rPr>
        <w:t>7</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0829B72" w14:textId="77777777" w:rsidR="00BF1CBD" w:rsidRDefault="00BF1CBD" w:rsidP="00240CB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7D922094" w14:textId="77777777" w:rsidR="002B103D" w:rsidRPr="000811C1" w:rsidRDefault="00E1538F" w:rsidP="00240CB2">
      <w:pPr>
        <w:pStyle w:val="BodyTextIndent2"/>
        <w:widowControl w:val="0"/>
        <w:tabs>
          <w:tab w:val="left" w:pos="1276"/>
        </w:tabs>
        <w:spacing w:line="240" w:lineRule="auto"/>
        <w:ind w:firstLine="567"/>
        <w:rPr>
          <w:rFonts w:ascii="GHEA Grapalat" w:hAnsi="GHEA Grapalat"/>
          <w:sz w:val="24"/>
          <w:szCs w:val="24"/>
        </w:rPr>
      </w:pPr>
      <w:r w:rsidRPr="00E1538F">
        <w:rPr>
          <w:rFonts w:ascii="GHEA Grapalat" w:hAnsi="GHEA Grapalat"/>
          <w:sz w:val="24"/>
          <w:szCs w:val="24"/>
        </w:rPr>
        <w:t>7</w:t>
      </w:r>
      <w:r w:rsidR="00A150A9" w:rsidRPr="009044F1">
        <w:rPr>
          <w:rFonts w:ascii="GHEA Grapalat" w:hAnsi="GHEA Grapalat"/>
          <w:sz w:val="24"/>
          <w:szCs w:val="24"/>
        </w:rPr>
        <w:t>.</w:t>
      </w:r>
      <w:r w:rsidR="000E624C">
        <w:rPr>
          <w:rFonts w:ascii="GHEA Grapalat" w:hAnsi="GHEA Grapalat"/>
          <w:sz w:val="24"/>
          <w:szCs w:val="24"/>
          <w:lang w:val="hy-AM"/>
        </w:rPr>
        <w:t>1</w:t>
      </w:r>
      <w:r w:rsidR="00B325AF">
        <w:rPr>
          <w:rFonts w:ascii="GHEA Grapalat" w:hAnsi="GHEA Grapalat"/>
          <w:sz w:val="24"/>
          <w:szCs w:val="24"/>
        </w:rPr>
        <w:t>8</w:t>
      </w:r>
      <w:r w:rsidR="00A150A9" w:rsidRPr="009044F1">
        <w:rPr>
          <w:rFonts w:ascii="GHEA Grapalat" w:hAnsi="GHEA Grapalat"/>
          <w:sz w:val="24"/>
          <w:szCs w:val="24"/>
        </w:rPr>
        <w:t>.</w:t>
      </w:r>
      <w:r w:rsidR="00EE0CB1" w:rsidRPr="005114D0">
        <w:rPr>
          <w:rFonts w:ascii="GHEA Grapalat" w:hAnsi="GHEA Grapalat"/>
          <w:sz w:val="24"/>
          <w:szCs w:val="24"/>
        </w:rPr>
        <w:tab/>
      </w:r>
      <w:r w:rsidR="00A150A9" w:rsidRPr="009044F1">
        <w:rPr>
          <w:rFonts w:ascii="GHEA Grapalat" w:hAnsi="GHEA Grapalat"/>
          <w:sz w:val="24"/>
          <w:szCs w:val="24"/>
        </w:rPr>
        <w:t xml:space="preserve">Оценка заявок и определение отобранного участника осуществляются </w:t>
      </w:r>
      <w:r w:rsidR="00A150A9" w:rsidRPr="009044F1">
        <w:rPr>
          <w:rFonts w:ascii="GHEA Grapalat" w:hAnsi="GHEA Grapalat"/>
          <w:sz w:val="24"/>
          <w:szCs w:val="24"/>
        </w:rPr>
        <w:lastRenderedPageBreak/>
        <w:t xml:space="preserve">по отдельным лотам </w:t>
      </w:r>
    </w:p>
    <w:p w14:paraId="69F8C87F" w14:textId="77777777" w:rsidR="00583092" w:rsidRPr="008C0D41" w:rsidRDefault="00E1538F" w:rsidP="00240CB2">
      <w:pPr>
        <w:widowControl w:val="0"/>
        <w:tabs>
          <w:tab w:val="left" w:pos="1276"/>
        </w:tabs>
        <w:ind w:firstLine="567"/>
        <w:jc w:val="both"/>
        <w:rPr>
          <w:rFonts w:ascii="GHEA Grapalat" w:hAnsi="GHEA Grapalat"/>
        </w:rPr>
      </w:pPr>
      <w:r w:rsidRPr="00E1538F">
        <w:rPr>
          <w:rFonts w:ascii="GHEA Grapalat" w:hAnsi="GHEA Grapalat"/>
        </w:rPr>
        <w:t>7</w:t>
      </w:r>
      <w:r w:rsidR="00A150A9" w:rsidRPr="008C0D41">
        <w:rPr>
          <w:rFonts w:ascii="GHEA Grapalat" w:hAnsi="GHEA Grapalat"/>
        </w:rPr>
        <w:t>.</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00A150A9"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00A150A9"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00A150A9"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00A150A9" w:rsidRPr="008C0D41">
        <w:rPr>
          <w:rFonts w:ascii="GHEA Grapalat" w:hAnsi="GHEA Grapalat"/>
        </w:rPr>
        <w:t xml:space="preserve"> </w:t>
      </w:r>
      <w:r w:rsidR="00951CE5" w:rsidRPr="008C0D41">
        <w:rPr>
          <w:rFonts w:ascii="GHEA Grapalat" w:hAnsi="GHEA Grapalat"/>
        </w:rPr>
        <w:t>применением процедуры</w:t>
      </w:r>
      <w:r w:rsidR="00A150A9" w:rsidRPr="008C0D41">
        <w:rPr>
          <w:rFonts w:ascii="GHEA Grapalat" w:hAnsi="GHEA Grapalat"/>
        </w:rPr>
        <w:t>, установленн</w:t>
      </w:r>
      <w:r w:rsidR="00951CE5" w:rsidRPr="008C0D41">
        <w:rPr>
          <w:rFonts w:ascii="GHEA Grapalat" w:hAnsi="GHEA Grapalat"/>
        </w:rPr>
        <w:t>ой</w:t>
      </w:r>
      <w:r w:rsidR="00A150A9" w:rsidRPr="008C0D41">
        <w:rPr>
          <w:rFonts w:ascii="GHEA Grapalat" w:hAnsi="GHEA Grapalat"/>
        </w:rPr>
        <w:t xml:space="preserve"> пунктами </w:t>
      </w:r>
      <w:r w:rsidRPr="00E1538F">
        <w:rPr>
          <w:rFonts w:ascii="GHEA Grapalat" w:hAnsi="GHEA Grapalat"/>
        </w:rPr>
        <w:t>7</w:t>
      </w:r>
      <w:r w:rsidR="00A150A9" w:rsidRPr="008C0D41">
        <w:rPr>
          <w:rFonts w:ascii="GHEA Grapalat" w:hAnsi="GHEA Grapalat"/>
        </w:rPr>
        <w:t>.1</w:t>
      </w:r>
      <w:r w:rsidR="00625515" w:rsidRPr="008C0D41">
        <w:rPr>
          <w:rFonts w:ascii="GHEA Grapalat" w:hAnsi="GHEA Grapalat"/>
        </w:rPr>
        <w:t>2</w:t>
      </w:r>
      <w:r w:rsidR="00A150A9" w:rsidRPr="008C0D41">
        <w:rPr>
          <w:rFonts w:ascii="GHEA Grapalat" w:hAnsi="GHEA Grapalat"/>
        </w:rPr>
        <w:t>-</w:t>
      </w:r>
      <w:r w:rsidRPr="00E1538F">
        <w:rPr>
          <w:rFonts w:ascii="GHEA Grapalat" w:hAnsi="GHEA Grapalat"/>
        </w:rPr>
        <w:t>7</w:t>
      </w:r>
      <w:r w:rsidR="00A150A9" w:rsidRPr="008C0D41">
        <w:rPr>
          <w:rFonts w:ascii="GHEA Grapalat" w:hAnsi="GHEA Grapalat"/>
        </w:rPr>
        <w:t>.</w:t>
      </w:r>
      <w:r w:rsidR="00625515" w:rsidRPr="008C0D41">
        <w:rPr>
          <w:rFonts w:ascii="GHEA Grapalat" w:hAnsi="GHEA Grapalat"/>
        </w:rPr>
        <w:t>18</w:t>
      </w:r>
      <w:r w:rsidR="007854B2" w:rsidRPr="008C0D41">
        <w:rPr>
          <w:rFonts w:ascii="GHEA Grapalat" w:hAnsi="GHEA Grapalat"/>
        </w:rPr>
        <w:t xml:space="preserve"> </w:t>
      </w:r>
      <w:r w:rsidR="00A150A9" w:rsidRPr="008C0D41">
        <w:rPr>
          <w:rFonts w:ascii="GHEA Grapalat" w:hAnsi="GHEA Grapalat"/>
        </w:rPr>
        <w:t>части 1 настоящего Приглашения.</w:t>
      </w:r>
    </w:p>
    <w:p w14:paraId="08309E5C" w14:textId="77777777" w:rsidR="00583092" w:rsidRPr="009044F1" w:rsidRDefault="00E1538F" w:rsidP="00240CB2">
      <w:pPr>
        <w:pStyle w:val="BodyTextIndent2"/>
        <w:widowControl w:val="0"/>
        <w:tabs>
          <w:tab w:val="left" w:pos="1276"/>
        </w:tabs>
        <w:spacing w:line="240" w:lineRule="auto"/>
        <w:ind w:firstLine="567"/>
        <w:rPr>
          <w:rFonts w:ascii="GHEA Grapalat" w:hAnsi="GHEA Grapalat" w:cs="Sylfaen"/>
          <w:sz w:val="24"/>
          <w:szCs w:val="24"/>
        </w:rPr>
      </w:pPr>
      <w:r w:rsidRPr="00073747">
        <w:rPr>
          <w:rFonts w:ascii="GHEA Grapalat" w:hAnsi="GHEA Grapalat"/>
          <w:sz w:val="24"/>
          <w:szCs w:val="24"/>
        </w:rPr>
        <w:t>7</w:t>
      </w:r>
      <w:r w:rsidR="00A150A9" w:rsidRPr="009044F1">
        <w:rPr>
          <w:rFonts w:ascii="GHEA Grapalat" w:hAnsi="GHEA Grapalat"/>
          <w:sz w:val="24"/>
          <w:szCs w:val="24"/>
        </w:rPr>
        <w:t>.</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00A150A9"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C37EA51" w14:textId="77777777" w:rsidR="00583092" w:rsidRPr="005114D0" w:rsidRDefault="00662165" w:rsidP="00240CB2">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824F66D" w14:textId="77777777" w:rsidR="00583092" w:rsidRPr="00374F4A" w:rsidRDefault="00E1538F" w:rsidP="00240CB2">
      <w:pPr>
        <w:pStyle w:val="BodyTextIndent2"/>
        <w:widowControl w:val="0"/>
        <w:tabs>
          <w:tab w:val="left" w:pos="1276"/>
        </w:tabs>
        <w:spacing w:line="240" w:lineRule="auto"/>
        <w:ind w:firstLine="567"/>
        <w:rPr>
          <w:rFonts w:ascii="GHEA Grapalat" w:hAnsi="GHEA Grapalat"/>
          <w:sz w:val="24"/>
          <w:szCs w:val="24"/>
        </w:rPr>
      </w:pPr>
      <w:r w:rsidRPr="00E1538F">
        <w:rPr>
          <w:rFonts w:ascii="GHEA Grapalat" w:hAnsi="GHEA Grapalat"/>
          <w:sz w:val="24"/>
          <w:szCs w:val="24"/>
        </w:rPr>
        <w:t>7</w:t>
      </w:r>
      <w:r w:rsidR="00A150A9" w:rsidRPr="00B57B4F">
        <w:rPr>
          <w:rFonts w:ascii="GHEA Grapalat" w:hAnsi="GHEA Grapalat"/>
          <w:sz w:val="24"/>
          <w:szCs w:val="24"/>
        </w:rPr>
        <w:t>.</w:t>
      </w:r>
      <w:r w:rsidR="005A79EE" w:rsidRPr="00B57B4F">
        <w:rPr>
          <w:rFonts w:ascii="GHEA Grapalat" w:hAnsi="GHEA Grapalat"/>
          <w:sz w:val="24"/>
          <w:szCs w:val="24"/>
        </w:rPr>
        <w:t>2</w:t>
      </w:r>
      <w:r w:rsidR="000241CA" w:rsidRPr="00B57B4F">
        <w:rPr>
          <w:rFonts w:ascii="GHEA Grapalat" w:hAnsi="GHEA Grapalat"/>
          <w:sz w:val="24"/>
          <w:szCs w:val="24"/>
        </w:rPr>
        <w:t>1</w:t>
      </w:r>
      <w:r w:rsidR="00A150A9" w:rsidRPr="00B57B4F">
        <w:rPr>
          <w:rFonts w:ascii="GHEA Grapalat" w:hAnsi="GHEA Grapalat"/>
          <w:sz w:val="24"/>
          <w:szCs w:val="24"/>
        </w:rPr>
        <w:t>.</w:t>
      </w:r>
      <w:r w:rsidR="00FA2DBA" w:rsidRPr="00B57B4F">
        <w:rPr>
          <w:rFonts w:ascii="GHEA Grapalat" w:hAnsi="GHEA Grapalat"/>
          <w:sz w:val="24"/>
          <w:szCs w:val="24"/>
        </w:rPr>
        <w:tab/>
      </w:r>
      <w:r w:rsidR="00A150A9" w:rsidRPr="00B57B4F">
        <w:rPr>
          <w:rFonts w:ascii="GHEA Grapalat" w:hAnsi="GHEA Grapalat"/>
          <w:sz w:val="24"/>
          <w:szCs w:val="24"/>
        </w:rPr>
        <w:t xml:space="preserve">С целью применения пункта </w:t>
      </w:r>
      <w:r w:rsidRPr="00E1538F">
        <w:rPr>
          <w:rFonts w:ascii="GHEA Grapalat" w:hAnsi="GHEA Grapalat"/>
          <w:sz w:val="24"/>
          <w:szCs w:val="24"/>
        </w:rPr>
        <w:t>7</w:t>
      </w:r>
      <w:r w:rsidR="00A150A9" w:rsidRPr="00B57B4F">
        <w:rPr>
          <w:rFonts w:ascii="GHEA Grapalat" w:hAnsi="GHEA Grapalat"/>
          <w:sz w:val="24"/>
          <w:szCs w:val="24"/>
        </w:rPr>
        <w:t>.</w:t>
      </w:r>
      <w:r w:rsidR="005A79EE" w:rsidRPr="00B57B4F">
        <w:rPr>
          <w:rFonts w:ascii="GHEA Grapalat" w:hAnsi="GHEA Grapalat"/>
          <w:sz w:val="24"/>
          <w:szCs w:val="24"/>
        </w:rPr>
        <w:t>2</w:t>
      </w:r>
      <w:r w:rsidR="00D35E75" w:rsidRPr="00B57B4F">
        <w:rPr>
          <w:rFonts w:ascii="GHEA Grapalat" w:hAnsi="GHEA Grapalat"/>
          <w:sz w:val="24"/>
          <w:szCs w:val="24"/>
        </w:rPr>
        <w:t>0</w:t>
      </w:r>
      <w:r w:rsidR="00A150A9"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00A150A9" w:rsidRPr="00B57B4F">
        <w:rPr>
          <w:rFonts w:ascii="GHEA Grapalat" w:hAnsi="GHEA Grapalat"/>
          <w:sz w:val="24"/>
          <w:szCs w:val="24"/>
        </w:rPr>
        <w:t>внеочередное заседание комиссии.</w:t>
      </w:r>
    </w:p>
    <w:p w14:paraId="5D0E74A2" w14:textId="77777777" w:rsidR="00E45ACA" w:rsidRPr="000811C1" w:rsidRDefault="00E1538F" w:rsidP="00240CB2">
      <w:pPr>
        <w:pStyle w:val="norm"/>
        <w:widowControl w:val="0"/>
        <w:tabs>
          <w:tab w:val="left" w:pos="1276"/>
        </w:tabs>
        <w:spacing w:line="240" w:lineRule="auto"/>
        <w:ind w:firstLine="567"/>
        <w:rPr>
          <w:rFonts w:ascii="GHEA Grapalat" w:hAnsi="GHEA Grapalat"/>
          <w:sz w:val="24"/>
          <w:szCs w:val="24"/>
        </w:rPr>
      </w:pPr>
      <w:r w:rsidRPr="00073747">
        <w:rPr>
          <w:rFonts w:ascii="GHEA Grapalat" w:hAnsi="GHEA Grapalat"/>
          <w:spacing w:val="-6"/>
          <w:sz w:val="24"/>
          <w:szCs w:val="24"/>
        </w:rPr>
        <w:t>7</w:t>
      </w:r>
      <w:r w:rsidR="00A150A9" w:rsidRPr="009044F1">
        <w:rPr>
          <w:rFonts w:ascii="GHEA Grapalat" w:hAnsi="GHEA Grapalat"/>
          <w:spacing w:val="-6"/>
          <w:sz w:val="24"/>
          <w:szCs w:val="24"/>
        </w:rPr>
        <w:t>.</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00A150A9"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00A150A9"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00A150A9"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00A150A9"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00A150A9" w:rsidRPr="009044F1">
        <w:rPr>
          <w:rFonts w:ascii="GHEA Grapalat" w:hAnsi="GHEA Grapalat"/>
          <w:sz w:val="24"/>
          <w:szCs w:val="24"/>
        </w:rPr>
        <w:t>периоде ожидания.</w:t>
      </w:r>
    </w:p>
    <w:p w14:paraId="0E9D5E2B" w14:textId="77777777" w:rsidR="00583092" w:rsidRDefault="00E1538F" w:rsidP="00240CB2">
      <w:pPr>
        <w:pStyle w:val="BodyTextIndent2"/>
        <w:widowControl w:val="0"/>
        <w:tabs>
          <w:tab w:val="left" w:pos="1276"/>
        </w:tabs>
        <w:spacing w:line="240" w:lineRule="auto"/>
        <w:ind w:firstLine="567"/>
        <w:rPr>
          <w:rFonts w:ascii="GHEA Grapalat" w:hAnsi="GHEA Grapalat"/>
          <w:sz w:val="24"/>
          <w:szCs w:val="24"/>
        </w:rPr>
      </w:pPr>
      <w:r w:rsidRPr="00073747">
        <w:rPr>
          <w:rFonts w:ascii="GHEA Grapalat" w:hAnsi="GHEA Grapalat"/>
          <w:sz w:val="24"/>
          <w:szCs w:val="24"/>
        </w:rPr>
        <w:t>7</w:t>
      </w:r>
      <w:r w:rsidR="00A150A9" w:rsidRPr="009044F1">
        <w:rPr>
          <w:rFonts w:ascii="GHEA Grapalat" w:hAnsi="GHEA Grapalat"/>
          <w:sz w:val="24"/>
          <w:szCs w:val="24"/>
        </w:rPr>
        <w:t>.</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00A150A9"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6326000" w14:textId="77777777" w:rsidR="0084513E" w:rsidRDefault="0084513E" w:rsidP="00240CB2">
      <w:pPr>
        <w:pStyle w:val="BodyTextIndent2"/>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1599CBAD" w14:textId="77777777" w:rsidR="0084513E" w:rsidRPr="00B6749E" w:rsidRDefault="0084513E" w:rsidP="00240CB2">
      <w:pPr>
        <w:pStyle w:val="BodyTextIndent2"/>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48275FFF" w14:textId="77777777" w:rsidR="0084513E" w:rsidRDefault="0084513E" w:rsidP="00240CB2">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99AA3A9" w14:textId="77777777" w:rsidR="0084513E" w:rsidRDefault="0084513E" w:rsidP="00240CB2">
      <w:pPr>
        <w:pStyle w:val="norm"/>
        <w:widowControl w:val="0"/>
        <w:tabs>
          <w:tab w:val="left" w:pos="1276"/>
        </w:tabs>
        <w:spacing w:line="240" w:lineRule="auto"/>
        <w:ind w:left="284" w:firstLine="0"/>
        <w:contextualSpacing/>
        <w:rPr>
          <w:rFonts w:ascii="GHEA Grapalat" w:hAnsi="GHEA Grapalat"/>
          <w:sz w:val="24"/>
          <w:szCs w:val="24"/>
        </w:rPr>
      </w:pPr>
    </w:p>
    <w:p w14:paraId="2C85650F" w14:textId="77777777" w:rsidR="0084513E" w:rsidRPr="00747338" w:rsidRDefault="0084513E" w:rsidP="00240CB2">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482C20D" w14:textId="77777777" w:rsidR="00B47535" w:rsidRDefault="00B47535" w:rsidP="00240CB2">
      <w:pPr>
        <w:rPr>
          <w:rFonts w:ascii="GHEA Grapalat" w:hAnsi="GHEA Grapalat"/>
          <w:b/>
        </w:rPr>
      </w:pPr>
      <w:r>
        <w:rPr>
          <w:rFonts w:ascii="GHEA Grapalat" w:hAnsi="GHEA Grapalat"/>
          <w:b/>
        </w:rPr>
        <w:br w:type="page"/>
      </w:r>
    </w:p>
    <w:p w14:paraId="775B18C7" w14:textId="77777777" w:rsidR="000313A6" w:rsidRPr="009044F1" w:rsidRDefault="00E1538F" w:rsidP="00240CB2">
      <w:pPr>
        <w:widowControl w:val="0"/>
        <w:jc w:val="center"/>
        <w:rPr>
          <w:rFonts w:ascii="GHEA Grapalat" w:hAnsi="GHEA Grapalat" w:cs="Arial"/>
          <w:b/>
          <w:iCs/>
        </w:rPr>
      </w:pPr>
      <w:r w:rsidRPr="00E1538F">
        <w:rPr>
          <w:rFonts w:ascii="GHEA Grapalat" w:hAnsi="GHEA Grapalat"/>
          <w:b/>
        </w:rPr>
        <w:lastRenderedPageBreak/>
        <w:t>8</w:t>
      </w:r>
      <w:r w:rsidR="00AA0AD8" w:rsidRPr="009044F1">
        <w:rPr>
          <w:rFonts w:ascii="GHEA Grapalat" w:hAnsi="GHEA Grapalat"/>
          <w:b/>
        </w:rPr>
        <w:t xml:space="preserve">. ЗАКЛЮЧЕНИЕ ДОГОВОРА </w:t>
      </w:r>
    </w:p>
    <w:p w14:paraId="7CD28300" w14:textId="77777777" w:rsidR="00096865" w:rsidRPr="009044F1" w:rsidRDefault="00E1538F" w:rsidP="00240CB2">
      <w:pPr>
        <w:widowControl w:val="0"/>
        <w:tabs>
          <w:tab w:val="left" w:pos="1134"/>
        </w:tabs>
        <w:ind w:firstLine="567"/>
        <w:jc w:val="both"/>
        <w:rPr>
          <w:rFonts w:ascii="GHEA Grapalat" w:hAnsi="GHEA Grapalat" w:cs="Sylfaen"/>
        </w:rPr>
      </w:pPr>
      <w:r w:rsidRPr="00E1538F">
        <w:rPr>
          <w:rFonts w:ascii="GHEA Grapalat" w:hAnsi="GHEA Grapalat"/>
        </w:rPr>
        <w:t>8</w:t>
      </w:r>
      <w:r w:rsidR="00AA0AD8" w:rsidRPr="009044F1">
        <w:rPr>
          <w:rFonts w:ascii="GHEA Grapalat" w:hAnsi="GHEA Grapalat"/>
        </w:rPr>
        <w:t>.1</w:t>
      </w:r>
      <w:r w:rsidR="002A3FC1" w:rsidRPr="002A3FC1">
        <w:rPr>
          <w:rFonts w:ascii="GHEA Grapalat" w:hAnsi="GHEA Grapalat"/>
        </w:rPr>
        <w:t>.</w:t>
      </w:r>
      <w:r w:rsidR="002A3FC1" w:rsidRPr="005114D0">
        <w:rPr>
          <w:rFonts w:ascii="GHEA Grapalat" w:hAnsi="GHEA Grapalat"/>
        </w:rPr>
        <w:tab/>
      </w:r>
      <w:r w:rsidR="00AA0AD8"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2F888D1" w14:textId="77777777" w:rsidR="00EB6E54" w:rsidRPr="009044F1" w:rsidRDefault="00E1538F" w:rsidP="00240CB2">
      <w:pPr>
        <w:widowControl w:val="0"/>
        <w:tabs>
          <w:tab w:val="left" w:pos="1134"/>
        </w:tabs>
        <w:ind w:firstLine="567"/>
        <w:jc w:val="both"/>
        <w:rPr>
          <w:rFonts w:ascii="GHEA Grapalat" w:hAnsi="GHEA Grapalat" w:cs="Sylfaen"/>
        </w:rPr>
      </w:pPr>
      <w:r w:rsidRPr="00E1538F">
        <w:rPr>
          <w:rFonts w:ascii="GHEA Grapalat" w:hAnsi="GHEA Grapalat"/>
        </w:rPr>
        <w:t>8</w:t>
      </w:r>
      <w:r w:rsidR="00AA0AD8" w:rsidRPr="009044F1">
        <w:rPr>
          <w:rFonts w:ascii="GHEA Grapalat" w:hAnsi="GHEA Grapalat"/>
        </w:rPr>
        <w:t>.2.</w:t>
      </w:r>
      <w:r w:rsidR="002A3FC1" w:rsidRPr="005114D0">
        <w:rPr>
          <w:rFonts w:ascii="GHEA Grapalat" w:hAnsi="GHEA Grapalat"/>
        </w:rPr>
        <w:tab/>
      </w:r>
      <w:r w:rsidR="00C961A9">
        <w:rPr>
          <w:rFonts w:ascii="GHEA Grapalat" w:hAnsi="GHEA Grapalat"/>
        </w:rPr>
        <w:t xml:space="preserve">На четвертый </w:t>
      </w:r>
      <w:r w:rsidR="00AA0AD8" w:rsidRPr="009044F1">
        <w:rPr>
          <w:rFonts w:ascii="GHEA Grapalat" w:hAnsi="GHEA Grapalat"/>
        </w:rPr>
        <w:t>рабочи</w:t>
      </w:r>
      <w:r w:rsidR="00D11878">
        <w:rPr>
          <w:rFonts w:ascii="GHEA Grapalat" w:hAnsi="GHEA Grapalat"/>
        </w:rPr>
        <w:t>й</w:t>
      </w:r>
      <w:r w:rsidR="00AA0AD8" w:rsidRPr="009044F1">
        <w:rPr>
          <w:rFonts w:ascii="GHEA Grapalat" w:hAnsi="GHEA Grapalat"/>
        </w:rPr>
        <w:t xml:space="preserve"> д</w:t>
      </w:r>
      <w:r w:rsidR="00D11878">
        <w:rPr>
          <w:rFonts w:ascii="GHEA Grapalat" w:hAnsi="GHEA Grapalat"/>
        </w:rPr>
        <w:t>е</w:t>
      </w:r>
      <w:r w:rsidR="00AA0AD8" w:rsidRPr="009044F1">
        <w:rPr>
          <w:rFonts w:ascii="GHEA Grapalat" w:hAnsi="GHEA Grapalat"/>
        </w:rPr>
        <w:t>н</w:t>
      </w:r>
      <w:r w:rsidR="00D11878">
        <w:rPr>
          <w:rFonts w:ascii="GHEA Grapalat" w:hAnsi="GHEA Grapalat"/>
        </w:rPr>
        <w:t>ь</w:t>
      </w:r>
      <w:r w:rsidR="00AA0AD8" w:rsidRPr="009044F1">
        <w:rPr>
          <w:rFonts w:ascii="GHEA Grapalat" w:hAnsi="GHEA Grapalat"/>
        </w:rPr>
        <w:t>, следующи</w:t>
      </w:r>
      <w:r w:rsidR="00D11878">
        <w:rPr>
          <w:rFonts w:ascii="GHEA Grapalat" w:hAnsi="GHEA Grapalat"/>
        </w:rPr>
        <w:t>й</w:t>
      </w:r>
      <w:r w:rsidR="00AA0AD8" w:rsidRPr="009044F1">
        <w:rPr>
          <w:rFonts w:ascii="GHEA Grapalat" w:hAnsi="GHEA Grapalat"/>
        </w:rPr>
        <w:t xml:space="preserve"> за окончанием периода ожидания, установленного пунктом </w:t>
      </w:r>
      <w:r w:rsidRPr="00E1538F">
        <w:rPr>
          <w:rFonts w:ascii="GHEA Grapalat" w:hAnsi="GHEA Grapalat"/>
        </w:rPr>
        <w:t>7</w:t>
      </w:r>
      <w:r w:rsidR="00AA0AD8" w:rsidRPr="009044F1">
        <w:rPr>
          <w:rFonts w:ascii="GHEA Grapalat" w:hAnsi="GHEA Grapalat"/>
        </w:rPr>
        <w:t>.</w:t>
      </w:r>
      <w:r w:rsidR="00DA3F9C">
        <w:rPr>
          <w:rFonts w:ascii="GHEA Grapalat" w:hAnsi="GHEA Grapalat"/>
        </w:rPr>
        <w:t>2</w:t>
      </w:r>
      <w:r w:rsidR="00655890">
        <w:rPr>
          <w:rFonts w:ascii="GHEA Grapalat" w:hAnsi="GHEA Grapalat"/>
        </w:rPr>
        <w:t>3</w:t>
      </w:r>
      <w:r w:rsidR="00AA0AD8"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00AA0AD8" w:rsidRPr="009044F1">
        <w:rPr>
          <w:rFonts w:ascii="GHEA Grapalat" w:hAnsi="GHEA Grapalat"/>
        </w:rPr>
        <w:t xml:space="preserve"> рабочий день, следующий за днем окончания периода ожидания, установленного пунктом </w:t>
      </w:r>
      <w:r w:rsidRPr="00E1538F">
        <w:rPr>
          <w:rFonts w:ascii="GHEA Grapalat" w:hAnsi="GHEA Grapalat"/>
        </w:rPr>
        <w:t>7</w:t>
      </w:r>
      <w:r w:rsidR="00AA0AD8" w:rsidRPr="009044F1">
        <w:rPr>
          <w:rFonts w:ascii="GHEA Grapalat" w:hAnsi="GHEA Grapalat"/>
        </w:rPr>
        <w:t>.</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00AA0AD8" w:rsidRPr="009044F1">
        <w:rPr>
          <w:rFonts w:ascii="GHEA Grapalat" w:hAnsi="GHEA Grapalat"/>
        </w:rPr>
        <w:t>части 1 настоящего Приглашения.</w:t>
      </w:r>
    </w:p>
    <w:p w14:paraId="03A59079" w14:textId="77777777" w:rsidR="00F23A51" w:rsidRPr="009044F1" w:rsidRDefault="00E1538F" w:rsidP="00240CB2">
      <w:pPr>
        <w:widowControl w:val="0"/>
        <w:tabs>
          <w:tab w:val="left" w:pos="1134"/>
        </w:tabs>
        <w:ind w:firstLine="567"/>
        <w:jc w:val="both"/>
        <w:rPr>
          <w:rFonts w:ascii="GHEA Grapalat" w:hAnsi="GHEA Grapalat" w:cs="Sylfaen"/>
        </w:rPr>
      </w:pPr>
      <w:r w:rsidRPr="00E1538F">
        <w:rPr>
          <w:rFonts w:ascii="GHEA Grapalat" w:hAnsi="GHEA Grapalat"/>
        </w:rPr>
        <w:t>8</w:t>
      </w:r>
      <w:r w:rsidR="00AA0AD8" w:rsidRPr="009044F1">
        <w:rPr>
          <w:rFonts w:ascii="GHEA Grapalat" w:hAnsi="GHEA Grapalat"/>
        </w:rPr>
        <w:t>.3.</w:t>
      </w:r>
      <w:r w:rsidR="002A3FC1" w:rsidRPr="005114D0">
        <w:rPr>
          <w:rFonts w:ascii="GHEA Grapalat" w:hAnsi="GHEA Grapalat"/>
        </w:rPr>
        <w:tab/>
      </w:r>
      <w:r w:rsidR="00AA0AD8"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1A41D92" w14:textId="77777777" w:rsidR="00BD587C" w:rsidRDefault="00E1538F" w:rsidP="00240CB2">
      <w:pPr>
        <w:widowControl w:val="0"/>
        <w:tabs>
          <w:tab w:val="left" w:pos="1134"/>
        </w:tabs>
        <w:ind w:firstLine="567"/>
        <w:jc w:val="both"/>
        <w:rPr>
          <w:rFonts w:ascii="GHEA Grapalat" w:hAnsi="GHEA Grapalat"/>
          <w:color w:val="000000" w:themeColor="text1"/>
        </w:rPr>
      </w:pPr>
      <w:r w:rsidRPr="00E1538F">
        <w:rPr>
          <w:rFonts w:ascii="GHEA Grapalat" w:hAnsi="GHEA Grapalat"/>
        </w:rPr>
        <w:t>8</w:t>
      </w:r>
      <w:r w:rsidR="00AA0AD8" w:rsidRPr="009044F1">
        <w:rPr>
          <w:rFonts w:ascii="GHEA Grapalat" w:hAnsi="GHEA Grapalat"/>
        </w:rPr>
        <w:t>.</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 xml:space="preserve">срок, предусмотренный пунктом </w:t>
      </w:r>
      <w:r w:rsidRPr="00787003">
        <w:rPr>
          <w:rFonts w:ascii="GHEA Grapalat" w:hAnsi="GHEA Grapalat"/>
        </w:rPr>
        <w:t>9</w:t>
      </w:r>
      <w:r w:rsidR="00BD587C" w:rsidRPr="00C61190">
        <w:rPr>
          <w:rFonts w:ascii="GHEA Grapalat" w:hAnsi="GHEA Grapalat"/>
        </w:rPr>
        <w:t>.1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100F1294" w14:textId="77777777" w:rsidR="000313A6" w:rsidRPr="009044F1" w:rsidRDefault="000313A6" w:rsidP="00240CB2">
      <w:pPr>
        <w:widowControl w:val="0"/>
        <w:tabs>
          <w:tab w:val="left" w:pos="1134"/>
        </w:tabs>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D487582" w14:textId="77777777" w:rsidR="00D612BC" w:rsidRPr="009044F1" w:rsidRDefault="00787003" w:rsidP="00240CB2">
      <w:pPr>
        <w:pStyle w:val="BodyTextIndent"/>
        <w:widowControl w:val="0"/>
        <w:tabs>
          <w:tab w:val="left" w:pos="1134"/>
        </w:tabs>
        <w:spacing w:line="240" w:lineRule="auto"/>
        <w:ind w:firstLine="567"/>
        <w:rPr>
          <w:rFonts w:ascii="GHEA Grapalat" w:hAnsi="GHEA Grapalat" w:cs="Sylfaen"/>
          <w:i w:val="0"/>
          <w:sz w:val="24"/>
          <w:szCs w:val="24"/>
        </w:rPr>
      </w:pPr>
      <w:r w:rsidRPr="00787003">
        <w:rPr>
          <w:rFonts w:ascii="GHEA Grapalat" w:hAnsi="GHEA Grapalat"/>
          <w:i w:val="0"/>
          <w:sz w:val="24"/>
          <w:szCs w:val="24"/>
        </w:rPr>
        <w:t>8</w:t>
      </w:r>
      <w:r w:rsidR="00AA0AD8" w:rsidRPr="009044F1">
        <w:rPr>
          <w:rFonts w:ascii="GHEA Grapalat" w:hAnsi="GHEA Grapalat"/>
          <w:i w:val="0"/>
          <w:sz w:val="24"/>
          <w:szCs w:val="24"/>
        </w:rPr>
        <w:t>.</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00AA0AD8" w:rsidRPr="009044F1">
        <w:rPr>
          <w:rFonts w:ascii="GHEA Grapalat" w:hAnsi="GHEA Grapalat"/>
          <w:i w:val="0"/>
          <w:sz w:val="24"/>
          <w:szCs w:val="24"/>
        </w:rPr>
        <w:t xml:space="preserve">До истечения срока, предусмотренного пунктом </w:t>
      </w:r>
      <w:r w:rsidRPr="00787003">
        <w:rPr>
          <w:rFonts w:ascii="GHEA Grapalat" w:hAnsi="GHEA Grapalat"/>
          <w:i w:val="0"/>
          <w:sz w:val="24"/>
          <w:szCs w:val="24"/>
        </w:rPr>
        <w:t>8</w:t>
      </w:r>
      <w:r w:rsidR="00AA0AD8" w:rsidRPr="009044F1">
        <w:rPr>
          <w:rFonts w:ascii="GHEA Grapalat" w:hAnsi="GHEA Grapalat"/>
          <w:i w:val="0"/>
          <w:sz w:val="24"/>
          <w:szCs w:val="24"/>
        </w:rPr>
        <w:t>.</w:t>
      </w:r>
      <w:r w:rsidR="00E048B1" w:rsidRPr="00E048B1">
        <w:rPr>
          <w:rFonts w:ascii="GHEA Grapalat" w:hAnsi="GHEA Grapalat"/>
          <w:i w:val="0"/>
          <w:sz w:val="24"/>
          <w:szCs w:val="24"/>
        </w:rPr>
        <w:t>4</w:t>
      </w:r>
      <w:r w:rsidR="00AA0AD8"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00AA0AD8" w:rsidRPr="009044F1">
        <w:rPr>
          <w:rFonts w:ascii="GHEA Grapalat" w:hAnsi="GHEA Grapalat"/>
          <w:i w:val="0"/>
          <w:sz w:val="24"/>
          <w:szCs w:val="24"/>
        </w:rPr>
        <w:t xml:space="preserve"> предложенной отобранным участником.</w:t>
      </w:r>
      <w:r w:rsidR="00AA0AD8" w:rsidRPr="009044F1">
        <w:rPr>
          <w:rFonts w:ascii="GHEA Grapalat" w:hAnsi="GHEA Grapalat"/>
          <w:spacing w:val="-8"/>
          <w:sz w:val="24"/>
          <w:szCs w:val="24"/>
        </w:rPr>
        <w:t xml:space="preserve"> </w:t>
      </w:r>
    </w:p>
    <w:p w14:paraId="4FD0D4FA" w14:textId="77777777" w:rsidR="00096865" w:rsidRPr="009044F1" w:rsidRDefault="00787003" w:rsidP="00240CB2">
      <w:pPr>
        <w:widowControl w:val="0"/>
        <w:jc w:val="center"/>
        <w:rPr>
          <w:rFonts w:ascii="GHEA Grapalat" w:hAnsi="GHEA Grapalat" w:cs="Arial"/>
          <w:b/>
          <w:iCs/>
        </w:rPr>
      </w:pPr>
      <w:r w:rsidRPr="00787003">
        <w:rPr>
          <w:rFonts w:ascii="GHEA Grapalat" w:hAnsi="GHEA Grapalat"/>
          <w:b/>
        </w:rPr>
        <w:t>9</w:t>
      </w:r>
      <w:r w:rsidR="00030D40" w:rsidRPr="009044F1">
        <w:rPr>
          <w:rFonts w:ascii="GHEA Grapalat" w:hAnsi="GHEA Grapalat"/>
          <w:b/>
        </w:rPr>
        <w:t xml:space="preserve">.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14:paraId="19876DBA" w14:textId="77777777" w:rsidR="00096865" w:rsidRDefault="00787003" w:rsidP="00240CB2">
      <w:pPr>
        <w:widowControl w:val="0"/>
        <w:tabs>
          <w:tab w:val="left" w:pos="1276"/>
        </w:tabs>
        <w:ind w:firstLine="567"/>
        <w:jc w:val="both"/>
        <w:rPr>
          <w:rFonts w:ascii="GHEA Grapalat" w:hAnsi="GHEA Grapalat"/>
        </w:rPr>
      </w:pPr>
      <w:r w:rsidRPr="00787003">
        <w:rPr>
          <w:rFonts w:ascii="GHEA Grapalat" w:hAnsi="GHEA Grapalat"/>
        </w:rPr>
        <w:t>9</w:t>
      </w:r>
      <w:r w:rsidR="00030D40" w:rsidRPr="009044F1">
        <w:rPr>
          <w:rFonts w:ascii="GHEA Grapalat" w:hAnsi="GHEA Grapalat"/>
        </w:rPr>
        <w:t>.1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00030D40" w:rsidRPr="009044F1">
        <w:rPr>
          <w:rFonts w:ascii="GHEA Grapalat" w:hAnsi="GHEA Grapalat"/>
        </w:rPr>
        <w:t>.</w:t>
      </w:r>
    </w:p>
    <w:p w14:paraId="7B892DC4" w14:textId="77777777" w:rsidR="00787003" w:rsidRDefault="00787003" w:rsidP="00787003">
      <w:pPr>
        <w:widowControl w:val="0"/>
        <w:tabs>
          <w:tab w:val="left" w:pos="1276"/>
        </w:tabs>
        <w:ind w:firstLine="567"/>
        <w:jc w:val="both"/>
        <w:rPr>
          <w:rFonts w:ascii="GHEA Grapalat" w:hAnsi="GHEA Grapalat"/>
          <w:vertAlign w:val="superscript"/>
        </w:rPr>
      </w:pPr>
      <w:r>
        <w:rPr>
          <w:rFonts w:ascii="GHEA Grapalat" w:hAnsi="GHEA Grapalat"/>
        </w:rPr>
        <w:t xml:space="preserve">9.2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3) или наличных денег. Причем  обеспечение должно быть действительным как минимум включительно до 20-го рабочего дня, следующего за днем полного принятия </w:t>
      </w:r>
      <w:r>
        <w:rPr>
          <w:rFonts w:ascii="GHEA Grapalat" w:hAnsi="GHEA Grapalat"/>
        </w:rPr>
        <w:lastRenderedPageBreak/>
        <w:t>заказчиком результата выполнения контракта.</w:t>
      </w:r>
    </w:p>
    <w:p w14:paraId="58ADB70E" w14:textId="77777777" w:rsidR="00571E4C" w:rsidRPr="00BF3E44" w:rsidRDefault="00801A4F" w:rsidP="00240CB2">
      <w:pPr>
        <w:widowControl w:val="0"/>
        <w:tabs>
          <w:tab w:val="left" w:pos="1276"/>
        </w:tabs>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1B5481DC" w14:textId="77777777" w:rsidR="004F01AF" w:rsidRPr="00CE31A0" w:rsidRDefault="004F01AF" w:rsidP="00240CB2">
      <w:pPr>
        <w:widowControl w:val="0"/>
        <w:tabs>
          <w:tab w:val="left" w:pos="1276"/>
        </w:tabs>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4068C5F" w14:textId="77777777" w:rsidR="0035631F" w:rsidRPr="00787003" w:rsidRDefault="00801A4F" w:rsidP="00787003">
      <w:pPr>
        <w:widowControl w:val="0"/>
        <w:tabs>
          <w:tab w:val="left" w:pos="1276"/>
        </w:tabs>
        <w:ind w:firstLine="567"/>
        <w:jc w:val="both"/>
        <w:rPr>
          <w:ins w:id="7" w:author="Vardan" w:date="2022-10-30T00:02:00Z"/>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w:t>
      </w:r>
      <w:r w:rsidR="00853CBA" w:rsidRPr="0027573B">
        <w:rPr>
          <w:rFonts w:ascii="GHEA Grapalat" w:hAnsi="GHEA Grapalat"/>
        </w:rPr>
        <w:t>.</w:t>
      </w:r>
    </w:p>
    <w:p w14:paraId="5A43DBDF" w14:textId="77777777" w:rsidR="00AA0D5B" w:rsidRPr="007D61CE" w:rsidRDefault="00AA0D5B" w:rsidP="00240CB2">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14:paraId="7856DF29" w14:textId="77777777" w:rsidR="002406D8" w:rsidRPr="009044F1" w:rsidRDefault="002406D8" w:rsidP="00240CB2">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37BC3057" w14:textId="77777777" w:rsidR="00366C4E" w:rsidRDefault="00787003" w:rsidP="00240CB2">
      <w:pPr>
        <w:widowControl w:val="0"/>
        <w:tabs>
          <w:tab w:val="left" w:pos="1276"/>
        </w:tabs>
        <w:ind w:firstLine="567"/>
        <w:jc w:val="both"/>
        <w:rPr>
          <w:rFonts w:ascii="GHEA Grapalat" w:hAnsi="GHEA Grapalat"/>
        </w:rPr>
      </w:pPr>
      <w:r w:rsidRPr="00787003">
        <w:rPr>
          <w:rFonts w:ascii="GHEA Grapalat" w:hAnsi="GHEA Grapalat"/>
        </w:rPr>
        <w:t>9</w:t>
      </w:r>
      <w:r w:rsidR="00030D40" w:rsidRPr="009044F1">
        <w:rPr>
          <w:rFonts w:ascii="GHEA Grapalat" w:hAnsi="GHEA Grapalat"/>
        </w:rPr>
        <w:t>.</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Pr>
          <w:rFonts w:ascii="GHEA Grapalat" w:hAnsi="GHEA Grapalat"/>
        </w:rPr>
        <w:t>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виде соглашения о неустойке (приложение 4) или наличных денег</w:t>
      </w:r>
      <w:r w:rsidR="00375E5E">
        <w:rPr>
          <w:rFonts w:ascii="GHEA Grapalat" w:hAnsi="GHEA Grapalat"/>
        </w:rPr>
        <w:t>.</w:t>
      </w:r>
    </w:p>
    <w:p w14:paraId="49974A9A" w14:textId="77777777" w:rsidR="00BE0C42" w:rsidRPr="00787003" w:rsidRDefault="0058395E" w:rsidP="00787003">
      <w:pPr>
        <w:widowControl w:val="0"/>
        <w:tabs>
          <w:tab w:val="left" w:pos="1276"/>
        </w:tabs>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4C15DD59" w14:textId="77777777" w:rsidR="00E969ED" w:rsidRPr="00DC30CC" w:rsidRDefault="00BE0C42" w:rsidP="00240CB2">
      <w:pPr>
        <w:widowControl w:val="0"/>
        <w:tabs>
          <w:tab w:val="left" w:pos="1276"/>
        </w:tabs>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787003" w:rsidRPr="00787003">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DD96C48" w14:textId="77777777" w:rsidR="00F0759D" w:rsidRDefault="00F92A53" w:rsidP="00240CB2">
      <w:pPr>
        <w:widowControl w:val="0"/>
        <w:tabs>
          <w:tab w:val="left" w:pos="1276"/>
        </w:tabs>
        <w:ind w:firstLine="567"/>
        <w:jc w:val="both"/>
        <w:rPr>
          <w:rFonts w:ascii="GHEA Grapalat" w:hAnsi="GHEA Grapalat"/>
        </w:rPr>
      </w:pPr>
      <w:r w:rsidRPr="009044F1">
        <w:rPr>
          <w:rFonts w:ascii="GHEA Grapalat" w:hAnsi="GHEA Grapalat"/>
        </w:rPr>
        <w:t xml:space="preserve">Обеспечение договора, представленное в виде наличных денег, должно быть </w:t>
      </w:r>
      <w:r w:rsidRPr="009044F1">
        <w:rPr>
          <w:rFonts w:ascii="GHEA Grapalat" w:hAnsi="GHEA Grapalat"/>
        </w:rPr>
        <w:lastRenderedPageBreak/>
        <w:t>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91BF4E7" w14:textId="77777777" w:rsidR="00D32092" w:rsidRPr="00250377" w:rsidRDefault="00787003" w:rsidP="00240CB2">
      <w:pPr>
        <w:widowControl w:val="0"/>
        <w:tabs>
          <w:tab w:val="left" w:pos="1276"/>
        </w:tabs>
        <w:ind w:firstLine="567"/>
        <w:jc w:val="both"/>
        <w:rPr>
          <w:rFonts w:ascii="GHEA Grapalat" w:hAnsi="GHEA Grapalat" w:cs="Sylfaen"/>
        </w:rPr>
      </w:pPr>
      <w:r w:rsidRPr="00787003">
        <w:rPr>
          <w:rFonts w:ascii="GHEA Grapalat" w:hAnsi="GHEA Grapalat"/>
        </w:rPr>
        <w:t>9</w:t>
      </w:r>
      <w:r w:rsidR="004A0321" w:rsidRPr="00250377">
        <w:rPr>
          <w:rFonts w:ascii="GHEA Grapalat" w:hAnsi="GHEA Grapalat"/>
        </w:rPr>
        <w:t>.4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608F0760" w14:textId="77777777" w:rsidR="005162B1" w:rsidRPr="009044F1" w:rsidRDefault="00787003" w:rsidP="00240CB2">
      <w:pPr>
        <w:widowControl w:val="0"/>
        <w:tabs>
          <w:tab w:val="left" w:pos="1276"/>
        </w:tabs>
        <w:ind w:firstLine="567"/>
        <w:jc w:val="both"/>
        <w:rPr>
          <w:rFonts w:ascii="GHEA Grapalat" w:hAnsi="GHEA Grapalat"/>
        </w:rPr>
      </w:pPr>
      <w:r w:rsidRPr="00787003">
        <w:rPr>
          <w:rFonts w:ascii="GHEA Grapalat" w:hAnsi="GHEA Grapalat"/>
        </w:rPr>
        <w:t>9</w:t>
      </w:r>
      <w:r w:rsidR="00030D40" w:rsidRPr="009044F1">
        <w:rPr>
          <w:rFonts w:ascii="GHEA Grapalat" w:hAnsi="GHEA Grapalat"/>
        </w:rPr>
        <w:t>.</w:t>
      </w:r>
      <w:r w:rsidRPr="00787003">
        <w:rPr>
          <w:rFonts w:ascii="GHEA Grapalat" w:hAnsi="GHEA Grapalat"/>
        </w:rPr>
        <w:t>5</w:t>
      </w:r>
      <w:r w:rsidR="003E194D" w:rsidRPr="003E194D">
        <w:rPr>
          <w:rFonts w:ascii="GHEA Grapalat" w:hAnsi="GHEA Grapalat"/>
        </w:rPr>
        <w:t>.</w:t>
      </w:r>
      <w:r w:rsidR="008F0732" w:rsidRPr="009044F1">
        <w:rPr>
          <w:rFonts w:ascii="GHEA Grapalat" w:hAnsi="GHEA Grapalat"/>
        </w:rPr>
        <w:t xml:space="preserve"> </w:t>
      </w:r>
      <w:r w:rsidR="00030D40"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6A1AD653" w14:textId="77777777" w:rsidR="001075CA" w:rsidRDefault="001075CA" w:rsidP="00240CB2">
      <w:pPr>
        <w:widowControl w:val="0"/>
        <w:tabs>
          <w:tab w:val="left" w:pos="1134"/>
        </w:tabs>
        <w:ind w:firstLine="567"/>
        <w:jc w:val="both"/>
        <w:rPr>
          <w:ins w:id="8" w:author="Inesa Kocharyan" w:date="2023-07-07T16:48:00Z"/>
          <w:rFonts w:ascii="GHEA Grapalat" w:hAnsi="GHEA Grapalat"/>
        </w:rPr>
      </w:pPr>
      <w:r>
        <w:rPr>
          <w:rFonts w:ascii="GHEA Grapalat" w:hAnsi="GHEA Grapalat"/>
          <w:b/>
        </w:rPr>
        <w:t xml:space="preserve">  </w:t>
      </w:r>
      <w:r w:rsidR="00787003" w:rsidRPr="00787003">
        <w:rPr>
          <w:rFonts w:ascii="GHEA Grapalat" w:hAnsi="GHEA Grapalat"/>
        </w:rPr>
        <w:t>9</w:t>
      </w:r>
      <w:r w:rsidRPr="0074650E">
        <w:rPr>
          <w:rFonts w:ascii="GHEA Grapalat" w:hAnsi="GHEA Grapalat"/>
        </w:rPr>
        <w:t>.</w:t>
      </w:r>
      <w:r w:rsidR="00787003" w:rsidRPr="00787003">
        <w:rPr>
          <w:rFonts w:ascii="GHEA Grapalat" w:hAnsi="GHEA Grapalat"/>
        </w:rPr>
        <w:t>6</w:t>
      </w:r>
      <w:r w:rsidRPr="0074650E">
        <w:rPr>
          <w:rFonts w:ascii="GHEA Grapalat" w:hAnsi="GHEA Grapalat"/>
        </w:rPr>
        <w:t xml:space="preserve">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229D0FF0" w14:textId="77777777" w:rsidR="00D70281" w:rsidRPr="00C87B61" w:rsidRDefault="00787003" w:rsidP="00240C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787003">
        <w:rPr>
          <w:rFonts w:ascii="GHEA Grapalat" w:hAnsi="GHEA Grapalat"/>
        </w:rPr>
        <w:t>9</w:t>
      </w:r>
      <w:r w:rsidR="00D70281" w:rsidRPr="00C87B61">
        <w:rPr>
          <w:rFonts w:ascii="GHEA Grapalat" w:hAnsi="GHEA Grapalat"/>
        </w:rPr>
        <w:t>.</w:t>
      </w:r>
      <w:r w:rsidRPr="00787003">
        <w:rPr>
          <w:rFonts w:ascii="GHEA Grapalat" w:hAnsi="GHEA Grapalat"/>
        </w:rPr>
        <w:t>7</w:t>
      </w:r>
      <w:r w:rsidR="00D70281" w:rsidRPr="00C87B61">
        <w:rPr>
          <w:rFonts w:ascii="GHEA Grapalat" w:hAnsi="GHEA Grapalat"/>
        </w:rPr>
        <w:t xml:space="preserve"> </w:t>
      </w:r>
      <w:r w:rsidR="00D70281" w:rsidRPr="00C87B61">
        <w:rPr>
          <w:rFonts w:ascii="GHEA Grapalat" w:hAnsi="GHEA Grapalat" w:hint="eastAsia"/>
        </w:rPr>
        <w:t>О</w:t>
      </w:r>
      <w:r w:rsidR="00D70281" w:rsidRPr="00C87B61">
        <w:rPr>
          <w:rFonts w:ascii="GHEA Grapalat" w:hAnsi="GHEA Grapalat"/>
        </w:rPr>
        <w:t xml:space="preserve"> </w:t>
      </w:r>
      <w:r w:rsidR="00D70281" w:rsidRPr="00C87B61">
        <w:rPr>
          <w:rFonts w:ascii="GHEA Grapalat" w:hAnsi="GHEA Grapalat" w:hint="eastAsia"/>
        </w:rPr>
        <w:t>возврате</w:t>
      </w:r>
      <w:r w:rsidR="00D70281" w:rsidRPr="00C87B61">
        <w:rPr>
          <w:rFonts w:ascii="GHEA Grapalat" w:hAnsi="GHEA Grapalat"/>
        </w:rPr>
        <w:t xml:space="preserve"> </w:t>
      </w:r>
      <w:r w:rsidR="00D70281" w:rsidRPr="00C87B61">
        <w:rPr>
          <w:rFonts w:ascii="GHEA Grapalat" w:hAnsi="GHEA Grapalat" w:hint="eastAsia"/>
        </w:rPr>
        <w:t>обеспечения</w:t>
      </w:r>
      <w:r w:rsidR="00D70281" w:rsidRPr="00C87B61">
        <w:rPr>
          <w:rFonts w:ascii="GHEA Grapalat" w:hAnsi="GHEA Grapalat"/>
        </w:rPr>
        <w:t xml:space="preserve"> </w:t>
      </w:r>
      <w:r w:rsidR="00D70281" w:rsidRPr="00C87B61">
        <w:rPr>
          <w:rFonts w:ascii="GHEA Grapalat" w:hAnsi="GHEA Grapalat" w:hint="eastAsia"/>
        </w:rPr>
        <w:t>договора</w:t>
      </w:r>
      <w:r w:rsidR="00D70281" w:rsidRPr="00C87B61">
        <w:rPr>
          <w:rFonts w:ascii="GHEA Grapalat" w:hAnsi="GHEA Grapalat"/>
        </w:rPr>
        <w:t xml:space="preserve"> </w:t>
      </w:r>
      <w:r w:rsidR="00D70281" w:rsidRPr="00C87B61">
        <w:rPr>
          <w:rFonts w:ascii="GHEA Grapalat" w:hAnsi="GHEA Grapalat" w:hint="eastAsia"/>
        </w:rPr>
        <w:t>и</w:t>
      </w:r>
      <w:r w:rsidR="00D70281" w:rsidRPr="00C87B61">
        <w:rPr>
          <w:rFonts w:ascii="GHEA Grapalat" w:hAnsi="GHEA Grapalat"/>
        </w:rPr>
        <w:t>/</w:t>
      </w:r>
      <w:r w:rsidR="00D70281" w:rsidRPr="00C87B61">
        <w:rPr>
          <w:rFonts w:ascii="GHEA Grapalat" w:hAnsi="GHEA Grapalat" w:hint="eastAsia"/>
        </w:rPr>
        <w:t>или</w:t>
      </w:r>
      <w:r w:rsidR="00D70281" w:rsidRPr="00C87B61">
        <w:rPr>
          <w:rFonts w:ascii="GHEA Grapalat" w:hAnsi="GHEA Grapalat"/>
        </w:rPr>
        <w:t xml:space="preserve"> </w:t>
      </w:r>
      <w:r w:rsidR="00D70281" w:rsidRPr="00C87B61">
        <w:rPr>
          <w:rFonts w:ascii="GHEA Grapalat" w:hAnsi="GHEA Grapalat" w:hint="eastAsia"/>
        </w:rPr>
        <w:t>квалификации</w:t>
      </w:r>
      <w:r w:rsidR="00D70281" w:rsidRPr="00C87B61">
        <w:rPr>
          <w:rFonts w:ascii="GHEA Grapalat" w:hAnsi="GHEA Grapalat"/>
        </w:rPr>
        <w:t xml:space="preserve"> </w:t>
      </w:r>
      <w:r w:rsidR="00D70281" w:rsidRPr="00C87B61">
        <w:rPr>
          <w:rFonts w:ascii="GHEA Grapalat" w:hAnsi="GHEA Grapalat" w:hint="eastAsia"/>
        </w:rPr>
        <w:t>руководитель</w:t>
      </w:r>
      <w:r w:rsidR="00D70281" w:rsidRPr="00C87B61">
        <w:rPr>
          <w:rFonts w:ascii="GHEA Grapalat" w:hAnsi="GHEA Grapalat"/>
        </w:rPr>
        <w:t xml:space="preserve"> </w:t>
      </w:r>
      <w:r w:rsidR="00D70281" w:rsidRPr="00C87B61">
        <w:rPr>
          <w:rFonts w:ascii="GHEA Grapalat" w:hAnsi="GHEA Grapalat" w:hint="eastAsia"/>
        </w:rPr>
        <w:t>заказчика</w:t>
      </w:r>
      <w:r w:rsidR="00D70281" w:rsidRPr="00C87B61">
        <w:rPr>
          <w:rFonts w:ascii="GHEA Grapalat" w:hAnsi="GHEA Grapalat"/>
        </w:rPr>
        <w:t xml:space="preserve"> </w:t>
      </w:r>
      <w:r w:rsidR="00D70281" w:rsidRPr="00C87B61">
        <w:rPr>
          <w:rFonts w:ascii="GHEA Grapalat" w:hAnsi="GHEA Grapalat" w:hint="eastAsia"/>
        </w:rPr>
        <w:t>в</w:t>
      </w:r>
      <w:r w:rsidR="00D70281" w:rsidRPr="00C87B61">
        <w:rPr>
          <w:rFonts w:ascii="GHEA Grapalat" w:hAnsi="GHEA Grapalat"/>
        </w:rPr>
        <w:t xml:space="preserve"> </w:t>
      </w:r>
      <w:r w:rsidR="00D70281" w:rsidRPr="00C87B61">
        <w:rPr>
          <w:rFonts w:ascii="GHEA Grapalat" w:hAnsi="GHEA Grapalat" w:hint="eastAsia"/>
        </w:rPr>
        <w:t>письменной</w:t>
      </w:r>
      <w:r w:rsidR="00D70281" w:rsidRPr="00C87B61">
        <w:rPr>
          <w:rFonts w:ascii="GHEA Grapalat" w:hAnsi="GHEA Grapalat"/>
        </w:rPr>
        <w:t xml:space="preserve"> </w:t>
      </w:r>
      <w:r w:rsidR="00D70281" w:rsidRPr="00C87B61">
        <w:rPr>
          <w:rFonts w:ascii="GHEA Grapalat" w:hAnsi="GHEA Grapalat" w:hint="eastAsia"/>
        </w:rPr>
        <w:t>форме</w:t>
      </w:r>
      <w:r w:rsidR="00D70281" w:rsidRPr="00C87B61">
        <w:rPr>
          <w:rFonts w:ascii="GHEA Grapalat" w:hAnsi="GHEA Grapalat"/>
        </w:rPr>
        <w:t xml:space="preserve"> </w:t>
      </w:r>
      <w:r w:rsidR="00D70281" w:rsidRPr="00C87B61">
        <w:rPr>
          <w:rFonts w:ascii="GHEA Grapalat" w:hAnsi="GHEA Grapalat" w:hint="eastAsia"/>
        </w:rPr>
        <w:t>в</w:t>
      </w:r>
      <w:r w:rsidR="00D70281" w:rsidRPr="00C87B61">
        <w:rPr>
          <w:rFonts w:ascii="GHEA Grapalat" w:hAnsi="GHEA Grapalat"/>
        </w:rPr>
        <w:t xml:space="preserve"> </w:t>
      </w:r>
      <w:r w:rsidR="00D70281" w:rsidRPr="00C87B61">
        <w:rPr>
          <w:rFonts w:ascii="GHEA Grapalat" w:hAnsi="GHEA Grapalat" w:hint="eastAsia"/>
        </w:rPr>
        <w:t>течение</w:t>
      </w:r>
      <w:r w:rsidR="00D70281" w:rsidRPr="00C87B61">
        <w:rPr>
          <w:rFonts w:ascii="GHEA Grapalat" w:hAnsi="GHEA Grapalat"/>
        </w:rPr>
        <w:t xml:space="preserve"> </w:t>
      </w:r>
      <w:r w:rsidR="00D70281" w:rsidRPr="00C87B61">
        <w:rPr>
          <w:rFonts w:ascii="GHEA Grapalat" w:hAnsi="GHEA Grapalat" w:hint="eastAsia"/>
        </w:rPr>
        <w:t>пяти</w:t>
      </w:r>
      <w:r w:rsidR="00D70281" w:rsidRPr="00C87B61">
        <w:rPr>
          <w:rFonts w:ascii="GHEA Grapalat" w:hAnsi="GHEA Grapalat"/>
        </w:rPr>
        <w:t xml:space="preserve"> </w:t>
      </w:r>
      <w:r w:rsidR="00D70281" w:rsidRPr="00C87B61">
        <w:rPr>
          <w:rFonts w:ascii="GHEA Grapalat" w:hAnsi="GHEA Grapalat" w:hint="eastAsia"/>
        </w:rPr>
        <w:t>рабочих</w:t>
      </w:r>
      <w:r w:rsidR="00D70281" w:rsidRPr="00C87B61">
        <w:rPr>
          <w:rFonts w:ascii="GHEA Grapalat" w:hAnsi="GHEA Grapalat"/>
        </w:rPr>
        <w:t xml:space="preserve"> </w:t>
      </w:r>
      <w:r w:rsidR="00D70281" w:rsidRPr="00C87B61">
        <w:rPr>
          <w:rFonts w:ascii="GHEA Grapalat" w:hAnsi="GHEA Grapalat" w:hint="eastAsia"/>
        </w:rPr>
        <w:t>дней</w:t>
      </w:r>
      <w:r w:rsidR="00D70281" w:rsidRPr="00C87B61">
        <w:rPr>
          <w:rFonts w:ascii="GHEA Grapalat" w:hAnsi="GHEA Grapalat"/>
        </w:rPr>
        <w:t xml:space="preserve">, </w:t>
      </w:r>
      <w:r w:rsidR="00D70281" w:rsidRPr="00C87B61">
        <w:rPr>
          <w:rFonts w:ascii="GHEA Grapalat" w:hAnsi="GHEA Grapalat" w:hint="eastAsia"/>
        </w:rPr>
        <w:t>следующих</w:t>
      </w:r>
      <w:r w:rsidR="00D70281"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00D70281" w:rsidRPr="00C87B61">
        <w:rPr>
          <w:rFonts w:ascii="GHEA Grapalat" w:hAnsi="GHEA Grapalat"/>
        </w:rPr>
        <w:t>:</w:t>
      </w:r>
    </w:p>
    <w:p w14:paraId="7E791F3C" w14:textId="77777777" w:rsidR="00D70281" w:rsidRPr="00C87B61" w:rsidRDefault="00D70281" w:rsidP="00240C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07B031B8" w14:textId="77777777" w:rsidR="00D70281" w:rsidRPr="00C87B61" w:rsidRDefault="00D70281" w:rsidP="00240C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0D700922" w14:textId="77777777" w:rsidR="00D70281" w:rsidRPr="00B2678A" w:rsidRDefault="00D70281" w:rsidP="00240CB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1E1B140D" w14:textId="77777777" w:rsidR="00D70281" w:rsidRDefault="00D70281" w:rsidP="00240CB2">
      <w:pPr>
        <w:widowControl w:val="0"/>
        <w:tabs>
          <w:tab w:val="left" w:pos="1134"/>
        </w:tabs>
        <w:ind w:firstLine="567"/>
        <w:jc w:val="both"/>
        <w:rPr>
          <w:rFonts w:ascii="GHEA Grapalat" w:hAnsi="GHEA Grapalat"/>
        </w:rPr>
      </w:pPr>
    </w:p>
    <w:p w14:paraId="0FDD0121" w14:textId="77777777" w:rsidR="005162B1" w:rsidRDefault="003E194D" w:rsidP="00240CB2">
      <w:pPr>
        <w:widowControl w:val="0"/>
        <w:tabs>
          <w:tab w:val="left" w:pos="1134"/>
        </w:tabs>
        <w:ind w:firstLine="567"/>
        <w:jc w:val="both"/>
        <w:rPr>
          <w:rFonts w:ascii="GHEA Grapalat" w:hAnsi="GHEA Grapalat"/>
        </w:rPr>
      </w:pPr>
      <w:r w:rsidRPr="005114D0">
        <w:rPr>
          <w:rFonts w:ascii="GHEA Grapalat" w:hAnsi="GHEA Grapalat"/>
        </w:rPr>
        <w:tab/>
      </w:r>
    </w:p>
    <w:p w14:paraId="2C8110A1" w14:textId="77777777" w:rsidR="00362FEF" w:rsidRDefault="00362FEF" w:rsidP="00240CB2">
      <w:pPr>
        <w:rPr>
          <w:rFonts w:ascii="GHEA Grapalat" w:hAnsi="GHEA Grapalat" w:cs="Sylfaen"/>
        </w:rPr>
      </w:pPr>
      <w:r>
        <w:rPr>
          <w:rFonts w:ascii="GHEA Grapalat" w:hAnsi="GHEA Grapalat" w:cs="Sylfaen"/>
        </w:rPr>
        <w:br w:type="page"/>
      </w:r>
    </w:p>
    <w:p w14:paraId="6E67A875" w14:textId="77777777" w:rsidR="00637D24" w:rsidRPr="009044F1" w:rsidRDefault="00637D24" w:rsidP="00240CB2">
      <w:pPr>
        <w:widowControl w:val="0"/>
        <w:tabs>
          <w:tab w:val="left" w:pos="1134"/>
        </w:tabs>
        <w:ind w:firstLine="567"/>
        <w:jc w:val="both"/>
        <w:rPr>
          <w:rFonts w:ascii="GHEA Grapalat" w:hAnsi="GHEA Grapalat" w:cs="Sylfaen"/>
        </w:rPr>
      </w:pPr>
    </w:p>
    <w:p w14:paraId="19B684A5" w14:textId="77777777" w:rsidR="00096865" w:rsidRDefault="005066AC" w:rsidP="00240CB2">
      <w:pPr>
        <w:rPr>
          <w:rFonts w:ascii="GHEA Grapalat" w:hAnsi="GHEA Grapalat"/>
          <w:b/>
        </w:rPr>
      </w:pPr>
      <w:r>
        <w:rPr>
          <w:rFonts w:ascii="GHEA Grapalat" w:hAnsi="GHEA Grapalat"/>
          <w:b/>
        </w:rPr>
        <w:t xml:space="preserve">                           </w:t>
      </w:r>
      <w:r w:rsidR="008D5016" w:rsidRPr="009044F1">
        <w:rPr>
          <w:rFonts w:ascii="GHEA Grapalat" w:hAnsi="GHEA Grapalat"/>
          <w:b/>
        </w:rPr>
        <w:t>1</w:t>
      </w:r>
      <w:r w:rsidR="00787003" w:rsidRPr="00073747">
        <w:rPr>
          <w:rFonts w:ascii="GHEA Grapalat" w:hAnsi="GHEA Grapalat"/>
          <w:b/>
        </w:rPr>
        <w:t>0</w:t>
      </w:r>
      <w:r w:rsidR="008D5016" w:rsidRPr="009044F1">
        <w:rPr>
          <w:rFonts w:ascii="GHEA Grapalat" w:hAnsi="GHEA Grapalat"/>
          <w:b/>
        </w:rPr>
        <w:t>. ОБЪЯВЛЕНИЕ ПРОЦЕДУРЫ НЕСОСТОЯВШЕЙСЯ</w:t>
      </w:r>
    </w:p>
    <w:p w14:paraId="0A0B7667" w14:textId="77777777" w:rsidR="003D5CAF" w:rsidRPr="009044F1" w:rsidRDefault="003D5CAF" w:rsidP="00240CB2">
      <w:pPr>
        <w:rPr>
          <w:rFonts w:ascii="GHEA Grapalat" w:hAnsi="GHEA Grapalat" w:cs="Arial"/>
          <w:b/>
        </w:rPr>
      </w:pPr>
    </w:p>
    <w:p w14:paraId="74C9F354" w14:textId="77777777" w:rsidR="00096865" w:rsidRPr="009044F1" w:rsidRDefault="00096865" w:rsidP="00240CB2">
      <w:pPr>
        <w:widowControl w:val="0"/>
        <w:tabs>
          <w:tab w:val="left" w:pos="1276"/>
        </w:tabs>
        <w:ind w:firstLine="567"/>
        <w:jc w:val="both"/>
        <w:rPr>
          <w:rFonts w:ascii="GHEA Grapalat" w:hAnsi="GHEA Grapalat" w:cs="Sylfaen"/>
        </w:rPr>
      </w:pPr>
      <w:r w:rsidRPr="009044F1">
        <w:rPr>
          <w:rFonts w:ascii="GHEA Grapalat" w:hAnsi="GHEA Grapalat"/>
        </w:rPr>
        <w:t>1</w:t>
      </w:r>
      <w:r w:rsidR="00787003" w:rsidRPr="00073747">
        <w:rPr>
          <w:rFonts w:ascii="GHEA Grapalat" w:hAnsi="GHEA Grapalat"/>
        </w:rPr>
        <w:t>0</w:t>
      </w:r>
      <w:r w:rsidRPr="009044F1">
        <w:rPr>
          <w:rFonts w:ascii="GHEA Grapalat" w:hAnsi="GHEA Grapalat"/>
        </w:rPr>
        <w:t>.1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0288DA46" w14:textId="77777777" w:rsidR="00096865" w:rsidRPr="009044F1" w:rsidRDefault="00096865" w:rsidP="00240CB2">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72A738A" w14:textId="77777777" w:rsidR="00096865" w:rsidRPr="009044F1" w:rsidRDefault="00096865" w:rsidP="00240CB2">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787003">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sidRPr="009044F1">
        <w:rPr>
          <w:rFonts w:ascii="GHEA Grapalat" w:hAnsi="GHEA Grapalat"/>
        </w:rPr>
        <w:t>.</w:t>
      </w:r>
    </w:p>
    <w:p w14:paraId="129F5340" w14:textId="77777777" w:rsidR="00096865" w:rsidRPr="009044F1" w:rsidRDefault="00096865" w:rsidP="00240CB2">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54967C4" w14:textId="77777777" w:rsidR="00096865" w:rsidRPr="00D3436F" w:rsidRDefault="00096865" w:rsidP="00240CB2">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C1E6F71" w14:textId="77777777" w:rsidR="00CA1C11" w:rsidRPr="009044F1" w:rsidRDefault="00731D26" w:rsidP="00240CB2">
      <w:pPr>
        <w:widowControl w:val="0"/>
        <w:tabs>
          <w:tab w:val="left" w:pos="1276"/>
        </w:tabs>
        <w:ind w:firstLine="567"/>
        <w:jc w:val="both"/>
        <w:rPr>
          <w:rFonts w:ascii="GHEA Grapalat" w:hAnsi="GHEA Grapalat" w:cs="Sylfaen"/>
        </w:rPr>
      </w:pPr>
      <w:r w:rsidRPr="009044F1">
        <w:rPr>
          <w:rFonts w:ascii="GHEA Grapalat" w:hAnsi="GHEA Grapalat"/>
        </w:rPr>
        <w:t>1</w:t>
      </w:r>
      <w:r w:rsidR="00787003" w:rsidRPr="00073747">
        <w:rPr>
          <w:rFonts w:ascii="GHEA Grapalat" w:hAnsi="GHEA Grapalat"/>
        </w:rPr>
        <w:t>0</w:t>
      </w:r>
      <w:r w:rsidRPr="009044F1">
        <w:rPr>
          <w:rFonts w:ascii="GHEA Grapalat" w:hAnsi="GHEA Grapalat"/>
        </w:rPr>
        <w:t>.2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6A62674" w14:textId="77777777" w:rsidR="00C54730" w:rsidRPr="00182C2E" w:rsidRDefault="00C54730" w:rsidP="00240CB2">
      <w:pPr>
        <w:jc w:val="center"/>
        <w:rPr>
          <w:rFonts w:ascii="GHEA Grapalat" w:hAnsi="GHEA Grapalat"/>
          <w:b/>
        </w:rPr>
      </w:pPr>
    </w:p>
    <w:p w14:paraId="0F1E1945" w14:textId="77777777" w:rsidR="00096865" w:rsidRPr="00182C2E" w:rsidRDefault="008D5016" w:rsidP="00240CB2">
      <w:pPr>
        <w:jc w:val="center"/>
        <w:rPr>
          <w:rFonts w:ascii="GHEA Grapalat" w:hAnsi="GHEA Grapalat"/>
          <w:b/>
        </w:rPr>
      </w:pPr>
      <w:r w:rsidRPr="009044F1">
        <w:rPr>
          <w:rFonts w:ascii="GHEA Grapalat" w:hAnsi="GHEA Grapalat"/>
          <w:b/>
        </w:rPr>
        <w:t>1</w:t>
      </w:r>
      <w:r w:rsidR="00787003" w:rsidRPr="00787003">
        <w:rPr>
          <w:rFonts w:ascii="GHEA Grapalat" w:hAnsi="GHEA Grapalat"/>
          <w:b/>
        </w:rPr>
        <w:t>1</w:t>
      </w:r>
      <w:r w:rsidRPr="009044F1">
        <w:rPr>
          <w:rFonts w:ascii="GHEA Grapalat" w:hAnsi="GHEA Grapalat"/>
          <w:b/>
        </w:rPr>
        <w:t xml:space="preserve">.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10BC197A" w14:textId="77777777" w:rsidR="00C54730" w:rsidRPr="00182C2E" w:rsidRDefault="00C54730" w:rsidP="00240CB2">
      <w:pPr>
        <w:jc w:val="center"/>
        <w:rPr>
          <w:rFonts w:ascii="GHEA Grapalat" w:hAnsi="GHEA Grapalat"/>
          <w:b/>
        </w:rPr>
      </w:pPr>
    </w:p>
    <w:p w14:paraId="1B2A13A5" w14:textId="77777777" w:rsidR="001770E8" w:rsidRPr="00216702" w:rsidRDefault="001770E8" w:rsidP="00240CB2">
      <w:pPr>
        <w:widowControl w:val="0"/>
        <w:tabs>
          <w:tab w:val="left" w:pos="1276"/>
        </w:tabs>
        <w:ind w:firstLine="567"/>
        <w:jc w:val="both"/>
        <w:rPr>
          <w:rFonts w:ascii="GHEA Grapalat" w:hAnsi="GHEA Grapalat"/>
        </w:rPr>
      </w:pPr>
      <w:r w:rsidRPr="00216702">
        <w:rPr>
          <w:rFonts w:ascii="GHEA Grapalat" w:hAnsi="GHEA Grapalat"/>
        </w:rPr>
        <w:t>1</w:t>
      </w:r>
      <w:r w:rsidR="00787003" w:rsidRPr="00787003">
        <w:rPr>
          <w:rFonts w:ascii="GHEA Grapalat" w:hAnsi="GHEA Grapalat"/>
        </w:rPr>
        <w:t>1</w:t>
      </w:r>
      <w:r w:rsidRPr="00216702">
        <w:rPr>
          <w:rFonts w:ascii="GHEA Grapalat" w:hAnsi="GHEA Grapalat"/>
        </w:rPr>
        <w:t xml:space="preserve">.1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38406EDE" w14:textId="77777777" w:rsidR="001770E8" w:rsidRDefault="001770E8" w:rsidP="00240CB2">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1AEA10E5" w14:textId="77777777" w:rsidR="001770E8" w:rsidRDefault="001770E8" w:rsidP="00240CB2">
      <w:pPr>
        <w:widowControl w:val="0"/>
        <w:tabs>
          <w:tab w:val="left" w:pos="1276"/>
        </w:tabs>
        <w:ind w:firstLine="567"/>
        <w:jc w:val="both"/>
        <w:rPr>
          <w:rFonts w:ascii="GHEA Grapalat" w:hAnsi="GHEA Grapalat"/>
        </w:rPr>
      </w:pPr>
      <w:r w:rsidRPr="00D57ABB">
        <w:rPr>
          <w:rFonts w:ascii="GHEA Grapalat" w:hAnsi="GHEA Grapalat"/>
        </w:rPr>
        <w:t>1</w:t>
      </w:r>
      <w:r w:rsidR="00787003" w:rsidRPr="00073747">
        <w:rPr>
          <w:rFonts w:ascii="GHEA Grapalat" w:hAnsi="GHEA Grapalat"/>
        </w:rPr>
        <w:t>1</w:t>
      </w:r>
      <w:r w:rsidRPr="00D57ABB">
        <w:rPr>
          <w:rFonts w:ascii="GHEA Grapalat" w:hAnsi="GHEA Grapalat"/>
        </w:rPr>
        <w:t xml:space="preserve">.2.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096D74B" w14:textId="77777777" w:rsidR="001770E8" w:rsidRDefault="001770E8" w:rsidP="00240CB2">
      <w:pPr>
        <w:widowControl w:val="0"/>
        <w:tabs>
          <w:tab w:val="left" w:pos="1276"/>
        </w:tabs>
        <w:ind w:firstLine="567"/>
        <w:jc w:val="both"/>
        <w:rPr>
          <w:rFonts w:ascii="GHEA Grapalat" w:hAnsi="GHEA Grapalat"/>
        </w:rPr>
      </w:pPr>
      <w:r w:rsidRPr="00420747">
        <w:rPr>
          <w:rFonts w:ascii="GHEA Grapalat" w:hAnsi="GHEA Grapalat"/>
        </w:rPr>
        <w:t>1</w:t>
      </w:r>
      <w:r w:rsidR="00787003" w:rsidRPr="00073747">
        <w:rPr>
          <w:rFonts w:ascii="GHEA Grapalat" w:hAnsi="GHEA Grapalat"/>
        </w:rPr>
        <w:t>1</w:t>
      </w:r>
      <w:r w:rsidRPr="00420747">
        <w:rPr>
          <w:rFonts w:ascii="GHEA Grapalat" w:hAnsi="GHEA Grapalat"/>
        </w:rPr>
        <w:t>.3.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5CE1144" w14:textId="77777777" w:rsidR="001770E8" w:rsidRPr="00996C18" w:rsidRDefault="001770E8" w:rsidP="00240CB2">
      <w:pPr>
        <w:widowControl w:val="0"/>
        <w:ind w:firstLine="567"/>
        <w:jc w:val="both"/>
        <w:rPr>
          <w:rFonts w:ascii="GHEA Grapalat" w:hAnsi="GHEA Grapalat"/>
        </w:rPr>
      </w:pPr>
      <w:r w:rsidRPr="000B56C9">
        <w:rPr>
          <w:rFonts w:ascii="GHEA Grapalat" w:hAnsi="GHEA Grapalat"/>
        </w:rPr>
        <w:t>1</w:t>
      </w:r>
      <w:r w:rsidR="00787003" w:rsidRPr="00073747">
        <w:rPr>
          <w:rFonts w:ascii="GHEA Grapalat" w:hAnsi="GHEA Grapalat"/>
        </w:rPr>
        <w:t>1</w:t>
      </w:r>
      <w:r w:rsidRPr="000B56C9">
        <w:rPr>
          <w:rFonts w:ascii="GHEA Grapalat" w:hAnsi="GHEA Grapalat"/>
        </w:rPr>
        <w:t>.4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D79404F" w14:textId="77777777" w:rsidR="001770E8" w:rsidRPr="00570BBD" w:rsidRDefault="001770E8" w:rsidP="00240CB2">
      <w:pPr>
        <w:jc w:val="both"/>
        <w:rPr>
          <w:rFonts w:ascii="GHEA Grapalat" w:hAnsi="GHEA Grapalat"/>
        </w:rPr>
      </w:pPr>
      <w:r>
        <w:rPr>
          <w:rFonts w:ascii="GHEA Grapalat" w:hAnsi="GHEA Grapalat"/>
        </w:rPr>
        <w:t xml:space="preserve">       </w:t>
      </w:r>
      <w:r w:rsidRPr="00570BBD">
        <w:rPr>
          <w:rFonts w:ascii="GHEA Grapalat" w:hAnsi="GHEA Grapalat"/>
        </w:rPr>
        <w:t>1</w:t>
      </w:r>
      <w:r w:rsidR="00787003" w:rsidRPr="00073747">
        <w:rPr>
          <w:rFonts w:ascii="GHEA Grapalat" w:hAnsi="GHEA Grapalat"/>
        </w:rPr>
        <w:t>1</w:t>
      </w:r>
      <w:r w:rsidRPr="00570BBD">
        <w:rPr>
          <w:rFonts w:ascii="GHEA Grapalat" w:hAnsi="GHEA Grapalat"/>
        </w:rPr>
        <w:t>.5.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0FA4F20A" w14:textId="77777777" w:rsidR="001770E8" w:rsidRPr="00570BBD" w:rsidRDefault="001770E8" w:rsidP="00240CB2">
      <w:pPr>
        <w:jc w:val="both"/>
        <w:rPr>
          <w:rFonts w:ascii="GHEA Grapalat" w:hAnsi="GHEA Grapalat"/>
        </w:rPr>
      </w:pPr>
      <w:r>
        <w:rPr>
          <w:rFonts w:ascii="GHEA Grapalat" w:hAnsi="GHEA Grapalat"/>
        </w:rPr>
        <w:lastRenderedPageBreak/>
        <w:t xml:space="preserve">       </w:t>
      </w:r>
      <w:r w:rsidRPr="00570BBD">
        <w:rPr>
          <w:rFonts w:ascii="GHEA Grapalat" w:hAnsi="GHEA Grapalat"/>
        </w:rPr>
        <w:t>1</w:t>
      </w:r>
      <w:r w:rsidR="00787003" w:rsidRPr="00073747">
        <w:rPr>
          <w:rFonts w:ascii="GHEA Grapalat" w:hAnsi="GHEA Grapalat"/>
        </w:rPr>
        <w:t>1</w:t>
      </w:r>
      <w:r w:rsidRPr="00570BBD">
        <w:rPr>
          <w:rFonts w:ascii="GHEA Grapalat" w:hAnsi="GHEA Grapalat"/>
        </w:rPr>
        <w:t>.6. Суд решает вопрос о принятии искового заявления к производству в трехдневный срок после его подачи</w:t>
      </w:r>
      <w:r>
        <w:rPr>
          <w:rFonts w:ascii="GHEA Grapalat" w:hAnsi="GHEA Grapalat"/>
        </w:rPr>
        <w:t>.</w:t>
      </w:r>
    </w:p>
    <w:p w14:paraId="45E62D38" w14:textId="77777777" w:rsidR="00C87BF8" w:rsidRPr="00570BBD" w:rsidRDefault="00C87BF8" w:rsidP="00240CB2">
      <w:pPr>
        <w:jc w:val="both"/>
        <w:rPr>
          <w:rFonts w:ascii="GHEA Grapalat" w:hAnsi="GHEA Grapalat"/>
        </w:rPr>
      </w:pPr>
      <w:r>
        <w:rPr>
          <w:rFonts w:ascii="GHEA Grapalat" w:hAnsi="GHEA Grapalat"/>
        </w:rPr>
        <w:t xml:space="preserve">      </w:t>
      </w:r>
      <w:r w:rsidRPr="00570BBD">
        <w:rPr>
          <w:rFonts w:ascii="GHEA Grapalat" w:hAnsi="GHEA Grapalat"/>
        </w:rPr>
        <w:t>1</w:t>
      </w:r>
      <w:r w:rsidR="00787003" w:rsidRPr="00073747">
        <w:rPr>
          <w:rFonts w:ascii="GHEA Grapalat" w:hAnsi="GHEA Grapalat"/>
        </w:rPr>
        <w:t>1</w:t>
      </w:r>
      <w:r w:rsidRPr="00570BBD">
        <w:rPr>
          <w:rFonts w:ascii="GHEA Grapalat" w:hAnsi="GHEA Grapalat"/>
        </w:rPr>
        <w:t xml:space="preserve">.7.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2A61910A" w14:textId="77777777" w:rsidR="00C87BF8" w:rsidRPr="00570BBD" w:rsidRDefault="00C87BF8" w:rsidP="00240CB2">
      <w:pPr>
        <w:jc w:val="both"/>
        <w:rPr>
          <w:rFonts w:ascii="GHEA Grapalat" w:hAnsi="GHEA Grapalat"/>
          <w:lang w:val="hy-AM"/>
        </w:rPr>
      </w:pPr>
      <w:r w:rsidRPr="00570BBD">
        <w:rPr>
          <w:rFonts w:ascii="GHEA Grapalat" w:hAnsi="GHEA Grapalat"/>
        </w:rPr>
        <w:t>1</w:t>
      </w:r>
      <w:r w:rsidR="00787003" w:rsidRPr="00073747">
        <w:rPr>
          <w:rFonts w:ascii="GHEA Grapalat" w:hAnsi="GHEA Grapalat"/>
        </w:rPr>
        <w:t>1</w:t>
      </w:r>
      <w:r w:rsidRPr="00570BBD">
        <w:rPr>
          <w:rFonts w:ascii="GHEA Grapalat" w:hAnsi="GHEA Grapalat"/>
        </w:rPr>
        <w:t xml:space="preserve">.8.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7C060259" w14:textId="77777777" w:rsidR="00C87BF8" w:rsidRPr="00570BBD" w:rsidRDefault="00C87BF8" w:rsidP="00240CB2">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D9508BF" w14:textId="77777777" w:rsidR="00C87BF8" w:rsidRDefault="00C87BF8" w:rsidP="00240CB2">
      <w:pPr>
        <w:jc w:val="both"/>
        <w:rPr>
          <w:rFonts w:ascii="GHEA Grapalat" w:hAnsi="GHEA Grapalat"/>
          <w:lang w:val="hy-AM"/>
        </w:rPr>
      </w:pPr>
      <w:r w:rsidRPr="00570BBD">
        <w:rPr>
          <w:rFonts w:ascii="GHEA Grapalat" w:hAnsi="GHEA Grapalat"/>
        </w:rPr>
        <w:t>1</w:t>
      </w:r>
      <w:r w:rsidR="00787003" w:rsidRPr="00073747">
        <w:rPr>
          <w:rFonts w:ascii="GHEA Grapalat" w:hAnsi="GHEA Grapalat"/>
        </w:rPr>
        <w:t>1</w:t>
      </w:r>
      <w:r w:rsidRPr="00570BBD">
        <w:rPr>
          <w:rFonts w:ascii="GHEA Grapalat" w:hAnsi="GHEA Grapalat"/>
        </w:rPr>
        <w:t xml:space="preserve">.9.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297D36F8" w14:textId="77777777" w:rsidR="00C87BF8" w:rsidRPr="00570BBD" w:rsidRDefault="00C87BF8" w:rsidP="00240CB2">
      <w:pPr>
        <w:jc w:val="both"/>
        <w:rPr>
          <w:rFonts w:ascii="GHEA Grapalat" w:hAnsi="GHEA Grapalat"/>
          <w:lang w:val="hy-AM"/>
        </w:rPr>
      </w:pPr>
      <w:r w:rsidRPr="00570BBD">
        <w:rPr>
          <w:rFonts w:ascii="GHEA Grapalat" w:hAnsi="GHEA Grapalat"/>
        </w:rPr>
        <w:t>1</w:t>
      </w:r>
      <w:r w:rsidR="00787003" w:rsidRPr="00073747">
        <w:rPr>
          <w:rFonts w:ascii="GHEA Grapalat" w:hAnsi="GHEA Grapalat"/>
        </w:rPr>
        <w:t>1</w:t>
      </w:r>
      <w:r w:rsidRPr="00570BBD">
        <w:rPr>
          <w:rFonts w:ascii="GHEA Grapalat" w:hAnsi="GHEA Grapalat"/>
        </w:rPr>
        <w:t>.10.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43B288AF" w14:textId="77777777" w:rsidR="00C87BF8" w:rsidRPr="00570BBD" w:rsidRDefault="00C87BF8" w:rsidP="00240CB2">
      <w:pPr>
        <w:jc w:val="both"/>
        <w:rPr>
          <w:rFonts w:ascii="GHEA Grapalat" w:hAnsi="GHEA Grapalat"/>
          <w:lang w:val="hy-AM"/>
        </w:rPr>
      </w:pPr>
      <w:r w:rsidRPr="00570BBD">
        <w:rPr>
          <w:rFonts w:ascii="GHEA Grapalat" w:hAnsi="GHEA Grapalat"/>
        </w:rPr>
        <w:t>1</w:t>
      </w:r>
      <w:r w:rsidR="00787003" w:rsidRPr="00073747">
        <w:rPr>
          <w:rFonts w:ascii="GHEA Grapalat" w:hAnsi="GHEA Grapalat"/>
        </w:rPr>
        <w:t>1</w:t>
      </w:r>
      <w:r w:rsidRPr="00570BBD">
        <w:rPr>
          <w:rFonts w:ascii="GHEA Grapalat" w:hAnsi="GHEA Grapalat"/>
        </w:rPr>
        <w:t xml:space="preserve">.11.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33326B14" w14:textId="77777777" w:rsidR="00C87BF8" w:rsidRPr="00570BBD" w:rsidRDefault="00C87BF8" w:rsidP="00240CB2">
      <w:pPr>
        <w:jc w:val="both"/>
        <w:rPr>
          <w:rFonts w:ascii="GHEA Grapalat" w:hAnsi="GHEA Grapalat"/>
        </w:rPr>
      </w:pPr>
      <w:r w:rsidRPr="00570BBD">
        <w:rPr>
          <w:rFonts w:ascii="GHEA Grapalat" w:hAnsi="GHEA Grapalat"/>
        </w:rPr>
        <w:t>1</w:t>
      </w:r>
      <w:r w:rsidR="00787003" w:rsidRPr="00787003">
        <w:rPr>
          <w:rFonts w:ascii="GHEA Grapalat" w:hAnsi="GHEA Grapalat"/>
        </w:rPr>
        <w:t>1</w:t>
      </w:r>
      <w:r w:rsidRPr="00570BBD">
        <w:rPr>
          <w:rFonts w:ascii="GHEA Grapalat" w:hAnsi="GHEA Grapalat"/>
        </w:rPr>
        <w:t xml:space="preserve">.12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3042BF60" w14:textId="77777777" w:rsidR="00C87BF8" w:rsidRDefault="00C87BF8" w:rsidP="00240CB2">
      <w:pPr>
        <w:jc w:val="both"/>
        <w:rPr>
          <w:rFonts w:ascii="GHEA Grapalat" w:hAnsi="GHEA Grapalat"/>
        </w:rPr>
      </w:pPr>
      <w:r w:rsidRPr="00570BBD">
        <w:rPr>
          <w:rFonts w:ascii="GHEA Grapalat" w:hAnsi="GHEA Grapalat"/>
        </w:rPr>
        <w:t>1</w:t>
      </w:r>
      <w:r w:rsidR="00787003" w:rsidRPr="00073747">
        <w:rPr>
          <w:rFonts w:ascii="GHEA Grapalat" w:hAnsi="GHEA Grapalat"/>
        </w:rPr>
        <w:t>1</w:t>
      </w:r>
      <w:r w:rsidRPr="00570BBD">
        <w:rPr>
          <w:rFonts w:ascii="GHEA Grapalat" w:hAnsi="GHEA Grapalat"/>
        </w:rPr>
        <w:t xml:space="preserve">.13.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0BB488F0" w14:textId="77777777" w:rsidR="00C87BF8" w:rsidRPr="00570BBD" w:rsidRDefault="00C87BF8" w:rsidP="00240CB2">
      <w:pPr>
        <w:jc w:val="both"/>
        <w:rPr>
          <w:rFonts w:ascii="GHEA Grapalat" w:hAnsi="GHEA Grapalat"/>
        </w:rPr>
      </w:pPr>
      <w:r w:rsidRPr="00570BBD">
        <w:rPr>
          <w:rFonts w:ascii="GHEA Grapalat" w:hAnsi="GHEA Grapalat"/>
        </w:rPr>
        <w:t>1</w:t>
      </w:r>
      <w:r w:rsidR="00787003" w:rsidRPr="00073747">
        <w:rPr>
          <w:rFonts w:ascii="GHEA Grapalat" w:hAnsi="GHEA Grapalat"/>
        </w:rPr>
        <w:t>1</w:t>
      </w:r>
      <w:r w:rsidRPr="00570BBD">
        <w:rPr>
          <w:rFonts w:ascii="GHEA Grapalat" w:hAnsi="GHEA Grapalat"/>
        </w:rPr>
        <w:t>.14.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27F62878" w14:textId="77777777" w:rsidR="00C87BF8" w:rsidRPr="00570BBD" w:rsidRDefault="00C87BF8" w:rsidP="00240CB2">
      <w:pPr>
        <w:jc w:val="both"/>
        <w:rPr>
          <w:rFonts w:ascii="GHEA Grapalat" w:hAnsi="GHEA Grapalat"/>
        </w:rPr>
      </w:pPr>
      <w:r w:rsidRPr="00570BBD">
        <w:rPr>
          <w:rFonts w:ascii="GHEA Grapalat" w:hAnsi="GHEA Grapalat"/>
        </w:rPr>
        <w:t>1</w:t>
      </w:r>
      <w:r w:rsidR="00787003" w:rsidRPr="00073747">
        <w:rPr>
          <w:rFonts w:ascii="GHEA Grapalat" w:hAnsi="GHEA Grapalat"/>
        </w:rPr>
        <w:t>1</w:t>
      </w:r>
      <w:r w:rsidRPr="00570BBD">
        <w:rPr>
          <w:rFonts w:ascii="GHEA Grapalat" w:hAnsi="GHEA Grapalat"/>
        </w:rPr>
        <w:t xml:space="preserve">.15.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297B4FCC" w14:textId="77777777" w:rsidR="00C87BF8" w:rsidRPr="00570BBD" w:rsidRDefault="00C87BF8" w:rsidP="00240CB2">
      <w:pPr>
        <w:jc w:val="both"/>
        <w:rPr>
          <w:rFonts w:ascii="GHEA Grapalat" w:hAnsi="GHEA Grapalat"/>
        </w:rPr>
      </w:pPr>
      <w:r w:rsidRPr="00570BBD">
        <w:rPr>
          <w:rFonts w:ascii="GHEA Grapalat" w:hAnsi="GHEA Grapalat"/>
        </w:rPr>
        <w:t>1</w:t>
      </w:r>
      <w:r w:rsidR="00787003" w:rsidRPr="00073747">
        <w:rPr>
          <w:rFonts w:ascii="GHEA Grapalat" w:hAnsi="GHEA Grapalat"/>
        </w:rPr>
        <w:t>1</w:t>
      </w:r>
      <w:r w:rsidRPr="00570BBD">
        <w:rPr>
          <w:rFonts w:ascii="GHEA Grapalat" w:hAnsi="GHEA Grapalat"/>
        </w:rPr>
        <w:t xml:space="preserve">.16.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7AB11488" w14:textId="77777777" w:rsidR="00C87BF8" w:rsidRPr="00570BBD" w:rsidRDefault="00C87BF8" w:rsidP="00240CB2">
      <w:pPr>
        <w:jc w:val="both"/>
        <w:rPr>
          <w:rFonts w:ascii="GHEA Grapalat" w:hAnsi="GHEA Grapalat"/>
        </w:rPr>
      </w:pPr>
      <w:r w:rsidRPr="00570BBD">
        <w:rPr>
          <w:rFonts w:ascii="GHEA Grapalat" w:hAnsi="GHEA Grapalat"/>
        </w:rPr>
        <w:t>1</w:t>
      </w:r>
      <w:r w:rsidR="00787003" w:rsidRPr="00073747">
        <w:rPr>
          <w:rFonts w:ascii="GHEA Grapalat" w:hAnsi="GHEA Grapalat"/>
        </w:rPr>
        <w:t>1</w:t>
      </w:r>
      <w:r w:rsidRPr="00570BBD">
        <w:rPr>
          <w:rFonts w:ascii="GHEA Grapalat" w:hAnsi="GHEA Grapalat"/>
        </w:rPr>
        <w:t xml:space="preserve">.17.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66D93EC" w14:textId="77777777" w:rsidR="00C87BF8" w:rsidRPr="00570BBD" w:rsidRDefault="00C87BF8" w:rsidP="00240CB2">
      <w:pPr>
        <w:jc w:val="both"/>
        <w:rPr>
          <w:rFonts w:ascii="GHEA Grapalat" w:hAnsi="GHEA Grapalat"/>
        </w:rPr>
      </w:pPr>
      <w:r w:rsidRPr="00570BBD">
        <w:rPr>
          <w:rFonts w:ascii="GHEA Grapalat" w:hAnsi="GHEA Grapalat"/>
        </w:rPr>
        <w:t>1</w:t>
      </w:r>
      <w:r w:rsidR="00787003" w:rsidRPr="00073747">
        <w:rPr>
          <w:rFonts w:ascii="GHEA Grapalat" w:hAnsi="GHEA Grapalat"/>
        </w:rPr>
        <w:t>1</w:t>
      </w:r>
      <w:r w:rsidRPr="00570BBD">
        <w:rPr>
          <w:rFonts w:ascii="GHEA Grapalat" w:hAnsi="GHEA Grapalat"/>
        </w:rPr>
        <w:t xml:space="preserve">.18.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xml:space="preserve">, за исключением случаев, когда </w:t>
      </w:r>
      <w:r w:rsidRPr="005319EB">
        <w:rPr>
          <w:rFonts w:ascii="GHEA Grapalat" w:hAnsi="GHEA Grapalat"/>
        </w:rPr>
        <w:lastRenderedPageBreak/>
        <w:t>он обосновывает невозможность предъявления доказательства по независящим от него причинам</w:t>
      </w:r>
      <w:r>
        <w:rPr>
          <w:rFonts w:ascii="GHEA Grapalat" w:hAnsi="GHEA Grapalat"/>
        </w:rPr>
        <w:t>.</w:t>
      </w:r>
    </w:p>
    <w:p w14:paraId="64D0C1F0" w14:textId="77777777" w:rsidR="00C87BF8" w:rsidRPr="00570BBD" w:rsidRDefault="00C87BF8" w:rsidP="00240CB2">
      <w:pPr>
        <w:jc w:val="both"/>
        <w:rPr>
          <w:rFonts w:ascii="GHEA Grapalat" w:hAnsi="GHEA Grapalat"/>
        </w:rPr>
      </w:pPr>
      <w:r w:rsidRPr="00570BBD">
        <w:rPr>
          <w:rFonts w:ascii="GHEA Grapalat" w:hAnsi="GHEA Grapalat"/>
        </w:rPr>
        <w:t>1</w:t>
      </w:r>
      <w:r w:rsidR="00787003" w:rsidRPr="00787003">
        <w:rPr>
          <w:rFonts w:ascii="GHEA Grapalat" w:hAnsi="GHEA Grapalat"/>
        </w:rPr>
        <w:t>1</w:t>
      </w:r>
      <w:r w:rsidRPr="00570BBD">
        <w:rPr>
          <w:rFonts w:ascii="GHEA Grapalat" w:hAnsi="GHEA Grapalat"/>
        </w:rPr>
        <w:t>.19.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w:t>
      </w:r>
      <w:r w:rsidR="00787003" w:rsidRPr="00787003">
        <w:rPr>
          <w:rFonts w:ascii="GHEA Grapalat" w:hAnsi="GHEA Grapalat"/>
        </w:rPr>
        <w:t>1</w:t>
      </w:r>
      <w:r w:rsidRPr="00570BBD">
        <w:rPr>
          <w:rFonts w:ascii="GHEA Grapalat" w:hAnsi="GHEA Grapalat"/>
        </w:rPr>
        <w:t>.10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37AD021C" w14:textId="77777777" w:rsidR="00C87BF8" w:rsidRPr="00570BBD" w:rsidRDefault="00C87BF8" w:rsidP="00240CB2">
      <w:pPr>
        <w:jc w:val="both"/>
        <w:rPr>
          <w:rFonts w:ascii="GHEA Grapalat" w:hAnsi="GHEA Grapalat"/>
        </w:rPr>
      </w:pPr>
      <w:r>
        <w:rPr>
          <w:rFonts w:ascii="GHEA Grapalat" w:hAnsi="GHEA Grapalat"/>
        </w:rPr>
        <w:t xml:space="preserve">    </w:t>
      </w:r>
      <w:r w:rsidRPr="00570BBD">
        <w:rPr>
          <w:rFonts w:ascii="GHEA Grapalat" w:hAnsi="GHEA Grapalat"/>
        </w:rPr>
        <w:t>1</w:t>
      </w:r>
      <w:r w:rsidR="00787003" w:rsidRPr="00073747">
        <w:rPr>
          <w:rFonts w:ascii="GHEA Grapalat" w:hAnsi="GHEA Grapalat"/>
        </w:rPr>
        <w:t>1</w:t>
      </w:r>
      <w:r w:rsidRPr="00570BBD">
        <w:rPr>
          <w:rFonts w:ascii="GHEA Grapalat" w:hAnsi="GHEA Grapalat"/>
        </w:rPr>
        <w:t xml:space="preserve">.20.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0336B18F" w14:textId="77777777" w:rsidR="00C87BF8" w:rsidRPr="00570BBD" w:rsidRDefault="00C87BF8" w:rsidP="00240CB2">
      <w:pPr>
        <w:jc w:val="both"/>
        <w:rPr>
          <w:rFonts w:ascii="GHEA Grapalat" w:hAnsi="GHEA Grapalat"/>
        </w:rPr>
      </w:pPr>
      <w:r>
        <w:rPr>
          <w:rFonts w:ascii="GHEA Grapalat" w:hAnsi="GHEA Grapalat"/>
        </w:rPr>
        <w:t xml:space="preserve">    </w:t>
      </w:r>
      <w:r w:rsidRPr="00570BBD">
        <w:rPr>
          <w:rFonts w:ascii="GHEA Grapalat" w:hAnsi="GHEA Grapalat"/>
        </w:rPr>
        <w:t>1</w:t>
      </w:r>
      <w:r w:rsidR="00787003" w:rsidRPr="00073747">
        <w:rPr>
          <w:rFonts w:ascii="GHEA Grapalat" w:hAnsi="GHEA Grapalat"/>
        </w:rPr>
        <w:t>1</w:t>
      </w:r>
      <w:r w:rsidRPr="00570BBD">
        <w:rPr>
          <w:rFonts w:ascii="GHEA Grapalat" w:hAnsi="GHEA Grapalat"/>
        </w:rPr>
        <w:t xml:space="preserve">.21.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64467611" w14:textId="77777777" w:rsidR="00C87BF8" w:rsidRPr="00570BBD" w:rsidRDefault="00C87BF8" w:rsidP="00240CB2">
      <w:pPr>
        <w:jc w:val="both"/>
        <w:rPr>
          <w:rFonts w:ascii="GHEA Grapalat" w:hAnsi="GHEA Grapalat"/>
        </w:rPr>
      </w:pPr>
      <w:r>
        <w:rPr>
          <w:rFonts w:ascii="GHEA Grapalat" w:hAnsi="GHEA Grapalat"/>
        </w:rPr>
        <w:t xml:space="preserve">     </w:t>
      </w:r>
      <w:r w:rsidRPr="00570BBD">
        <w:rPr>
          <w:rFonts w:ascii="GHEA Grapalat" w:hAnsi="GHEA Grapalat"/>
        </w:rPr>
        <w:t>1</w:t>
      </w:r>
      <w:r w:rsidR="00787003" w:rsidRPr="00073747">
        <w:rPr>
          <w:rFonts w:ascii="GHEA Grapalat" w:hAnsi="GHEA Grapalat"/>
        </w:rPr>
        <w:t>1</w:t>
      </w:r>
      <w:r w:rsidRPr="00570BBD">
        <w:rPr>
          <w:rFonts w:ascii="GHEA Grapalat" w:hAnsi="GHEA Grapalat"/>
        </w:rPr>
        <w:t xml:space="preserve">.22.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7E2C5014" w14:textId="77777777" w:rsidR="00C87BF8" w:rsidRPr="00570BBD" w:rsidRDefault="00C87BF8" w:rsidP="00240CB2">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509014F" w14:textId="77777777" w:rsidR="00C87BF8" w:rsidRPr="009044F1" w:rsidRDefault="00C87BF8" w:rsidP="00240CB2">
      <w:pPr>
        <w:widowControl w:val="0"/>
        <w:ind w:firstLine="567"/>
        <w:jc w:val="both"/>
        <w:rPr>
          <w:rFonts w:ascii="GHEA Grapalat" w:hAnsi="GHEA Grapalat" w:cs="Sylfaen"/>
          <w:b/>
        </w:rPr>
      </w:pPr>
      <w:r w:rsidRPr="00570BBD">
        <w:rPr>
          <w:rFonts w:ascii="GHEA Grapalat" w:hAnsi="GHEA Grapalat"/>
        </w:rPr>
        <w:t>1</w:t>
      </w:r>
      <w:r w:rsidR="00787003" w:rsidRPr="00073747">
        <w:rPr>
          <w:rFonts w:ascii="GHEA Grapalat" w:hAnsi="GHEA Grapalat"/>
        </w:rPr>
        <w:t>1</w:t>
      </w:r>
      <w:r w:rsidRPr="00570BBD">
        <w:rPr>
          <w:rFonts w:ascii="GHEA Grapalat" w:hAnsi="GHEA Grapalat"/>
        </w:rPr>
        <w:t xml:space="preserve">.23.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583F8DC" w14:textId="77777777" w:rsidR="00AE679C" w:rsidRPr="009044F1" w:rsidRDefault="00AE679C" w:rsidP="00240CB2">
      <w:pPr>
        <w:widowControl w:val="0"/>
        <w:jc w:val="center"/>
        <w:rPr>
          <w:rFonts w:ascii="GHEA Grapalat" w:hAnsi="GHEA Grapalat" w:cs="Sylfaen"/>
          <w:b/>
        </w:rPr>
      </w:pPr>
    </w:p>
    <w:p w14:paraId="72EEDC7F" w14:textId="77777777" w:rsidR="004373E3" w:rsidRDefault="004373E3" w:rsidP="00240CB2">
      <w:pPr>
        <w:rPr>
          <w:rFonts w:ascii="GHEA Grapalat" w:hAnsi="GHEA Grapalat"/>
          <w:b/>
        </w:rPr>
      </w:pPr>
      <w:r>
        <w:rPr>
          <w:rFonts w:ascii="GHEA Grapalat" w:hAnsi="GHEA Grapalat"/>
          <w:b/>
        </w:rPr>
        <w:br w:type="page"/>
      </w:r>
    </w:p>
    <w:p w14:paraId="508DE667" w14:textId="77777777" w:rsidR="00096865" w:rsidRPr="00374F4A" w:rsidRDefault="00096865" w:rsidP="00240CB2">
      <w:pPr>
        <w:widowControl w:val="0"/>
        <w:jc w:val="center"/>
        <w:rPr>
          <w:rFonts w:ascii="GHEA Grapalat" w:hAnsi="GHEA Grapalat"/>
          <w:b/>
        </w:rPr>
      </w:pPr>
      <w:r w:rsidRPr="009044F1">
        <w:rPr>
          <w:rFonts w:ascii="GHEA Grapalat" w:hAnsi="GHEA Grapalat"/>
          <w:b/>
        </w:rPr>
        <w:lastRenderedPageBreak/>
        <w:t>ЧАСТЬ II</w:t>
      </w:r>
    </w:p>
    <w:p w14:paraId="6ECCD768" w14:textId="77777777" w:rsidR="008842CE" w:rsidRPr="00374F4A" w:rsidRDefault="008842CE" w:rsidP="00240CB2">
      <w:pPr>
        <w:widowControl w:val="0"/>
        <w:jc w:val="center"/>
        <w:rPr>
          <w:rFonts w:ascii="GHEA Grapalat" w:hAnsi="GHEA Grapalat"/>
          <w:b/>
        </w:rPr>
      </w:pPr>
    </w:p>
    <w:p w14:paraId="43709064" w14:textId="77777777" w:rsidR="00096865" w:rsidRPr="009044F1" w:rsidRDefault="00096865" w:rsidP="00240CB2">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A36C54">
        <w:rPr>
          <w:rFonts w:ascii="GHEA Grapalat" w:hAnsi="GHEA Grapalat"/>
          <w:b/>
        </w:rPr>
        <w:t>ЗАПРОС КОТИРОВОК</w:t>
      </w:r>
    </w:p>
    <w:p w14:paraId="50601D7A" w14:textId="77777777" w:rsidR="00096865" w:rsidRPr="009044F1" w:rsidRDefault="00096865" w:rsidP="00240CB2">
      <w:pPr>
        <w:widowControl w:val="0"/>
        <w:jc w:val="center"/>
        <w:rPr>
          <w:rFonts w:ascii="GHEA Grapalat" w:hAnsi="GHEA Grapalat"/>
        </w:rPr>
      </w:pPr>
    </w:p>
    <w:p w14:paraId="1257A04C" w14:textId="77777777" w:rsidR="00096865" w:rsidRPr="009044F1" w:rsidRDefault="008D5016" w:rsidP="00240CB2">
      <w:pPr>
        <w:widowControl w:val="0"/>
        <w:jc w:val="center"/>
        <w:rPr>
          <w:rFonts w:ascii="GHEA Grapalat" w:hAnsi="GHEA Grapalat"/>
          <w:b/>
        </w:rPr>
      </w:pPr>
      <w:r w:rsidRPr="009044F1">
        <w:rPr>
          <w:rFonts w:ascii="GHEA Grapalat" w:hAnsi="GHEA Grapalat"/>
          <w:b/>
        </w:rPr>
        <w:t>1. ОБЩИЕ ПОЛОЖЕНИЯ</w:t>
      </w:r>
    </w:p>
    <w:p w14:paraId="46AD4852" w14:textId="77777777" w:rsidR="00096865" w:rsidRPr="009044F1" w:rsidRDefault="00096865" w:rsidP="00240CB2">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0BC3AEC" w14:textId="77777777" w:rsidR="00096865" w:rsidRPr="009044F1" w:rsidRDefault="00096865" w:rsidP="00240CB2">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02D2E00" w14:textId="77777777" w:rsidR="00096865" w:rsidRDefault="00096865" w:rsidP="00240CB2">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04A8DAA" w14:textId="77777777" w:rsidR="008F15B9" w:rsidRDefault="008F15B9" w:rsidP="00240CB2">
      <w:pPr>
        <w:widowControl w:val="0"/>
        <w:jc w:val="center"/>
        <w:rPr>
          <w:rFonts w:ascii="GHEA Grapalat" w:hAnsi="GHEA Grapalat"/>
          <w:b/>
        </w:rPr>
      </w:pPr>
    </w:p>
    <w:p w14:paraId="7729ABFD" w14:textId="77777777" w:rsidR="008F15B9" w:rsidRDefault="008F15B9" w:rsidP="00240CB2">
      <w:pPr>
        <w:widowControl w:val="0"/>
        <w:jc w:val="center"/>
        <w:rPr>
          <w:rFonts w:ascii="GHEA Grapalat" w:hAnsi="GHEA Grapalat"/>
          <w:b/>
        </w:rPr>
      </w:pPr>
    </w:p>
    <w:p w14:paraId="14B80538" w14:textId="77777777" w:rsidR="00096865" w:rsidRPr="009044F1" w:rsidRDefault="008D5016" w:rsidP="00240CB2">
      <w:pPr>
        <w:widowControl w:val="0"/>
        <w:jc w:val="center"/>
        <w:rPr>
          <w:rFonts w:ascii="GHEA Grapalat" w:hAnsi="GHEA Grapalat"/>
          <w:b/>
        </w:rPr>
      </w:pPr>
      <w:r w:rsidRPr="009044F1">
        <w:rPr>
          <w:rFonts w:ascii="GHEA Grapalat" w:hAnsi="GHEA Grapalat"/>
          <w:b/>
        </w:rPr>
        <w:t>2. ЗАЯВКА НА ПРОЦЕДУРУ</w:t>
      </w:r>
    </w:p>
    <w:p w14:paraId="72ACF601" w14:textId="77777777" w:rsidR="008F15B9" w:rsidRDefault="00EA1314" w:rsidP="00240CB2">
      <w:pPr>
        <w:widowControl w:val="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70667B32" w14:textId="77777777" w:rsidR="00096865" w:rsidRPr="000811C1" w:rsidRDefault="002D5CF0" w:rsidP="00240CB2">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269130AA" w14:textId="77777777" w:rsidR="00172BC4" w:rsidRPr="00FF3F2A" w:rsidRDefault="00172BC4" w:rsidP="00240CB2">
      <w:pPr>
        <w:widowControl w:val="0"/>
        <w:tabs>
          <w:tab w:val="left" w:pos="1134"/>
        </w:tabs>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2B04BB35" w14:textId="77777777" w:rsidR="009D7EFF" w:rsidRPr="00D3436F" w:rsidRDefault="009D7EFF" w:rsidP="00240CB2">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F8EA4BC" w14:textId="77777777" w:rsidR="008D4137" w:rsidRPr="00D3436F" w:rsidRDefault="008D4137" w:rsidP="00240CB2">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14:paraId="4E52C13F" w14:textId="77777777" w:rsidR="00E67BA7" w:rsidRDefault="00096865" w:rsidP="00240CB2">
      <w:pPr>
        <w:widowControl w:val="0"/>
        <w:tabs>
          <w:tab w:val="left" w:pos="1134"/>
        </w:tabs>
        <w:ind w:firstLine="567"/>
        <w:jc w:val="both"/>
        <w:rPr>
          <w:rFonts w:ascii="GHEA Grapalat" w:hAnsi="GHEA Grapalat"/>
        </w:rPr>
      </w:pPr>
      <w:r w:rsidRPr="009044F1">
        <w:rPr>
          <w:rFonts w:ascii="GHEA Grapalat" w:hAnsi="GHEA Grapalat"/>
        </w:rPr>
        <w:t>2.</w:t>
      </w:r>
      <w:r w:rsidR="00594B80" w:rsidRPr="00073747">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57CC7EF4" w14:textId="77777777" w:rsidR="00594B80" w:rsidRDefault="00594B80" w:rsidP="00240CB2">
      <w:pPr>
        <w:widowControl w:val="0"/>
        <w:jc w:val="center"/>
        <w:rPr>
          <w:rFonts w:ascii="GHEA Grapalat" w:hAnsi="GHEA Grapalat"/>
          <w:b/>
        </w:rPr>
      </w:pPr>
    </w:p>
    <w:p w14:paraId="5B2F3426" w14:textId="77777777" w:rsidR="008937EA" w:rsidRDefault="008937EA" w:rsidP="00240CB2">
      <w:pPr>
        <w:widowControl w:val="0"/>
        <w:jc w:val="center"/>
        <w:rPr>
          <w:rFonts w:ascii="GHEA Grapalat" w:hAnsi="GHEA Grapalat" w:cs="Sylfaen"/>
          <w:b/>
        </w:rPr>
      </w:pPr>
      <w:r>
        <w:rPr>
          <w:rFonts w:ascii="GHEA Grapalat" w:hAnsi="GHEA Grapalat"/>
          <w:b/>
        </w:rPr>
        <w:t>3. ПОРЯДОК ПОДГОТОВКИ ЗАЯВКИ</w:t>
      </w:r>
    </w:p>
    <w:p w14:paraId="3CF08A05" w14:textId="77777777" w:rsidR="008937EA" w:rsidRPr="002658C9" w:rsidRDefault="00F535C1" w:rsidP="00240CB2">
      <w:pPr>
        <w:widowControl w:val="0"/>
        <w:tabs>
          <w:tab w:val="left" w:pos="1134"/>
        </w:tabs>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72EBB116" w14:textId="77777777" w:rsidR="008937EA" w:rsidRPr="002658C9" w:rsidRDefault="008937EA" w:rsidP="00240CB2">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94B80" w:rsidRPr="00594B80">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w:t>
      </w:r>
      <w:r w:rsidRPr="002658C9">
        <w:rPr>
          <w:rFonts w:ascii="GHEA Grapalat" w:hAnsi="GHEA Grapalat"/>
        </w:rPr>
        <w:lastRenderedPageBreak/>
        <w:t>представлены нотариально заверенные копии этих документов.</w:t>
      </w:r>
    </w:p>
    <w:p w14:paraId="56F59FF0" w14:textId="77777777" w:rsidR="008937EA" w:rsidRPr="002658C9" w:rsidRDefault="008937EA" w:rsidP="00240CB2">
      <w:pPr>
        <w:widowControl w:val="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8059946" w14:textId="77777777" w:rsidR="008937EA" w:rsidRPr="002658C9" w:rsidRDefault="008937EA" w:rsidP="00240CB2">
      <w:pPr>
        <w:widowControl w:val="0"/>
        <w:tabs>
          <w:tab w:val="left" w:pos="1134"/>
        </w:tabs>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79D5D929" w14:textId="77777777" w:rsidR="008937EA" w:rsidRPr="002658C9" w:rsidRDefault="008937EA" w:rsidP="00240CB2">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1BF8E5B8" w14:textId="77777777" w:rsidR="008937EA" w:rsidRPr="002658C9" w:rsidRDefault="008937EA" w:rsidP="00240CB2">
      <w:pPr>
        <w:widowControl w:val="0"/>
        <w:tabs>
          <w:tab w:val="left" w:pos="113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36918602" w14:textId="77777777" w:rsidR="008937EA" w:rsidRPr="002658C9" w:rsidRDefault="008937EA" w:rsidP="00240CB2">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07CEBD1E" w14:textId="77777777" w:rsidR="008937EA" w:rsidRPr="002658C9" w:rsidRDefault="008937EA" w:rsidP="00240CB2">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2139D8D4" w14:textId="77777777" w:rsidR="008937EA" w:rsidRDefault="008937EA" w:rsidP="00240CB2">
      <w:pPr>
        <w:widowControl w:val="0"/>
        <w:tabs>
          <w:tab w:val="left" w:pos="1134"/>
        </w:tabs>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434007F2" w14:textId="77777777" w:rsidR="00ED59E0" w:rsidRDefault="00ED59E0" w:rsidP="00240CB2">
      <w:pPr>
        <w:widowControl w:val="0"/>
        <w:tabs>
          <w:tab w:val="left" w:pos="1134"/>
        </w:tabs>
        <w:ind w:firstLine="567"/>
        <w:jc w:val="both"/>
        <w:rPr>
          <w:rFonts w:ascii="GHEA Grapalat" w:hAnsi="GHEA Grapalat"/>
        </w:rPr>
      </w:pPr>
    </w:p>
    <w:p w14:paraId="0A7D9AF8" w14:textId="77777777" w:rsidR="00ED59E0" w:rsidRDefault="00ED59E0" w:rsidP="00240CB2">
      <w:pPr>
        <w:widowControl w:val="0"/>
        <w:tabs>
          <w:tab w:val="left" w:pos="1134"/>
        </w:tabs>
        <w:ind w:firstLine="567"/>
        <w:jc w:val="both"/>
        <w:rPr>
          <w:rFonts w:ascii="GHEA Grapalat" w:hAnsi="GHEA Grapalat"/>
        </w:rPr>
      </w:pPr>
    </w:p>
    <w:p w14:paraId="0FAEDD96" w14:textId="77777777" w:rsidR="00ED59E0" w:rsidRPr="00E267E5" w:rsidRDefault="00ED59E0" w:rsidP="00240CB2">
      <w:pPr>
        <w:widowControl w:val="0"/>
        <w:tabs>
          <w:tab w:val="left" w:pos="1134"/>
        </w:tabs>
        <w:ind w:firstLine="567"/>
        <w:jc w:val="both"/>
        <w:rPr>
          <w:rFonts w:ascii="GHEA Grapalat" w:hAnsi="GHEA Grapalat"/>
        </w:rPr>
      </w:pPr>
    </w:p>
    <w:p w14:paraId="42776D87" w14:textId="77777777" w:rsidR="00654E19" w:rsidRPr="00F677F1" w:rsidRDefault="00654E19" w:rsidP="00240CB2">
      <w:pPr>
        <w:pStyle w:val="norm"/>
        <w:widowControl w:val="0"/>
        <w:spacing w:line="240" w:lineRule="auto"/>
        <w:ind w:firstLine="284"/>
        <w:jc w:val="right"/>
        <w:rPr>
          <w:rFonts w:ascii="GHEA Grapalat" w:hAnsi="GHEA Grapalat"/>
          <w:b/>
          <w:sz w:val="24"/>
          <w:szCs w:val="24"/>
        </w:rPr>
      </w:pPr>
    </w:p>
    <w:p w14:paraId="7AB1AA0F" w14:textId="77777777" w:rsidR="00654E19" w:rsidRPr="00F677F1" w:rsidRDefault="00654E19" w:rsidP="00240CB2">
      <w:pPr>
        <w:pStyle w:val="norm"/>
        <w:widowControl w:val="0"/>
        <w:spacing w:line="240" w:lineRule="auto"/>
        <w:ind w:firstLine="284"/>
        <w:jc w:val="right"/>
        <w:rPr>
          <w:rFonts w:ascii="GHEA Grapalat" w:hAnsi="GHEA Grapalat"/>
          <w:b/>
          <w:sz w:val="24"/>
          <w:szCs w:val="24"/>
        </w:rPr>
      </w:pPr>
    </w:p>
    <w:p w14:paraId="0CD5EF5F" w14:textId="77777777" w:rsidR="00654E19" w:rsidRDefault="00654E19" w:rsidP="00240CB2">
      <w:pPr>
        <w:pStyle w:val="norm"/>
        <w:widowControl w:val="0"/>
        <w:spacing w:line="240" w:lineRule="auto"/>
        <w:ind w:firstLine="284"/>
        <w:jc w:val="right"/>
        <w:rPr>
          <w:rFonts w:ascii="GHEA Grapalat" w:hAnsi="GHEA Grapalat"/>
          <w:b/>
          <w:sz w:val="24"/>
          <w:szCs w:val="24"/>
        </w:rPr>
      </w:pPr>
    </w:p>
    <w:p w14:paraId="064CD4F9"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4C93168B"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41D4B447"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1814E335"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745D32CE"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3672FEC6"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74A4C82B"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70A01C71"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497020F3"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6DACD487"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1A623F79"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4629C552"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4B83B5C0"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16E07439"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3BD770A5"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53093DC9"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24942BAD"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635C55A6"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684EBE48"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2FE6CF76"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44B1ACA5"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6F391A6B"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7CB76AF6"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238F5562"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4CCB4760" w14:textId="77777777" w:rsidR="00594B80" w:rsidRDefault="00594B80" w:rsidP="00240CB2">
      <w:pPr>
        <w:pStyle w:val="norm"/>
        <w:widowControl w:val="0"/>
        <w:spacing w:line="240" w:lineRule="auto"/>
        <w:ind w:firstLine="284"/>
        <w:jc w:val="right"/>
        <w:rPr>
          <w:rFonts w:ascii="GHEA Grapalat" w:hAnsi="GHEA Grapalat"/>
          <w:b/>
          <w:sz w:val="24"/>
          <w:szCs w:val="24"/>
        </w:rPr>
      </w:pPr>
    </w:p>
    <w:p w14:paraId="2D7DFF40" w14:textId="77777777" w:rsidR="00594B80" w:rsidRPr="00F677F1" w:rsidRDefault="00594B80" w:rsidP="00240CB2">
      <w:pPr>
        <w:pStyle w:val="norm"/>
        <w:widowControl w:val="0"/>
        <w:spacing w:line="240" w:lineRule="auto"/>
        <w:ind w:firstLine="284"/>
        <w:jc w:val="right"/>
        <w:rPr>
          <w:rFonts w:ascii="GHEA Grapalat" w:hAnsi="GHEA Grapalat"/>
          <w:b/>
          <w:sz w:val="24"/>
          <w:szCs w:val="24"/>
        </w:rPr>
      </w:pPr>
    </w:p>
    <w:p w14:paraId="55B5F7C4" w14:textId="77777777" w:rsidR="00654E19" w:rsidRPr="00F677F1" w:rsidRDefault="00654E19" w:rsidP="00240CB2">
      <w:pPr>
        <w:pStyle w:val="norm"/>
        <w:widowControl w:val="0"/>
        <w:spacing w:line="240" w:lineRule="auto"/>
        <w:ind w:firstLine="284"/>
        <w:jc w:val="right"/>
        <w:rPr>
          <w:rFonts w:ascii="GHEA Grapalat" w:hAnsi="GHEA Grapalat"/>
          <w:b/>
          <w:sz w:val="24"/>
          <w:szCs w:val="24"/>
        </w:rPr>
      </w:pPr>
    </w:p>
    <w:p w14:paraId="40EEF8EA" w14:textId="77777777" w:rsidR="00B2572B" w:rsidRPr="00594B80" w:rsidRDefault="00B2572B" w:rsidP="00240CB2">
      <w:pPr>
        <w:pStyle w:val="norm"/>
        <w:widowControl w:val="0"/>
        <w:spacing w:line="240" w:lineRule="auto"/>
        <w:ind w:firstLine="284"/>
        <w:jc w:val="right"/>
        <w:rPr>
          <w:rFonts w:ascii="GHEA Grapalat" w:hAnsi="GHEA Grapalat"/>
          <w:b/>
          <w:sz w:val="24"/>
          <w:szCs w:val="24"/>
        </w:rPr>
      </w:pPr>
      <w:r w:rsidRPr="00374F4A">
        <w:rPr>
          <w:rFonts w:ascii="GHEA Grapalat" w:hAnsi="GHEA Grapalat"/>
          <w:b/>
          <w:sz w:val="24"/>
          <w:szCs w:val="24"/>
        </w:rPr>
        <w:t>Приложение № 1</w:t>
      </w:r>
    </w:p>
    <w:p w14:paraId="682DBBAB" w14:textId="77777777" w:rsidR="0036154F" w:rsidRPr="00D20107" w:rsidRDefault="00B2572B" w:rsidP="0036154F">
      <w:pPr>
        <w:pStyle w:val="BodyTextIndent3"/>
        <w:widowControl w:val="0"/>
        <w:spacing w:line="240" w:lineRule="auto"/>
        <w:jc w:val="right"/>
        <w:rPr>
          <w:rFonts w:ascii="GHEA Grapalat" w:hAnsi="GHEA Grapalat"/>
          <w:b/>
          <w:sz w:val="24"/>
          <w:szCs w:val="24"/>
          <w:lang w:val="hy-AM"/>
        </w:rPr>
      </w:pPr>
      <w:r w:rsidRPr="00BF4E90">
        <w:rPr>
          <w:rFonts w:ascii="GHEA Grapalat" w:hAnsi="GHEA Grapalat"/>
          <w:b/>
          <w:sz w:val="24"/>
          <w:szCs w:val="24"/>
        </w:rPr>
        <w:t xml:space="preserve">к Приглашению на </w:t>
      </w:r>
      <w:r w:rsidR="00A36C54">
        <w:rPr>
          <w:rFonts w:ascii="GHEA Grapalat" w:hAnsi="GHEA Grapalat"/>
          <w:b/>
          <w:sz w:val="24"/>
          <w:szCs w:val="24"/>
        </w:rPr>
        <w:t>запрос котировок</w:t>
      </w:r>
      <w:r w:rsidR="00123294" w:rsidRPr="00594B80">
        <w:rPr>
          <w:rFonts w:ascii="GHEA Grapalat" w:hAnsi="GHEA Grapalat"/>
          <w:b/>
          <w:sz w:val="24"/>
          <w:szCs w:val="24"/>
        </w:rPr>
        <w:br/>
      </w:r>
      <w:r w:rsidRPr="00374F4A">
        <w:rPr>
          <w:rFonts w:ascii="GHEA Grapalat" w:hAnsi="GHEA Grapalat"/>
          <w:b/>
          <w:sz w:val="24"/>
          <w:szCs w:val="24"/>
        </w:rPr>
        <w:t xml:space="preserve">под кодом </w:t>
      </w:r>
      <w:r w:rsidR="0036154F" w:rsidRPr="000164C6">
        <w:rPr>
          <w:rFonts w:ascii="GHEA Grapalat" w:hAnsi="GHEA Grapalat"/>
          <w:b/>
          <w:sz w:val="24"/>
          <w:szCs w:val="24"/>
        </w:rPr>
        <w:t>TXUE-GHAPDzB-2</w:t>
      </w:r>
      <w:r w:rsidR="0036154F">
        <w:rPr>
          <w:rFonts w:ascii="GHEA Grapalat" w:hAnsi="GHEA Grapalat"/>
          <w:b/>
          <w:sz w:val="24"/>
          <w:szCs w:val="24"/>
          <w:lang w:val="hy-AM"/>
        </w:rPr>
        <w:t>6</w:t>
      </w:r>
      <w:r w:rsidR="0036154F" w:rsidRPr="000164C6">
        <w:rPr>
          <w:rFonts w:ascii="GHEA Grapalat" w:hAnsi="GHEA Grapalat"/>
          <w:b/>
          <w:sz w:val="24"/>
          <w:szCs w:val="24"/>
        </w:rPr>
        <w:t>/</w:t>
      </w:r>
      <w:r w:rsidR="0036154F">
        <w:rPr>
          <w:rFonts w:ascii="GHEA Grapalat" w:hAnsi="GHEA Grapalat"/>
          <w:b/>
          <w:sz w:val="24"/>
          <w:szCs w:val="24"/>
          <w:lang w:val="hy-AM"/>
        </w:rPr>
        <w:t>1</w:t>
      </w:r>
    </w:p>
    <w:p w14:paraId="06B42B68" w14:textId="3D857E8A" w:rsidR="00B2572B" w:rsidRPr="0036154F" w:rsidRDefault="00B2572B" w:rsidP="0036154F">
      <w:pPr>
        <w:pStyle w:val="norm"/>
        <w:widowControl w:val="0"/>
        <w:spacing w:line="240" w:lineRule="auto"/>
        <w:ind w:firstLine="284"/>
        <w:jc w:val="right"/>
        <w:rPr>
          <w:rFonts w:ascii="GHEA Grapalat" w:hAnsi="GHEA Grapalat" w:cs="Sylfaen"/>
          <w:b/>
          <w:lang w:val="hy-AM"/>
        </w:rPr>
      </w:pPr>
    </w:p>
    <w:p w14:paraId="48F1F4FF" w14:textId="77777777" w:rsidR="00B2572B" w:rsidRPr="00374F4A" w:rsidRDefault="00B2572B" w:rsidP="00240CB2">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0550A7AB" w14:textId="77777777" w:rsidR="00B2572B" w:rsidRPr="00374F4A" w:rsidRDefault="00B2572B" w:rsidP="00240CB2">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94B80">
        <w:rPr>
          <w:rFonts w:ascii="GHEA Grapalat" w:hAnsi="GHEA Grapalat"/>
          <w:color w:val="auto"/>
          <w:sz w:val="24"/>
          <w:szCs w:val="24"/>
        </w:rPr>
        <w:t>запрос котировок</w:t>
      </w:r>
    </w:p>
    <w:p w14:paraId="023CF41C" w14:textId="77777777" w:rsidR="00B2572B" w:rsidRPr="00374F4A" w:rsidRDefault="00B2572B" w:rsidP="00240CB2">
      <w:pPr>
        <w:widowControl w:val="0"/>
        <w:jc w:val="center"/>
        <w:rPr>
          <w:rFonts w:ascii="GHEA Grapalat" w:hAnsi="GHEA Grapalat"/>
        </w:rPr>
      </w:pPr>
    </w:p>
    <w:p w14:paraId="776D975B" w14:textId="77777777" w:rsidR="00374F4A" w:rsidRPr="00C4157A" w:rsidRDefault="00374F4A" w:rsidP="00240CB2">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2547F50" w14:textId="77777777" w:rsidR="00374F4A" w:rsidRPr="000C1746" w:rsidRDefault="00374F4A" w:rsidP="00240CB2">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3EA4F734" w14:textId="77777777" w:rsidR="00374F4A" w:rsidRPr="00DA5EA0" w:rsidRDefault="00374F4A" w:rsidP="00240CB2">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9AC693F" w14:textId="77777777" w:rsidR="00374F4A" w:rsidRPr="000C1746" w:rsidRDefault="00374F4A" w:rsidP="00240CB2">
      <w:pPr>
        <w:ind w:left="4395"/>
        <w:jc w:val="both"/>
        <w:rPr>
          <w:rFonts w:ascii="GHEA Grapalat" w:hAnsi="GHEA Grapalat" w:cs="Sylfaen"/>
          <w:sz w:val="16"/>
        </w:rPr>
      </w:pPr>
      <w:r w:rsidRPr="000C1746">
        <w:rPr>
          <w:rFonts w:ascii="GHEA Grapalat" w:hAnsi="GHEA Grapalat"/>
          <w:sz w:val="16"/>
        </w:rPr>
        <w:t>номер лота (лотов)</w:t>
      </w:r>
    </w:p>
    <w:p w14:paraId="464E6A2E" w14:textId="01C36F7E" w:rsidR="00374F4A" w:rsidRPr="00BD0FD1" w:rsidRDefault="00374F4A" w:rsidP="00240CB2">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17249D" w:rsidRPr="0017249D">
        <w:rPr>
          <w:rFonts w:ascii="GHEA Grapalat" w:hAnsi="GHEA Grapalat"/>
          <w:b/>
        </w:rPr>
        <w:t xml:space="preserve"> </w:t>
      </w:r>
      <w:r w:rsidR="0017249D" w:rsidRPr="000164C6">
        <w:rPr>
          <w:rFonts w:ascii="GHEA Grapalat" w:hAnsi="GHEA Grapalat"/>
          <w:b/>
        </w:rPr>
        <w:t>TXUE-GHAPDzB-2</w:t>
      </w:r>
      <w:r w:rsidR="0017249D">
        <w:rPr>
          <w:rFonts w:ascii="GHEA Grapalat" w:hAnsi="GHEA Grapalat"/>
          <w:b/>
          <w:lang w:val="hy-AM"/>
        </w:rPr>
        <w:t>6</w:t>
      </w:r>
      <w:r w:rsidR="0017249D" w:rsidRPr="000164C6">
        <w:rPr>
          <w:rFonts w:ascii="GHEA Grapalat" w:hAnsi="GHEA Grapalat"/>
          <w:b/>
        </w:rPr>
        <w:t>/</w:t>
      </w:r>
      <w:r w:rsidR="0017249D">
        <w:rPr>
          <w:rFonts w:ascii="GHEA Grapalat" w:hAnsi="GHEA Grapalat"/>
          <w:b/>
          <w:lang w:val="hy-AM"/>
        </w:rPr>
        <w:t>1</w:t>
      </w:r>
      <w:r w:rsidR="006132ED">
        <w:rPr>
          <w:rFonts w:ascii="GHEA Grapalat" w:hAnsi="GHEA Grapalat"/>
        </w:rPr>
        <w:t>"</w:t>
      </w:r>
    </w:p>
    <w:p w14:paraId="494C4DD0" w14:textId="77777777" w:rsidR="00374F4A" w:rsidRPr="00C4157A" w:rsidRDefault="00374F4A" w:rsidP="00240CB2">
      <w:pPr>
        <w:ind w:left="1560"/>
        <w:jc w:val="both"/>
        <w:rPr>
          <w:rFonts w:ascii="GHEA Grapalat" w:hAnsi="GHEA Grapalat"/>
          <w:sz w:val="20"/>
        </w:rPr>
      </w:pPr>
      <w:r w:rsidRPr="000C1746">
        <w:rPr>
          <w:rFonts w:ascii="GHEA Grapalat" w:hAnsi="GHEA Grapalat"/>
          <w:sz w:val="16"/>
        </w:rPr>
        <w:t>наименование заказчика</w:t>
      </w:r>
    </w:p>
    <w:p w14:paraId="0F51FC02" w14:textId="77777777" w:rsidR="00374F4A" w:rsidRPr="00DA5EA0" w:rsidRDefault="00594B80" w:rsidP="00240CB2">
      <w:pPr>
        <w:jc w:val="both"/>
        <w:rPr>
          <w:rFonts w:ascii="GHEA Grapalat" w:hAnsi="GHEA Grapalat"/>
        </w:rPr>
      </w:pPr>
      <w:r>
        <w:rPr>
          <w:rFonts w:ascii="GHEA Grapalat" w:hAnsi="GHEA Grapalat"/>
        </w:rPr>
        <w:t>на запрос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573D8B3A" w14:textId="77777777" w:rsidR="00374F4A" w:rsidRPr="002B75BF" w:rsidRDefault="00374F4A" w:rsidP="00240CB2">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F131A3E" w14:textId="77777777" w:rsidR="00374F4A" w:rsidRPr="000C1746" w:rsidRDefault="00374F4A" w:rsidP="00240CB2">
      <w:pPr>
        <w:ind w:left="1843"/>
        <w:jc w:val="both"/>
        <w:rPr>
          <w:rFonts w:ascii="GHEA Grapalat" w:hAnsi="GHEA Grapalat" w:cs="Sylfaen"/>
          <w:sz w:val="16"/>
        </w:rPr>
      </w:pPr>
      <w:r w:rsidRPr="000C1746">
        <w:rPr>
          <w:rFonts w:ascii="GHEA Grapalat" w:hAnsi="GHEA Grapalat"/>
          <w:sz w:val="16"/>
        </w:rPr>
        <w:t>наименование участника</w:t>
      </w:r>
    </w:p>
    <w:p w14:paraId="4AE2A51F" w14:textId="77777777" w:rsidR="00374F4A" w:rsidRPr="00DA5EA0" w:rsidRDefault="00374F4A" w:rsidP="00240CB2">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73E585FA" w14:textId="77777777" w:rsidR="00374F4A" w:rsidRPr="000C1746" w:rsidRDefault="00374F4A" w:rsidP="00240CB2">
      <w:pPr>
        <w:ind w:left="4111"/>
        <w:jc w:val="both"/>
        <w:rPr>
          <w:rFonts w:ascii="GHEA Grapalat" w:hAnsi="GHEA Grapalat" w:cs="Arial"/>
          <w:sz w:val="16"/>
        </w:rPr>
      </w:pPr>
      <w:r w:rsidRPr="000C1746">
        <w:rPr>
          <w:rFonts w:ascii="GHEA Grapalat" w:hAnsi="GHEA Grapalat"/>
          <w:sz w:val="16"/>
        </w:rPr>
        <w:t>наименование страны</w:t>
      </w:r>
    </w:p>
    <w:p w14:paraId="4751C15B" w14:textId="77777777" w:rsidR="000612B9" w:rsidRDefault="000612B9" w:rsidP="00240CB2">
      <w:pPr>
        <w:jc w:val="both"/>
        <w:rPr>
          <w:rFonts w:ascii="GHEA Grapalat" w:hAnsi="GHEA Grapalat"/>
        </w:rPr>
      </w:pPr>
    </w:p>
    <w:p w14:paraId="26738B83" w14:textId="77777777" w:rsidR="000612B9" w:rsidRDefault="004F0CAA" w:rsidP="00240CB2">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39BBF70F" w14:textId="77777777" w:rsidR="000612B9" w:rsidRPr="00594B80" w:rsidRDefault="002A0700" w:rsidP="00594B80">
      <w:pPr>
        <w:ind w:left="1843"/>
        <w:rPr>
          <w:rFonts w:ascii="GHEA Grapalat" w:hAnsi="GHEA Grapalat" w:cs="Sylfaen"/>
          <w:sz w:val="16"/>
          <w:lang w:val="hy-AM"/>
        </w:rPr>
      </w:pPr>
      <w:r w:rsidRPr="000C1746">
        <w:rPr>
          <w:rFonts w:ascii="GHEA Grapalat" w:hAnsi="GHEA Grapalat"/>
          <w:sz w:val="16"/>
        </w:rPr>
        <w:t>наименование участника</w:t>
      </w:r>
    </w:p>
    <w:p w14:paraId="7B01C573" w14:textId="77777777" w:rsidR="00374F4A" w:rsidRPr="00B443ED" w:rsidRDefault="00374F4A" w:rsidP="00240CB2">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E00C62A" w14:textId="77777777" w:rsidR="00B138F3" w:rsidRPr="00594B80" w:rsidRDefault="00B138F3" w:rsidP="00594B80">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4EBEF6A0" w14:textId="77777777" w:rsidR="00374F4A" w:rsidRPr="008E7F24" w:rsidRDefault="00B138F3" w:rsidP="00240CB2">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0F0828E7" w14:textId="77777777" w:rsidR="00B138F3" w:rsidRPr="00594B80" w:rsidRDefault="00B138F3" w:rsidP="00594B80">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4715D20D" w14:textId="77777777" w:rsidR="009E1181" w:rsidRDefault="00F96993" w:rsidP="00240CB2">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28160A" w14:textId="77777777" w:rsidR="00B16483" w:rsidRDefault="009E1181" w:rsidP="00240CB2">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3BE244E4" w14:textId="77777777" w:rsidR="00B16483" w:rsidRPr="00B16483" w:rsidRDefault="00B16483" w:rsidP="00240CB2">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279AEB3" w14:textId="77777777" w:rsidR="006B3E56" w:rsidRDefault="00B138F3" w:rsidP="00240CB2">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12FFAFE" w14:textId="77777777" w:rsidR="00B16483" w:rsidRPr="00D3436F" w:rsidRDefault="00B16483" w:rsidP="00594B80">
      <w:pPr>
        <w:tabs>
          <w:tab w:val="left" w:pos="7371"/>
        </w:tabs>
        <w:jc w:val="both"/>
        <w:rPr>
          <w:rFonts w:ascii="GHEA Grapalat" w:hAnsi="GHEA Grapalat"/>
          <w:sz w:val="16"/>
        </w:rPr>
      </w:pPr>
    </w:p>
    <w:p w14:paraId="68BCC6C0" w14:textId="77777777" w:rsidR="006B3E56" w:rsidRDefault="006B3E56" w:rsidP="00240CB2">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2D21A3D8" w14:textId="77777777" w:rsidR="006B3E56" w:rsidRDefault="006B3E56" w:rsidP="00240CB2">
      <w:pPr>
        <w:widowControl w:val="0"/>
        <w:ind w:left="2835"/>
        <w:jc w:val="both"/>
        <w:rPr>
          <w:rFonts w:ascii="GHEA Grapalat" w:hAnsi="GHEA Grapalat"/>
          <w:sz w:val="16"/>
        </w:rPr>
      </w:pPr>
      <w:r>
        <w:rPr>
          <w:rFonts w:ascii="GHEA Grapalat" w:hAnsi="GHEA Grapalat"/>
          <w:sz w:val="16"/>
        </w:rPr>
        <w:t>наименование участника</w:t>
      </w:r>
    </w:p>
    <w:p w14:paraId="7E97651D" w14:textId="77777777" w:rsidR="009E1F0A" w:rsidRPr="004F23CF" w:rsidRDefault="009E1F0A" w:rsidP="00240CB2">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110F0CF6" w14:textId="77777777" w:rsidR="009E1F0A" w:rsidRPr="004F23CF" w:rsidRDefault="009E1F0A" w:rsidP="00240CB2">
      <w:pPr>
        <w:widowControl w:val="0"/>
        <w:ind w:left="2835"/>
        <w:rPr>
          <w:rFonts w:ascii="GHEA Grapalat" w:hAnsi="GHEA Grapalat"/>
          <w:sz w:val="16"/>
        </w:rPr>
      </w:pPr>
      <w:r w:rsidRPr="004F23CF">
        <w:rPr>
          <w:rFonts w:ascii="GHEA Grapalat" w:hAnsi="GHEA Grapalat"/>
          <w:sz w:val="16"/>
        </w:rPr>
        <w:t>наименование участника</w:t>
      </w:r>
    </w:p>
    <w:p w14:paraId="097103ED" w14:textId="77777777" w:rsidR="009E1F0A" w:rsidRPr="004F23CF" w:rsidRDefault="009E1F0A" w:rsidP="00240CB2">
      <w:pPr>
        <w:rPr>
          <w:rFonts w:ascii="GHEA Grapalat" w:hAnsi="GHEA Grapalat"/>
          <w:i/>
          <w:sz w:val="16"/>
          <w:vertAlign w:val="superscript"/>
          <w:lang w:val="es-ES"/>
        </w:rPr>
      </w:pPr>
    </w:p>
    <w:p w14:paraId="4FB0444F" w14:textId="2F742F91" w:rsidR="009E1F0A" w:rsidRPr="004F23CF" w:rsidRDefault="009E1F0A" w:rsidP="00240CB2">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00A36C54">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CF4F5D" w:rsidRPr="000164C6">
        <w:rPr>
          <w:rFonts w:ascii="GHEA Grapalat" w:hAnsi="GHEA Grapalat"/>
          <w:b/>
        </w:rPr>
        <w:t>TXUE-GHAPDzB-2</w:t>
      </w:r>
      <w:r w:rsidR="00CF4F5D">
        <w:rPr>
          <w:rFonts w:ascii="GHEA Grapalat" w:hAnsi="GHEA Grapalat"/>
          <w:b/>
          <w:lang w:val="hy-AM"/>
        </w:rPr>
        <w:t>6</w:t>
      </w:r>
      <w:r w:rsidR="00CF4F5D" w:rsidRPr="000164C6">
        <w:rPr>
          <w:rFonts w:ascii="GHEA Grapalat" w:hAnsi="GHEA Grapalat"/>
          <w:b/>
        </w:rPr>
        <w:t>/</w:t>
      </w:r>
      <w:r w:rsidR="00CF4F5D">
        <w:rPr>
          <w:rFonts w:ascii="GHEA Grapalat" w:hAnsi="GHEA Grapalat"/>
          <w:b/>
          <w:lang w:val="hy-AM"/>
        </w:rPr>
        <w:t>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383960CB" w14:textId="77777777" w:rsidR="009E1F0A" w:rsidRPr="004F23CF" w:rsidRDefault="009E1F0A" w:rsidP="00240CB2">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0C431A46" w14:textId="77777777" w:rsidR="006B3E56" w:rsidRPr="00AF791F" w:rsidRDefault="009E1F0A" w:rsidP="00240CB2">
      <w:pPr>
        <w:widowControl w:val="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0553B0B2" w14:textId="1439ED4F" w:rsidR="006B3E56" w:rsidRPr="00AF791F" w:rsidRDefault="006B3E56" w:rsidP="00240CB2">
      <w:pPr>
        <w:pStyle w:val="ListParagraph"/>
        <w:widowControl w:val="0"/>
        <w:numPr>
          <w:ilvl w:val="0"/>
          <w:numId w:val="33"/>
        </w:numPr>
        <w:tabs>
          <w:tab w:val="left" w:pos="567"/>
        </w:tabs>
        <w:jc w:val="both"/>
        <w:rPr>
          <w:rFonts w:ascii="GHEA Grapalat" w:hAnsi="GHEA Grapalat" w:cs="Arial"/>
        </w:rPr>
      </w:pPr>
      <w:r w:rsidRPr="00AF791F">
        <w:rPr>
          <w:rFonts w:ascii="GHEA Grapalat" w:hAnsi="GHEA Grapalat"/>
        </w:rPr>
        <w:t xml:space="preserve">в рамках участия в </w:t>
      </w:r>
      <w:r w:rsidR="00594B80">
        <w:rPr>
          <w:rFonts w:ascii="GHEA Grapalat" w:hAnsi="GHEA Grapalat"/>
        </w:rPr>
        <w:t>запрос котировок</w:t>
      </w:r>
      <w:r w:rsidR="00594B80" w:rsidRPr="00AF791F">
        <w:rPr>
          <w:rFonts w:ascii="GHEA Grapalat" w:hAnsi="GHEA Grapalat"/>
        </w:rPr>
        <w:t xml:space="preserve"> </w:t>
      </w:r>
      <w:r w:rsidRPr="00AF791F">
        <w:rPr>
          <w:rFonts w:ascii="GHEA Grapalat" w:hAnsi="GHEA Grapalat"/>
        </w:rPr>
        <w:t xml:space="preserve">под кодом </w:t>
      </w:r>
      <w:r w:rsidR="00CF4F5D" w:rsidRPr="000164C6">
        <w:rPr>
          <w:rFonts w:ascii="GHEA Grapalat" w:hAnsi="GHEA Grapalat"/>
          <w:b/>
        </w:rPr>
        <w:t>TXUE-GHAPDzB-2</w:t>
      </w:r>
      <w:r w:rsidR="00CF4F5D">
        <w:rPr>
          <w:rFonts w:ascii="GHEA Grapalat" w:hAnsi="GHEA Grapalat"/>
          <w:b/>
          <w:lang w:val="hy-AM"/>
        </w:rPr>
        <w:t>6</w:t>
      </w:r>
      <w:r w:rsidR="00CF4F5D" w:rsidRPr="000164C6">
        <w:rPr>
          <w:rFonts w:ascii="GHEA Grapalat" w:hAnsi="GHEA Grapalat"/>
          <w:b/>
        </w:rPr>
        <w:t>/</w:t>
      </w:r>
      <w:r w:rsidR="00CF4F5D">
        <w:rPr>
          <w:rFonts w:ascii="GHEA Grapalat" w:hAnsi="GHEA Grapalat"/>
          <w:b/>
          <w:lang w:val="hy-AM"/>
        </w:rPr>
        <w:t>1</w:t>
      </w:r>
      <w:r w:rsidRPr="00AF791F">
        <w:rPr>
          <w:rFonts w:ascii="GHEA Grapalat" w:hAnsi="GHEA Grapalat"/>
        </w:rPr>
        <w:t>*</w:t>
      </w:r>
    </w:p>
    <w:p w14:paraId="76AE5827" w14:textId="77777777" w:rsidR="006B3E56" w:rsidRDefault="006B3E56" w:rsidP="00240CB2">
      <w:pPr>
        <w:pStyle w:val="ListParagraph"/>
        <w:widowControl w:val="0"/>
        <w:numPr>
          <w:ilvl w:val="0"/>
          <w:numId w:val="22"/>
        </w:numPr>
        <w:tabs>
          <w:tab w:val="left" w:pos="567"/>
        </w:tabs>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1978D8EA" w14:textId="77777777" w:rsidR="006B3E56" w:rsidRDefault="006B3E56" w:rsidP="00240CB2">
      <w:pPr>
        <w:pStyle w:val="ListParagraph"/>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36C54">
        <w:rPr>
          <w:rFonts w:ascii="GHEA Grapalat" w:hAnsi="GHEA Grapalat"/>
        </w:rPr>
        <w:t>запрос котировок</w:t>
      </w:r>
      <w:r>
        <w:rPr>
          <w:rFonts w:ascii="GHEA Grapalat" w:hAnsi="GHEA Grapalat"/>
        </w:rPr>
        <w:t xml:space="preserve"> случая     одновременного </w:t>
      </w:r>
    </w:p>
    <w:p w14:paraId="4C264F84" w14:textId="77777777" w:rsidR="006B3E56" w:rsidRDefault="006B3E56" w:rsidP="00240CB2">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4C551DE" w14:textId="77777777" w:rsidR="006B3E56" w:rsidRDefault="006B3E56" w:rsidP="00240CB2">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50E2A676" w14:textId="77777777" w:rsidR="006B3E56" w:rsidRDefault="006B3E56" w:rsidP="00240CB2">
      <w:pPr>
        <w:widowControl w:val="0"/>
        <w:tabs>
          <w:tab w:val="left" w:pos="7938"/>
        </w:tabs>
        <w:ind w:left="8080"/>
        <w:jc w:val="both"/>
        <w:rPr>
          <w:rFonts w:ascii="GHEA Grapalat" w:hAnsi="GHEA Grapalat" w:cs="Arial"/>
          <w:sz w:val="16"/>
        </w:rPr>
      </w:pPr>
      <w:r>
        <w:rPr>
          <w:rFonts w:ascii="GHEA Grapalat" w:hAnsi="GHEA Grapalat"/>
          <w:sz w:val="16"/>
        </w:rPr>
        <w:lastRenderedPageBreak/>
        <w:t>участника</w:t>
      </w:r>
    </w:p>
    <w:p w14:paraId="2218DD9A" w14:textId="77777777" w:rsidR="006B3E56" w:rsidRDefault="006B3E56" w:rsidP="00240CB2">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FA2387" w14:textId="77777777" w:rsidR="006B3E56" w:rsidRDefault="006B3E56" w:rsidP="00240CB2">
      <w:pPr>
        <w:widowControl w:val="0"/>
        <w:ind w:left="7088"/>
        <w:jc w:val="both"/>
        <w:rPr>
          <w:rFonts w:ascii="GHEA Grapalat" w:hAnsi="GHEA Grapalat"/>
        </w:rPr>
      </w:pPr>
      <w:r>
        <w:rPr>
          <w:rFonts w:ascii="GHEA Grapalat" w:hAnsi="GHEA Grapalat"/>
          <w:vertAlign w:val="superscript"/>
        </w:rPr>
        <w:t>наименование участника</w:t>
      </w:r>
    </w:p>
    <w:p w14:paraId="4D31CFED" w14:textId="77777777" w:rsidR="006B3E56" w:rsidRDefault="006B3E56" w:rsidP="00240CB2">
      <w:pPr>
        <w:widowControl w:val="0"/>
        <w:jc w:val="both"/>
        <w:rPr>
          <w:ins w:id="9"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0B02A7CB" w14:textId="77777777" w:rsidR="00BB6319" w:rsidRDefault="00BB6319" w:rsidP="00240CB2">
      <w:pPr>
        <w:widowControl w:val="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7FEBD169" w14:textId="77777777" w:rsidR="00BB6319" w:rsidRDefault="00BB6319" w:rsidP="00240CB2">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14:paraId="14CDB1F7" w14:textId="77777777" w:rsidR="00594B80" w:rsidRDefault="009A73EA" w:rsidP="00240CB2">
      <w:pPr>
        <w:widowControl w:val="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p>
    <w:p w14:paraId="32311E48" w14:textId="77777777" w:rsidR="00594B80" w:rsidRDefault="00594B80" w:rsidP="00240CB2">
      <w:pPr>
        <w:widowControl w:val="0"/>
        <w:jc w:val="both"/>
        <w:rPr>
          <w:rFonts w:ascii="GHEA Grapalat" w:hAnsi="GHEA Grapalat"/>
        </w:rPr>
      </w:pPr>
    </w:p>
    <w:p w14:paraId="216389EC" w14:textId="77777777" w:rsidR="00594B80" w:rsidRDefault="00594B80" w:rsidP="00240CB2">
      <w:pPr>
        <w:widowControl w:val="0"/>
        <w:jc w:val="both"/>
        <w:rPr>
          <w:rFonts w:ascii="GHEA Grapalat" w:hAnsi="GHEA Grapalat"/>
        </w:rPr>
      </w:pPr>
    </w:p>
    <w:p w14:paraId="02AEED71" w14:textId="77777777" w:rsidR="00594B80" w:rsidRDefault="00594B80" w:rsidP="00594B80">
      <w:pPr>
        <w:jc w:val="both"/>
        <w:rPr>
          <w:rFonts w:ascii="GHEA Grapalat" w:hAnsi="GHEA Grapalat"/>
        </w:rPr>
      </w:pPr>
      <w:r>
        <w:rPr>
          <w:rFonts w:ascii="GHEA Grapalat" w:hAnsi="GHEA Grapalat"/>
        </w:rPr>
        <w:t xml:space="preserve">Прилагается  полное описание предлагаемого   ----------------------------     товара, </w:t>
      </w:r>
    </w:p>
    <w:p w14:paraId="0BD7BF34" w14:textId="77777777" w:rsidR="00594B80" w:rsidRDefault="00594B80" w:rsidP="00594B80">
      <w:pPr>
        <w:jc w:val="both"/>
        <w:rPr>
          <w:rFonts w:ascii="GHEA Grapalat" w:hAnsi="GHEA Grapalat"/>
        </w:rPr>
      </w:pPr>
      <w:r>
        <w:rPr>
          <w:rFonts w:ascii="GHEA Grapalat" w:hAnsi="GHEA Grapalat"/>
          <w:sz w:val="16"/>
        </w:rPr>
        <w:t xml:space="preserve">                                                                                                             наименование участника</w:t>
      </w:r>
    </w:p>
    <w:p w14:paraId="6ECED561" w14:textId="77777777" w:rsidR="00594B80" w:rsidRDefault="00594B80" w:rsidP="00594B80">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14:paraId="0FDCD082" w14:textId="77777777" w:rsidR="00594B80" w:rsidRDefault="00594B80" w:rsidP="00594B80">
      <w:pPr>
        <w:tabs>
          <w:tab w:val="left" w:pos="7371"/>
        </w:tabs>
        <w:ind w:left="3544" w:firstLine="3"/>
        <w:jc w:val="both"/>
        <w:rPr>
          <w:rFonts w:ascii="GHEA Grapalat" w:hAnsi="GHEA Grapalat"/>
          <w:sz w:val="16"/>
          <w:lang w:val="hy-AM"/>
        </w:rPr>
      </w:pPr>
    </w:p>
    <w:p w14:paraId="2537D389" w14:textId="77777777" w:rsidR="00594B80" w:rsidRPr="000811C1" w:rsidRDefault="00594B80" w:rsidP="00594B80">
      <w:pPr>
        <w:tabs>
          <w:tab w:val="left" w:pos="7371"/>
        </w:tabs>
        <w:ind w:left="3544" w:firstLine="3"/>
        <w:jc w:val="both"/>
        <w:rPr>
          <w:rFonts w:ascii="GHEA Grapalat" w:hAnsi="GHEA Grapalat"/>
          <w:sz w:val="16"/>
          <w:lang w:val="hy-AM"/>
        </w:rPr>
      </w:pPr>
    </w:p>
    <w:p w14:paraId="69BAED1C" w14:textId="77777777" w:rsidR="00594B80" w:rsidRPr="00D3436F" w:rsidRDefault="00594B80" w:rsidP="00594B80">
      <w:pPr>
        <w:tabs>
          <w:tab w:val="left" w:pos="7371"/>
        </w:tabs>
        <w:ind w:left="3544" w:firstLine="3"/>
        <w:jc w:val="both"/>
        <w:rPr>
          <w:rFonts w:ascii="GHEA Grapalat" w:hAnsi="GHEA Grapalat"/>
          <w:sz w:val="16"/>
        </w:rPr>
      </w:pPr>
    </w:p>
    <w:p w14:paraId="432729CE" w14:textId="77777777" w:rsidR="00594B80" w:rsidRPr="00770B03" w:rsidRDefault="00594B80" w:rsidP="00594B80">
      <w:pPr>
        <w:tabs>
          <w:tab w:val="left" w:pos="7371"/>
        </w:tabs>
        <w:ind w:left="3544" w:firstLine="3"/>
        <w:jc w:val="both"/>
        <w:rPr>
          <w:rFonts w:ascii="GHEA Grapalat" w:hAnsi="GHEA Grapalat"/>
          <w:sz w:val="16"/>
        </w:rPr>
      </w:pPr>
    </w:p>
    <w:p w14:paraId="507BAD7C" w14:textId="77777777" w:rsidR="00594B80" w:rsidRPr="000C1746" w:rsidRDefault="00594B80" w:rsidP="00594B80">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3BB4C3C" w14:textId="77777777" w:rsidR="00594B80" w:rsidRPr="000C1746" w:rsidRDefault="00594B80" w:rsidP="00594B80">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36859A3" w14:textId="77777777" w:rsidR="00594B80" w:rsidRPr="000C1746" w:rsidRDefault="00594B80" w:rsidP="00594B80">
      <w:pPr>
        <w:ind w:left="1134"/>
        <w:jc w:val="both"/>
        <w:rPr>
          <w:rFonts w:ascii="GHEA Grapalat" w:hAnsi="GHEA Grapalat"/>
          <w:sz w:val="16"/>
        </w:rPr>
      </w:pPr>
      <w:r w:rsidRPr="000C1746">
        <w:rPr>
          <w:rFonts w:ascii="GHEA Grapalat" w:hAnsi="GHEA Grapalat"/>
          <w:sz w:val="16"/>
        </w:rPr>
        <w:t>имя, фамилия руководителя)</w:t>
      </w:r>
    </w:p>
    <w:p w14:paraId="454392C3" w14:textId="77777777" w:rsidR="00594B80" w:rsidRPr="009044F1" w:rsidRDefault="00594B80" w:rsidP="00594B80">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4C6226CB" w14:textId="77777777" w:rsidR="007D1008" w:rsidRPr="009A73EA" w:rsidRDefault="007D1008" w:rsidP="00240CB2">
      <w:pPr>
        <w:widowControl w:val="0"/>
        <w:jc w:val="both"/>
        <w:rPr>
          <w:rFonts w:ascii="GHEA Grapalat" w:hAnsi="GHEA Grapalat"/>
        </w:rPr>
      </w:pPr>
      <w:r w:rsidRPr="009A73EA">
        <w:rPr>
          <w:rFonts w:ascii="GHEA Grapalat" w:hAnsi="GHEA Grapalat"/>
        </w:rPr>
        <w:br w:type="page"/>
      </w:r>
    </w:p>
    <w:p w14:paraId="6C771F6C" w14:textId="77777777" w:rsidR="00B048B2" w:rsidRDefault="00B048B2" w:rsidP="00240CB2">
      <w:pPr>
        <w:rPr>
          <w:rFonts w:ascii="GHEA Grapalat" w:hAnsi="GHEA Grapalat"/>
          <w:b/>
        </w:rPr>
      </w:pPr>
    </w:p>
    <w:p w14:paraId="30FD5EBB" w14:textId="77777777" w:rsidR="00D043C1" w:rsidRPr="009044F1" w:rsidRDefault="00D043C1" w:rsidP="00240CB2">
      <w:pPr>
        <w:pStyle w:val="Heading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03280660" w14:textId="1018D5F9" w:rsidR="00D043C1" w:rsidRPr="009044F1" w:rsidRDefault="00D043C1" w:rsidP="00240CB2">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A36C54">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C67BFC" w:rsidRPr="00C67BFC">
        <w:rPr>
          <w:rFonts w:ascii="GHEA Grapalat" w:hAnsi="GHEA Grapalat"/>
          <w:b/>
        </w:rPr>
        <w:t xml:space="preserve"> </w:t>
      </w:r>
      <w:r w:rsidR="00C67BFC" w:rsidRPr="000164C6">
        <w:rPr>
          <w:rFonts w:ascii="GHEA Grapalat" w:hAnsi="GHEA Grapalat"/>
          <w:b/>
        </w:rPr>
        <w:t>TXUE-GHAPDzB-2</w:t>
      </w:r>
      <w:r w:rsidR="00C67BFC">
        <w:rPr>
          <w:rFonts w:ascii="GHEA Grapalat" w:hAnsi="GHEA Grapalat"/>
          <w:b/>
          <w:lang w:val="hy-AM"/>
        </w:rPr>
        <w:t>6</w:t>
      </w:r>
      <w:r w:rsidR="00C67BFC" w:rsidRPr="000164C6">
        <w:rPr>
          <w:rFonts w:ascii="GHEA Grapalat" w:hAnsi="GHEA Grapalat"/>
          <w:b/>
        </w:rPr>
        <w:t>/</w:t>
      </w:r>
      <w:r w:rsidR="00C67BFC">
        <w:rPr>
          <w:rFonts w:ascii="GHEA Grapalat" w:hAnsi="GHEA Grapalat"/>
          <w:b/>
          <w:lang w:val="hy-AM"/>
        </w:rPr>
        <w:t>1</w:t>
      </w:r>
      <w:r>
        <w:rPr>
          <w:rFonts w:ascii="GHEA Grapalat" w:hAnsi="GHEA Grapalat"/>
          <w:b/>
          <w:sz w:val="24"/>
          <w:szCs w:val="24"/>
        </w:rPr>
        <w:t>"</w:t>
      </w:r>
    </w:p>
    <w:p w14:paraId="31894D91" w14:textId="77777777" w:rsidR="00D043C1" w:rsidRPr="009044F1" w:rsidRDefault="00D043C1" w:rsidP="00240CB2">
      <w:pPr>
        <w:widowControl w:val="0"/>
        <w:ind w:left="567" w:right="565"/>
        <w:jc w:val="center"/>
        <w:rPr>
          <w:rFonts w:ascii="GHEA Grapalat" w:hAnsi="GHEA Grapalat"/>
          <w:b/>
        </w:rPr>
      </w:pPr>
    </w:p>
    <w:p w14:paraId="7B719276" w14:textId="77777777" w:rsidR="00D043C1" w:rsidRPr="009044F1" w:rsidRDefault="00D043C1" w:rsidP="00240CB2">
      <w:pPr>
        <w:pStyle w:val="Heading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4F0CA118" w14:textId="77777777" w:rsidR="00D043C1" w:rsidRPr="009044F1" w:rsidRDefault="00D043C1" w:rsidP="00240CB2">
      <w:pPr>
        <w:pStyle w:val="Heading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328CE2AC" w14:textId="77777777" w:rsidR="00D043C1" w:rsidRPr="009044F1" w:rsidRDefault="00D043C1" w:rsidP="00240CB2">
      <w:pPr>
        <w:pStyle w:val="Heading3"/>
        <w:keepNext w:val="0"/>
        <w:widowControl w:val="0"/>
        <w:spacing w:line="240" w:lineRule="auto"/>
        <w:ind w:left="567" w:right="565"/>
        <w:rPr>
          <w:rFonts w:ascii="GHEA Grapalat" w:hAnsi="GHEA Grapalat" w:cs="Arial"/>
          <w:sz w:val="24"/>
          <w:szCs w:val="24"/>
        </w:rPr>
      </w:pPr>
    </w:p>
    <w:p w14:paraId="61E0A8DD" w14:textId="77777777" w:rsidR="00D043C1" w:rsidRPr="00430541" w:rsidRDefault="00D043C1" w:rsidP="00240CB2">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02BB11F6" w14:textId="77777777" w:rsidR="00D043C1" w:rsidRPr="00430541" w:rsidRDefault="00D043C1" w:rsidP="00240CB2">
      <w:pPr>
        <w:widowControl w:val="0"/>
        <w:jc w:val="both"/>
        <w:rPr>
          <w:rFonts w:ascii="GHEA Grapalat" w:hAnsi="GHEA Grapalat" w:cs="Arial"/>
          <w:sz w:val="16"/>
          <w:u w:val="single"/>
        </w:rPr>
      </w:pPr>
      <w:r w:rsidRPr="00430541">
        <w:rPr>
          <w:rFonts w:ascii="GHEA Grapalat" w:hAnsi="GHEA Grapalat"/>
          <w:sz w:val="16"/>
        </w:rPr>
        <w:t>наименование участника</w:t>
      </w:r>
    </w:p>
    <w:p w14:paraId="5DACBE84" w14:textId="54A552A2" w:rsidR="00D043C1" w:rsidRPr="009044F1" w:rsidRDefault="00D043C1" w:rsidP="00240CB2">
      <w:pPr>
        <w:widowControl w:val="0"/>
        <w:jc w:val="both"/>
        <w:rPr>
          <w:rFonts w:ascii="GHEA Grapalat" w:hAnsi="GHEA Grapalat"/>
        </w:rPr>
      </w:pPr>
      <w:r w:rsidRPr="009044F1">
        <w:rPr>
          <w:rFonts w:ascii="GHEA Grapalat" w:hAnsi="GHEA Grapalat"/>
        </w:rPr>
        <w:t xml:space="preserve">рамках </w:t>
      </w:r>
      <w:r w:rsidR="00594B80">
        <w:rPr>
          <w:rFonts w:ascii="GHEA Grapalat" w:hAnsi="GHEA Grapalat"/>
        </w:rPr>
        <w:t>на запрос котировок</w:t>
      </w:r>
      <w:r w:rsidRPr="009044F1">
        <w:rPr>
          <w:rFonts w:ascii="GHEA Grapalat" w:hAnsi="GHEA Grapalat"/>
        </w:rPr>
        <w:t xml:space="preserve"> под кодом </w:t>
      </w:r>
      <w:r>
        <w:rPr>
          <w:rFonts w:ascii="GHEA Grapalat" w:hAnsi="GHEA Grapalat"/>
        </w:rPr>
        <w:t>"</w:t>
      </w:r>
      <w:r w:rsidR="007269E7" w:rsidRPr="007269E7">
        <w:rPr>
          <w:rFonts w:ascii="GHEA Grapalat" w:hAnsi="GHEA Grapalat"/>
          <w:b/>
        </w:rPr>
        <w:t xml:space="preserve"> </w:t>
      </w:r>
      <w:r w:rsidR="007269E7" w:rsidRPr="000164C6">
        <w:rPr>
          <w:rFonts w:ascii="GHEA Grapalat" w:hAnsi="GHEA Grapalat"/>
          <w:b/>
        </w:rPr>
        <w:t>TXUE-GHAPDzB-2</w:t>
      </w:r>
      <w:r w:rsidR="007269E7">
        <w:rPr>
          <w:rFonts w:ascii="GHEA Grapalat" w:hAnsi="GHEA Grapalat"/>
          <w:b/>
          <w:lang w:val="hy-AM"/>
        </w:rPr>
        <w:t>6</w:t>
      </w:r>
      <w:r w:rsidR="007269E7" w:rsidRPr="000164C6">
        <w:rPr>
          <w:rFonts w:ascii="GHEA Grapalat" w:hAnsi="GHEA Grapalat"/>
          <w:b/>
        </w:rPr>
        <w:t>/</w:t>
      </w:r>
      <w:r w:rsidR="007269E7">
        <w:rPr>
          <w:rFonts w:ascii="GHEA Grapalat" w:hAnsi="GHEA Grapalat"/>
          <w:b/>
          <w:lang w:val="hy-AM"/>
        </w:rPr>
        <w:t>1</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7BD5C2CB" w14:textId="77777777" w:rsidTr="00FF3F2A">
        <w:tc>
          <w:tcPr>
            <w:tcW w:w="1042" w:type="dxa"/>
            <w:vMerge w:val="restart"/>
            <w:vAlign w:val="center"/>
          </w:tcPr>
          <w:p w14:paraId="4715B7FB" w14:textId="77777777" w:rsidR="00EE1022" w:rsidRDefault="00EE1022" w:rsidP="00240CB2">
            <w:pPr>
              <w:widowControl w:val="0"/>
              <w:jc w:val="center"/>
              <w:rPr>
                <w:rFonts w:ascii="GHEA Grapalat" w:hAnsi="GHEA Grapalat"/>
                <w:b/>
                <w:sz w:val="20"/>
                <w:szCs w:val="20"/>
              </w:rPr>
            </w:pPr>
          </w:p>
          <w:p w14:paraId="273FE37D" w14:textId="77777777" w:rsidR="00D043C1" w:rsidRPr="00206AF8" w:rsidRDefault="00D043C1" w:rsidP="00240CB2">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906FAF1" w14:textId="77777777" w:rsidR="00D043C1" w:rsidRPr="00206AF8" w:rsidRDefault="00D043C1" w:rsidP="00240CB2">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676C2E49" w14:textId="77777777" w:rsidTr="000811C1">
        <w:trPr>
          <w:trHeight w:val="696"/>
        </w:trPr>
        <w:tc>
          <w:tcPr>
            <w:tcW w:w="1042" w:type="dxa"/>
            <w:vMerge/>
            <w:vAlign w:val="center"/>
          </w:tcPr>
          <w:p w14:paraId="529EDE61" w14:textId="77777777" w:rsidR="00D043C1" w:rsidRPr="00206AF8" w:rsidRDefault="00D043C1" w:rsidP="00240CB2">
            <w:pPr>
              <w:widowControl w:val="0"/>
              <w:jc w:val="center"/>
              <w:rPr>
                <w:rFonts w:ascii="GHEA Grapalat" w:hAnsi="GHEA Grapalat"/>
                <w:b/>
                <w:bCs/>
                <w:sz w:val="20"/>
                <w:szCs w:val="20"/>
              </w:rPr>
            </w:pPr>
          </w:p>
        </w:tc>
        <w:tc>
          <w:tcPr>
            <w:tcW w:w="1605" w:type="dxa"/>
            <w:vAlign w:val="center"/>
          </w:tcPr>
          <w:p w14:paraId="33C61A29" w14:textId="77777777" w:rsidR="00D043C1" w:rsidRDefault="00873A3C" w:rsidP="00240CB2">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51E67873" w14:textId="77777777" w:rsidR="00D043C1" w:rsidRPr="00206AF8" w:rsidRDefault="00D043C1" w:rsidP="00240CB2">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11A7C0A7" w14:textId="77777777" w:rsidR="00D043C1" w:rsidRPr="00206AF8" w:rsidRDefault="00D043C1" w:rsidP="00240CB2">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6B967738" w14:textId="77777777" w:rsidR="00D043C1" w:rsidRPr="00BF7253" w:rsidRDefault="009A3C00" w:rsidP="00240CB2">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06689429" w14:textId="77777777" w:rsidR="00D043C1" w:rsidRPr="00206AF8" w:rsidRDefault="00D043C1" w:rsidP="00240CB2">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508A343" w14:textId="77777777" w:rsidR="00D043C1" w:rsidRPr="00206AF8" w:rsidRDefault="00D043C1" w:rsidP="00240CB2">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61FB39C0" w14:textId="77777777" w:rsidTr="00FF3F2A">
        <w:tc>
          <w:tcPr>
            <w:tcW w:w="1042" w:type="dxa"/>
          </w:tcPr>
          <w:p w14:paraId="3C38848E" w14:textId="77777777" w:rsidR="00D043C1" w:rsidRPr="00206AF8" w:rsidRDefault="00D043C1" w:rsidP="00240CB2">
            <w:pPr>
              <w:pStyle w:val="Heading3"/>
              <w:keepNext w:val="0"/>
              <w:widowControl w:val="0"/>
              <w:spacing w:line="240" w:lineRule="auto"/>
              <w:jc w:val="left"/>
              <w:rPr>
                <w:rFonts w:ascii="GHEA Grapalat" w:hAnsi="GHEA Grapalat"/>
                <w:b/>
              </w:rPr>
            </w:pPr>
          </w:p>
        </w:tc>
        <w:tc>
          <w:tcPr>
            <w:tcW w:w="1605" w:type="dxa"/>
          </w:tcPr>
          <w:p w14:paraId="5F4213DA" w14:textId="77777777" w:rsidR="00D043C1" w:rsidRPr="00206AF8" w:rsidRDefault="00D043C1" w:rsidP="00240CB2">
            <w:pPr>
              <w:pStyle w:val="Heading3"/>
              <w:keepNext w:val="0"/>
              <w:widowControl w:val="0"/>
              <w:spacing w:line="240" w:lineRule="auto"/>
              <w:jc w:val="left"/>
              <w:rPr>
                <w:rFonts w:ascii="GHEA Grapalat" w:hAnsi="GHEA Grapalat"/>
                <w:b/>
              </w:rPr>
            </w:pPr>
          </w:p>
        </w:tc>
        <w:tc>
          <w:tcPr>
            <w:tcW w:w="1463" w:type="dxa"/>
          </w:tcPr>
          <w:p w14:paraId="05006AFD" w14:textId="77777777" w:rsidR="00D043C1" w:rsidRPr="00206AF8" w:rsidRDefault="00D043C1" w:rsidP="00240CB2">
            <w:pPr>
              <w:pStyle w:val="Heading3"/>
              <w:keepNext w:val="0"/>
              <w:widowControl w:val="0"/>
              <w:spacing w:line="240" w:lineRule="auto"/>
              <w:jc w:val="left"/>
              <w:rPr>
                <w:rFonts w:ascii="GHEA Grapalat" w:hAnsi="GHEA Grapalat"/>
                <w:b/>
              </w:rPr>
            </w:pPr>
          </w:p>
        </w:tc>
        <w:tc>
          <w:tcPr>
            <w:tcW w:w="1699" w:type="dxa"/>
          </w:tcPr>
          <w:p w14:paraId="7C1528C0" w14:textId="77777777" w:rsidR="00D043C1" w:rsidRPr="00206AF8" w:rsidRDefault="00D043C1" w:rsidP="00240CB2">
            <w:pPr>
              <w:pStyle w:val="Heading3"/>
              <w:keepNext w:val="0"/>
              <w:widowControl w:val="0"/>
              <w:spacing w:line="240" w:lineRule="auto"/>
              <w:jc w:val="left"/>
              <w:rPr>
                <w:rFonts w:ascii="GHEA Grapalat" w:hAnsi="GHEA Grapalat"/>
                <w:b/>
              </w:rPr>
            </w:pPr>
          </w:p>
        </w:tc>
        <w:tc>
          <w:tcPr>
            <w:tcW w:w="1727" w:type="dxa"/>
          </w:tcPr>
          <w:p w14:paraId="52C93A78" w14:textId="77777777" w:rsidR="00D043C1" w:rsidRPr="00206AF8" w:rsidRDefault="00D043C1" w:rsidP="00240CB2">
            <w:pPr>
              <w:pStyle w:val="Heading3"/>
              <w:keepNext w:val="0"/>
              <w:widowControl w:val="0"/>
              <w:spacing w:line="240" w:lineRule="auto"/>
              <w:jc w:val="left"/>
              <w:rPr>
                <w:rFonts w:ascii="GHEA Grapalat" w:hAnsi="GHEA Grapalat"/>
                <w:b/>
              </w:rPr>
            </w:pPr>
          </w:p>
        </w:tc>
        <w:tc>
          <w:tcPr>
            <w:tcW w:w="1750" w:type="dxa"/>
          </w:tcPr>
          <w:p w14:paraId="0CD4FD04" w14:textId="77777777" w:rsidR="00D043C1" w:rsidRPr="00206AF8" w:rsidRDefault="00D043C1" w:rsidP="00240CB2">
            <w:pPr>
              <w:pStyle w:val="Heading3"/>
              <w:keepNext w:val="0"/>
              <w:widowControl w:val="0"/>
              <w:spacing w:line="240" w:lineRule="auto"/>
              <w:jc w:val="left"/>
              <w:rPr>
                <w:rFonts w:ascii="GHEA Grapalat" w:hAnsi="GHEA Grapalat"/>
                <w:b/>
              </w:rPr>
            </w:pPr>
          </w:p>
        </w:tc>
      </w:tr>
      <w:tr w:rsidR="00D043C1" w:rsidRPr="00206AF8" w14:paraId="724F7F01" w14:textId="77777777" w:rsidTr="00FF3F2A">
        <w:tc>
          <w:tcPr>
            <w:tcW w:w="1042" w:type="dxa"/>
          </w:tcPr>
          <w:p w14:paraId="7DE35689" w14:textId="77777777" w:rsidR="00D043C1" w:rsidRPr="00206AF8" w:rsidRDefault="00D043C1" w:rsidP="00240CB2">
            <w:pPr>
              <w:pStyle w:val="Heading3"/>
              <w:keepNext w:val="0"/>
              <w:widowControl w:val="0"/>
              <w:spacing w:line="240" w:lineRule="auto"/>
              <w:jc w:val="left"/>
              <w:rPr>
                <w:rFonts w:ascii="GHEA Grapalat" w:hAnsi="GHEA Grapalat"/>
                <w:b/>
              </w:rPr>
            </w:pPr>
          </w:p>
        </w:tc>
        <w:tc>
          <w:tcPr>
            <w:tcW w:w="1605" w:type="dxa"/>
          </w:tcPr>
          <w:p w14:paraId="157BB32B" w14:textId="77777777" w:rsidR="00D043C1" w:rsidRPr="00206AF8" w:rsidRDefault="00D043C1" w:rsidP="00240CB2">
            <w:pPr>
              <w:pStyle w:val="Heading3"/>
              <w:keepNext w:val="0"/>
              <w:widowControl w:val="0"/>
              <w:spacing w:line="240" w:lineRule="auto"/>
              <w:jc w:val="left"/>
              <w:rPr>
                <w:rFonts w:ascii="GHEA Grapalat" w:hAnsi="GHEA Grapalat"/>
                <w:b/>
              </w:rPr>
            </w:pPr>
          </w:p>
        </w:tc>
        <w:tc>
          <w:tcPr>
            <w:tcW w:w="1463" w:type="dxa"/>
          </w:tcPr>
          <w:p w14:paraId="45953397" w14:textId="77777777" w:rsidR="00D043C1" w:rsidRPr="00206AF8" w:rsidRDefault="00D043C1" w:rsidP="00240CB2">
            <w:pPr>
              <w:pStyle w:val="Heading3"/>
              <w:keepNext w:val="0"/>
              <w:widowControl w:val="0"/>
              <w:spacing w:line="240" w:lineRule="auto"/>
              <w:jc w:val="left"/>
              <w:rPr>
                <w:rFonts w:ascii="GHEA Grapalat" w:hAnsi="GHEA Grapalat"/>
                <w:b/>
              </w:rPr>
            </w:pPr>
          </w:p>
        </w:tc>
        <w:tc>
          <w:tcPr>
            <w:tcW w:w="1699" w:type="dxa"/>
          </w:tcPr>
          <w:p w14:paraId="07E8FFD3" w14:textId="77777777" w:rsidR="00D043C1" w:rsidRPr="00206AF8" w:rsidRDefault="00D043C1" w:rsidP="00240CB2">
            <w:pPr>
              <w:pStyle w:val="Heading3"/>
              <w:keepNext w:val="0"/>
              <w:widowControl w:val="0"/>
              <w:spacing w:line="240" w:lineRule="auto"/>
              <w:jc w:val="left"/>
              <w:rPr>
                <w:rFonts w:ascii="GHEA Grapalat" w:hAnsi="GHEA Grapalat"/>
                <w:b/>
              </w:rPr>
            </w:pPr>
          </w:p>
        </w:tc>
        <w:tc>
          <w:tcPr>
            <w:tcW w:w="1727" w:type="dxa"/>
          </w:tcPr>
          <w:p w14:paraId="10AAFE92" w14:textId="77777777" w:rsidR="00D043C1" w:rsidRPr="00206AF8" w:rsidRDefault="00D043C1" w:rsidP="00240CB2">
            <w:pPr>
              <w:pStyle w:val="Heading3"/>
              <w:keepNext w:val="0"/>
              <w:widowControl w:val="0"/>
              <w:spacing w:line="240" w:lineRule="auto"/>
              <w:jc w:val="left"/>
              <w:rPr>
                <w:rFonts w:ascii="GHEA Grapalat" w:hAnsi="GHEA Grapalat"/>
                <w:b/>
              </w:rPr>
            </w:pPr>
          </w:p>
        </w:tc>
        <w:tc>
          <w:tcPr>
            <w:tcW w:w="1750" w:type="dxa"/>
          </w:tcPr>
          <w:p w14:paraId="0AF4F45E" w14:textId="77777777" w:rsidR="00D043C1" w:rsidRPr="00206AF8" w:rsidRDefault="00D043C1" w:rsidP="00240CB2">
            <w:pPr>
              <w:pStyle w:val="Heading3"/>
              <w:keepNext w:val="0"/>
              <w:widowControl w:val="0"/>
              <w:spacing w:line="240" w:lineRule="auto"/>
              <w:jc w:val="left"/>
              <w:rPr>
                <w:rFonts w:ascii="GHEA Grapalat" w:hAnsi="GHEA Grapalat"/>
                <w:b/>
              </w:rPr>
            </w:pPr>
          </w:p>
        </w:tc>
      </w:tr>
      <w:tr w:rsidR="00D043C1" w:rsidRPr="00206AF8" w14:paraId="277772A8" w14:textId="77777777" w:rsidTr="00FF3F2A">
        <w:tc>
          <w:tcPr>
            <w:tcW w:w="1042" w:type="dxa"/>
          </w:tcPr>
          <w:p w14:paraId="6EC846CA" w14:textId="77777777" w:rsidR="00D043C1" w:rsidRPr="00206AF8" w:rsidRDefault="00D043C1" w:rsidP="00240CB2">
            <w:pPr>
              <w:pStyle w:val="Heading3"/>
              <w:keepNext w:val="0"/>
              <w:widowControl w:val="0"/>
              <w:spacing w:line="240" w:lineRule="auto"/>
              <w:jc w:val="left"/>
              <w:rPr>
                <w:rFonts w:ascii="GHEA Grapalat" w:hAnsi="GHEA Grapalat"/>
                <w:b/>
              </w:rPr>
            </w:pPr>
          </w:p>
        </w:tc>
        <w:tc>
          <w:tcPr>
            <w:tcW w:w="1605" w:type="dxa"/>
          </w:tcPr>
          <w:p w14:paraId="1450B649" w14:textId="77777777" w:rsidR="00D043C1" w:rsidRPr="00206AF8" w:rsidRDefault="00D043C1" w:rsidP="00240CB2">
            <w:pPr>
              <w:pStyle w:val="Heading3"/>
              <w:keepNext w:val="0"/>
              <w:widowControl w:val="0"/>
              <w:spacing w:line="240" w:lineRule="auto"/>
              <w:jc w:val="left"/>
              <w:rPr>
                <w:rFonts w:ascii="GHEA Grapalat" w:hAnsi="GHEA Grapalat"/>
                <w:b/>
              </w:rPr>
            </w:pPr>
          </w:p>
        </w:tc>
        <w:tc>
          <w:tcPr>
            <w:tcW w:w="1463" w:type="dxa"/>
          </w:tcPr>
          <w:p w14:paraId="776DCE95" w14:textId="77777777" w:rsidR="00D043C1" w:rsidRPr="00206AF8" w:rsidRDefault="00D043C1" w:rsidP="00240CB2">
            <w:pPr>
              <w:pStyle w:val="Heading3"/>
              <w:keepNext w:val="0"/>
              <w:widowControl w:val="0"/>
              <w:spacing w:line="240" w:lineRule="auto"/>
              <w:jc w:val="left"/>
              <w:rPr>
                <w:rFonts w:ascii="GHEA Grapalat" w:hAnsi="GHEA Grapalat"/>
                <w:b/>
              </w:rPr>
            </w:pPr>
          </w:p>
        </w:tc>
        <w:tc>
          <w:tcPr>
            <w:tcW w:w="1699" w:type="dxa"/>
          </w:tcPr>
          <w:p w14:paraId="4A9B0F95" w14:textId="77777777" w:rsidR="00D043C1" w:rsidRPr="00206AF8" w:rsidRDefault="00D043C1" w:rsidP="00240CB2">
            <w:pPr>
              <w:pStyle w:val="Heading3"/>
              <w:keepNext w:val="0"/>
              <w:widowControl w:val="0"/>
              <w:spacing w:line="240" w:lineRule="auto"/>
              <w:jc w:val="left"/>
              <w:rPr>
                <w:rFonts w:ascii="GHEA Grapalat" w:hAnsi="GHEA Grapalat"/>
                <w:b/>
              </w:rPr>
            </w:pPr>
          </w:p>
        </w:tc>
        <w:tc>
          <w:tcPr>
            <w:tcW w:w="1727" w:type="dxa"/>
          </w:tcPr>
          <w:p w14:paraId="39B19EDF" w14:textId="77777777" w:rsidR="00D043C1" w:rsidRPr="00206AF8" w:rsidRDefault="00D043C1" w:rsidP="00240CB2">
            <w:pPr>
              <w:pStyle w:val="Heading3"/>
              <w:keepNext w:val="0"/>
              <w:widowControl w:val="0"/>
              <w:spacing w:line="240" w:lineRule="auto"/>
              <w:jc w:val="left"/>
              <w:rPr>
                <w:rFonts w:ascii="GHEA Grapalat" w:hAnsi="GHEA Grapalat"/>
                <w:b/>
              </w:rPr>
            </w:pPr>
          </w:p>
        </w:tc>
        <w:tc>
          <w:tcPr>
            <w:tcW w:w="1750" w:type="dxa"/>
          </w:tcPr>
          <w:p w14:paraId="6E289F62" w14:textId="77777777" w:rsidR="00D043C1" w:rsidRPr="00206AF8" w:rsidRDefault="00D043C1" w:rsidP="00240CB2">
            <w:pPr>
              <w:pStyle w:val="Heading3"/>
              <w:keepNext w:val="0"/>
              <w:widowControl w:val="0"/>
              <w:spacing w:line="240" w:lineRule="auto"/>
              <w:jc w:val="left"/>
              <w:rPr>
                <w:rFonts w:ascii="GHEA Grapalat" w:hAnsi="GHEA Grapalat"/>
                <w:b/>
              </w:rPr>
            </w:pPr>
          </w:p>
        </w:tc>
      </w:tr>
    </w:tbl>
    <w:p w14:paraId="2C765AD8" w14:textId="77777777" w:rsidR="00D043C1" w:rsidRDefault="00D043C1" w:rsidP="00240CB2">
      <w:pPr>
        <w:widowControl w:val="0"/>
        <w:tabs>
          <w:tab w:val="left" w:pos="6804"/>
        </w:tabs>
        <w:jc w:val="center"/>
        <w:rPr>
          <w:rFonts w:ascii="GHEA Grapalat" w:hAnsi="GHEA Grapalat"/>
          <w:lang w:val="en-US"/>
        </w:rPr>
      </w:pPr>
    </w:p>
    <w:p w14:paraId="5387D2B4" w14:textId="77777777" w:rsidR="00D043C1" w:rsidRPr="00DD2B43" w:rsidRDefault="00D043C1" w:rsidP="00240CB2">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CAB331C" w14:textId="77777777" w:rsidR="00D043C1" w:rsidRPr="00567D3B" w:rsidRDefault="00D043C1" w:rsidP="00240CB2">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6ED48C57" w14:textId="77777777" w:rsidR="00D043C1" w:rsidRPr="008875C7" w:rsidRDefault="00D043C1" w:rsidP="00240CB2">
      <w:pPr>
        <w:widowControl w:val="0"/>
        <w:jc w:val="right"/>
        <w:rPr>
          <w:rFonts w:ascii="GHEA Grapalat" w:hAnsi="GHEA Grapalat"/>
        </w:rPr>
      </w:pPr>
    </w:p>
    <w:p w14:paraId="6B18D745" w14:textId="77777777" w:rsidR="00D043C1" w:rsidRPr="00D5443D" w:rsidRDefault="00D043C1" w:rsidP="00240CB2">
      <w:pPr>
        <w:widowControl w:val="0"/>
        <w:jc w:val="right"/>
        <w:rPr>
          <w:rFonts w:ascii="GHEA Grapalat" w:hAnsi="GHEA Grapalat"/>
        </w:rPr>
      </w:pPr>
      <w:r w:rsidRPr="009044F1">
        <w:rPr>
          <w:rFonts w:ascii="GHEA Grapalat" w:hAnsi="GHEA Grapalat"/>
        </w:rPr>
        <w:t>М. П.</w:t>
      </w:r>
    </w:p>
    <w:p w14:paraId="33076109" w14:textId="77777777" w:rsidR="00D043C1" w:rsidRDefault="00D043C1" w:rsidP="00240CB2">
      <w:pPr>
        <w:rPr>
          <w:rFonts w:ascii="GHEA Grapalat" w:hAnsi="GHEA Grapalat"/>
        </w:rPr>
      </w:pPr>
      <w:r>
        <w:rPr>
          <w:rFonts w:ascii="GHEA Grapalat" w:hAnsi="GHEA Grapalat"/>
        </w:rPr>
        <w:br w:type="page"/>
      </w:r>
    </w:p>
    <w:p w14:paraId="3D22708F" w14:textId="77777777" w:rsidR="00AB6E69" w:rsidRPr="00594B80" w:rsidRDefault="00AB6E69" w:rsidP="00240CB2">
      <w:pPr>
        <w:jc w:val="right"/>
        <w:rPr>
          <w:rFonts w:ascii="GHEA Grapalat" w:hAnsi="GHEA Grapalat"/>
          <w:b/>
        </w:rPr>
      </w:pPr>
      <w:r w:rsidRPr="00594B80">
        <w:rPr>
          <w:rFonts w:ascii="GHEA Grapalat" w:hAnsi="GHEA Grapalat"/>
          <w:b/>
        </w:rPr>
        <w:lastRenderedPageBreak/>
        <w:t>Приложение 1.</w:t>
      </w:r>
      <w:r w:rsidR="000B5664" w:rsidRPr="00594B80">
        <w:rPr>
          <w:rFonts w:ascii="GHEA Grapalat" w:hAnsi="GHEA Grapalat"/>
          <w:b/>
        </w:rPr>
        <w:t>2</w:t>
      </w:r>
      <w:r w:rsidRPr="00594B80">
        <w:rPr>
          <w:rFonts w:ascii="GHEA Grapalat" w:hAnsi="GHEA Grapalat"/>
          <w:b/>
        </w:rPr>
        <w:t xml:space="preserve">** </w:t>
      </w:r>
    </w:p>
    <w:p w14:paraId="6D44F311" w14:textId="77777777" w:rsidR="00AB6E69" w:rsidRPr="00594B80" w:rsidRDefault="00AB6E69" w:rsidP="00240CB2">
      <w:pPr>
        <w:jc w:val="right"/>
        <w:rPr>
          <w:rFonts w:ascii="GHEA Grapalat" w:hAnsi="GHEA Grapalat"/>
          <w:b/>
        </w:rPr>
      </w:pPr>
      <w:r w:rsidRPr="00594B80">
        <w:rPr>
          <w:rFonts w:ascii="GHEA Grapalat" w:hAnsi="GHEA Grapalat"/>
          <w:b/>
        </w:rPr>
        <w:t xml:space="preserve">к Приглашению на </w:t>
      </w:r>
      <w:r w:rsidR="00A36C54" w:rsidRPr="00594B80">
        <w:rPr>
          <w:rFonts w:ascii="GHEA Grapalat" w:hAnsi="GHEA Grapalat"/>
          <w:b/>
        </w:rPr>
        <w:t>запрос котировок</w:t>
      </w:r>
    </w:p>
    <w:p w14:paraId="3DD505A4" w14:textId="55D755D3" w:rsidR="00F016A2" w:rsidRPr="00594B80" w:rsidRDefault="00AB6E69" w:rsidP="009D1825">
      <w:pPr>
        <w:pStyle w:val="Heading3"/>
        <w:keepNext w:val="0"/>
        <w:widowControl w:val="0"/>
        <w:spacing w:line="240" w:lineRule="auto"/>
        <w:ind w:firstLine="567"/>
        <w:jc w:val="right"/>
        <w:rPr>
          <w:rFonts w:ascii="GHEA Grapalat" w:hAnsi="GHEA Grapalat"/>
          <w:b/>
        </w:rPr>
      </w:pPr>
      <w:r w:rsidRPr="00594B80">
        <w:rPr>
          <w:rFonts w:ascii="GHEA Grapalat" w:hAnsi="GHEA Grapalat"/>
          <w:b/>
          <w:i w:val="0"/>
          <w:sz w:val="24"/>
          <w:szCs w:val="24"/>
        </w:rPr>
        <w:t xml:space="preserve">под кодом </w:t>
      </w:r>
      <w:r w:rsidR="009D1825" w:rsidRPr="000164C6">
        <w:rPr>
          <w:rFonts w:ascii="GHEA Grapalat" w:hAnsi="GHEA Grapalat"/>
          <w:b/>
          <w:sz w:val="24"/>
          <w:szCs w:val="24"/>
        </w:rPr>
        <w:t>TXUE-GHAPDzB-2</w:t>
      </w:r>
      <w:r w:rsidR="009D1825">
        <w:rPr>
          <w:rFonts w:ascii="GHEA Grapalat" w:hAnsi="GHEA Grapalat"/>
          <w:b/>
          <w:sz w:val="24"/>
          <w:szCs w:val="24"/>
          <w:lang w:val="hy-AM"/>
        </w:rPr>
        <w:t>6</w:t>
      </w:r>
      <w:r w:rsidR="009D1825" w:rsidRPr="000164C6">
        <w:rPr>
          <w:rFonts w:ascii="GHEA Grapalat" w:hAnsi="GHEA Grapalat"/>
          <w:b/>
          <w:sz w:val="24"/>
          <w:szCs w:val="24"/>
        </w:rPr>
        <w:t>/</w:t>
      </w:r>
      <w:r w:rsidR="009D1825">
        <w:rPr>
          <w:rFonts w:ascii="GHEA Grapalat" w:hAnsi="GHEA Grapalat"/>
          <w:b/>
          <w:sz w:val="24"/>
          <w:szCs w:val="24"/>
          <w:lang w:val="hy-AM"/>
        </w:rPr>
        <w:t>1</w:t>
      </w:r>
      <w:r w:rsidR="00F016A2" w:rsidRPr="00594B80">
        <w:rPr>
          <w:rFonts w:ascii="GHEA Grapalat" w:hAnsi="GHEA Grapalat"/>
          <w:b/>
        </w:rPr>
        <w:t>ФОРМА</w:t>
      </w:r>
    </w:p>
    <w:p w14:paraId="30464A42" w14:textId="77777777" w:rsidR="00F016A2" w:rsidRPr="00594B80" w:rsidRDefault="00F016A2" w:rsidP="00240CB2">
      <w:pPr>
        <w:ind w:left="360" w:hanging="360"/>
        <w:jc w:val="center"/>
        <w:rPr>
          <w:rFonts w:ascii="GHEA Grapalat" w:hAnsi="GHEA Grapalat"/>
          <w:b/>
          <w:sz w:val="20"/>
          <w:szCs w:val="20"/>
        </w:rPr>
      </w:pPr>
      <w:r w:rsidRPr="00594B80">
        <w:rPr>
          <w:rFonts w:ascii="GHEA Grapalat" w:hAnsi="GHEA Grapalat"/>
          <w:b/>
          <w:sz w:val="20"/>
          <w:szCs w:val="20"/>
        </w:rPr>
        <w:t>ДЕКЛАРАЦИИ О РЕАЛЬНЫХ  БЕНЕФИЦИАРАХ</w:t>
      </w:r>
    </w:p>
    <w:p w14:paraId="139B8C1D" w14:textId="77777777" w:rsidR="00F016A2" w:rsidRPr="00594B80" w:rsidRDefault="00F016A2" w:rsidP="00240CB2">
      <w:pPr>
        <w:ind w:left="360" w:hanging="360"/>
        <w:jc w:val="center"/>
        <w:rPr>
          <w:rFonts w:ascii="GHEA Grapalat" w:eastAsia="GHEA Grapalat" w:hAnsi="GHEA Grapalat" w:cs="GHEA Grapalat"/>
          <w:b/>
          <w:sz w:val="20"/>
          <w:szCs w:val="20"/>
        </w:rPr>
      </w:pPr>
    </w:p>
    <w:p w14:paraId="515AE89C" w14:textId="77777777" w:rsidR="00F016A2" w:rsidRPr="00594B80" w:rsidRDefault="00F016A2" w:rsidP="00240CB2">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594B80">
        <w:rPr>
          <w:rFonts w:ascii="GHEA Grapalat" w:eastAsia="GHEA Grapalat" w:hAnsi="GHEA Grapalat" w:cs="GHEA Grapalat"/>
          <w:b/>
          <w:color w:val="000000"/>
          <w:sz w:val="20"/>
          <w:szCs w:val="20"/>
        </w:rPr>
        <w:t>Организация</w:t>
      </w:r>
    </w:p>
    <w:p w14:paraId="279A8BBB" w14:textId="77777777" w:rsidR="00F016A2" w:rsidRPr="00594B80" w:rsidRDefault="00F016A2" w:rsidP="00240CB2">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594B80">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94B80" w14:paraId="1DCBA91A" w14:textId="77777777" w:rsidTr="006D2CDF">
        <w:tc>
          <w:tcPr>
            <w:tcW w:w="2836" w:type="dxa"/>
            <w:shd w:val="clear" w:color="auto" w:fill="D9E2F3"/>
            <w:vAlign w:val="center"/>
          </w:tcPr>
          <w:p w14:paraId="6EEF3D5A"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Наименование</w:t>
            </w:r>
          </w:p>
        </w:tc>
        <w:tc>
          <w:tcPr>
            <w:tcW w:w="6180" w:type="dxa"/>
            <w:vAlign w:val="center"/>
          </w:tcPr>
          <w:p w14:paraId="6B119D47"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5741F3ED" w14:textId="77777777" w:rsidTr="006D2CDF">
        <w:tc>
          <w:tcPr>
            <w:tcW w:w="2836" w:type="dxa"/>
            <w:shd w:val="clear" w:color="auto" w:fill="D9E2F3"/>
            <w:vAlign w:val="center"/>
          </w:tcPr>
          <w:p w14:paraId="29230B1C"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406E01A5"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6DF05805" w14:textId="77777777" w:rsidTr="006D2CDF">
        <w:tc>
          <w:tcPr>
            <w:tcW w:w="2836" w:type="dxa"/>
            <w:shd w:val="clear" w:color="auto" w:fill="D9E2F3"/>
            <w:vAlign w:val="center"/>
          </w:tcPr>
          <w:p w14:paraId="1837B4E6"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2C23A151"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6E387222" w14:textId="77777777" w:rsidTr="006D2CDF">
        <w:tc>
          <w:tcPr>
            <w:tcW w:w="2836" w:type="dxa"/>
            <w:shd w:val="clear" w:color="auto" w:fill="D9E2F3"/>
            <w:vAlign w:val="center"/>
          </w:tcPr>
          <w:p w14:paraId="386DAF7A"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День, месяц, год регистрации</w:t>
            </w:r>
          </w:p>
        </w:tc>
        <w:tc>
          <w:tcPr>
            <w:tcW w:w="6180" w:type="dxa"/>
            <w:vAlign w:val="center"/>
          </w:tcPr>
          <w:p w14:paraId="62F1B84E"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4F92E98A" w14:textId="77777777" w:rsidTr="006D2CDF">
        <w:tc>
          <w:tcPr>
            <w:tcW w:w="2836" w:type="dxa"/>
            <w:shd w:val="clear" w:color="auto" w:fill="D9E2F3"/>
            <w:vAlign w:val="center"/>
          </w:tcPr>
          <w:p w14:paraId="067F6E7A"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 xml:space="preserve">Адрес </w:t>
            </w:r>
            <w:ins w:id="10" w:author="Inesa Kocharyan" w:date="2021-08-30T12:39:00Z">
              <w:r w:rsidRPr="00594B80">
                <w:rPr>
                  <w:rFonts w:ascii="GHEA Grapalat" w:eastAsia="GHEA Grapalat" w:hAnsi="GHEA Grapalat" w:cs="GHEA Grapalat"/>
                  <w:color w:val="000000"/>
                  <w:sz w:val="20"/>
                  <w:szCs w:val="20"/>
                </w:rPr>
                <w:t xml:space="preserve"> </w:t>
              </w:r>
            </w:ins>
            <w:r w:rsidRPr="00594B80">
              <w:rPr>
                <w:rFonts w:ascii="GHEA Grapalat" w:eastAsia="GHEA Grapalat" w:hAnsi="GHEA Grapalat" w:cs="GHEA Grapalat"/>
                <w:color w:val="000000"/>
                <w:sz w:val="20"/>
                <w:szCs w:val="20"/>
              </w:rPr>
              <w:t>регистрации</w:t>
            </w:r>
          </w:p>
        </w:tc>
        <w:tc>
          <w:tcPr>
            <w:tcW w:w="6180" w:type="dxa"/>
            <w:vAlign w:val="center"/>
          </w:tcPr>
          <w:p w14:paraId="61BDF5FE"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0B5EE6E9" w14:textId="77777777" w:rsidTr="006D2CDF">
        <w:tc>
          <w:tcPr>
            <w:tcW w:w="2836" w:type="dxa"/>
            <w:shd w:val="clear" w:color="auto" w:fill="D9E2F3"/>
            <w:vAlign w:val="center"/>
          </w:tcPr>
          <w:p w14:paraId="52162BEC"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Государство регистрации</w:t>
            </w:r>
          </w:p>
        </w:tc>
        <w:tc>
          <w:tcPr>
            <w:tcW w:w="6180" w:type="dxa"/>
            <w:vAlign w:val="center"/>
          </w:tcPr>
          <w:p w14:paraId="379FDFF1" w14:textId="77777777" w:rsidR="00F016A2" w:rsidRPr="00594B80" w:rsidRDefault="00F016A2" w:rsidP="00240CB2">
            <w:pPr>
              <w:spacing w:before="240"/>
              <w:ind w:left="993" w:hanging="851"/>
              <w:rPr>
                <w:rFonts w:ascii="GHEA Grapalat" w:eastAsia="GHEA Grapalat" w:hAnsi="GHEA Grapalat" w:cs="GHEA Grapalat"/>
                <w:sz w:val="20"/>
                <w:szCs w:val="20"/>
              </w:rPr>
            </w:pPr>
          </w:p>
        </w:tc>
      </w:tr>
      <w:tr w:rsidR="00F016A2" w:rsidRPr="00594B80" w14:paraId="7990CAD5" w14:textId="77777777" w:rsidTr="006D2CDF">
        <w:tc>
          <w:tcPr>
            <w:tcW w:w="2836" w:type="dxa"/>
            <w:shd w:val="clear" w:color="auto" w:fill="D9E2F3"/>
            <w:vAlign w:val="center"/>
          </w:tcPr>
          <w:p w14:paraId="52CD41A0" w14:textId="77777777" w:rsidR="00F016A2" w:rsidRPr="00594B80" w:rsidRDefault="00F016A2" w:rsidP="00240CB2">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275B6DD2" w14:textId="77777777" w:rsidR="00F016A2" w:rsidRPr="00594B80" w:rsidRDefault="00F016A2" w:rsidP="00240CB2">
            <w:pPr>
              <w:spacing w:before="240"/>
              <w:ind w:left="993" w:hanging="851"/>
              <w:rPr>
                <w:rFonts w:ascii="GHEA Grapalat" w:eastAsia="GHEA Grapalat" w:hAnsi="GHEA Grapalat" w:cs="GHEA Grapalat"/>
                <w:sz w:val="20"/>
                <w:szCs w:val="20"/>
              </w:rPr>
            </w:pPr>
          </w:p>
        </w:tc>
      </w:tr>
    </w:tbl>
    <w:p w14:paraId="42C23A66" w14:textId="77777777" w:rsidR="00F016A2" w:rsidRPr="00594B80" w:rsidRDefault="00F016A2" w:rsidP="00240CB2">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594B80">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94B80" w14:paraId="005A5D7F" w14:textId="77777777" w:rsidTr="006D2CDF">
        <w:tc>
          <w:tcPr>
            <w:tcW w:w="2835" w:type="dxa"/>
            <w:shd w:val="clear" w:color="auto" w:fill="D9E2F3"/>
            <w:vAlign w:val="center"/>
          </w:tcPr>
          <w:p w14:paraId="30473FFC"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14:paraId="386E73B9"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4DE4D58C" w14:textId="77777777" w:rsidTr="006D2CDF">
        <w:trPr>
          <w:trHeight w:val="1487"/>
        </w:trPr>
        <w:tc>
          <w:tcPr>
            <w:tcW w:w="2835" w:type="dxa"/>
            <w:shd w:val="clear" w:color="auto" w:fill="D9E2F3"/>
            <w:vAlign w:val="center"/>
          </w:tcPr>
          <w:p w14:paraId="25C18A16"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14:paraId="0CDB2345" w14:textId="77777777" w:rsidR="00F016A2" w:rsidRPr="00594B80" w:rsidRDefault="00F016A2" w:rsidP="00240CB2">
            <w:pPr>
              <w:spacing w:before="240"/>
              <w:rPr>
                <w:rFonts w:ascii="GHEA Grapalat" w:eastAsia="GHEA Grapalat" w:hAnsi="GHEA Grapalat" w:cs="GHEA Grapalat"/>
                <w:sz w:val="20"/>
                <w:szCs w:val="20"/>
              </w:rPr>
            </w:pPr>
          </w:p>
        </w:tc>
      </w:tr>
    </w:tbl>
    <w:p w14:paraId="5EE140A3" w14:textId="77777777" w:rsidR="00F016A2" w:rsidRPr="00594B80" w:rsidRDefault="00F016A2" w:rsidP="00240CB2">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594B80">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94B80" w14:paraId="2A95DDB4" w14:textId="77777777" w:rsidTr="006D2CDF">
        <w:tc>
          <w:tcPr>
            <w:tcW w:w="2835" w:type="dxa"/>
            <w:shd w:val="clear" w:color="auto" w:fill="D9E2F3"/>
            <w:vAlign w:val="center"/>
          </w:tcPr>
          <w:p w14:paraId="027992D2" w14:textId="77777777" w:rsidR="00F016A2" w:rsidRPr="00594B80" w:rsidRDefault="00F016A2" w:rsidP="00240CB2">
            <w:pPr>
              <w:numPr>
                <w:ilvl w:val="2"/>
                <w:numId w:val="25"/>
              </w:numPr>
              <w:pBdr>
                <w:top w:val="nil"/>
                <w:left w:val="nil"/>
                <w:bottom w:val="nil"/>
                <w:right w:val="nil"/>
                <w:between w:val="nil"/>
              </w:pBdr>
              <w:ind w:left="0" w:hanging="79"/>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14:paraId="0D024175"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57EFD86B" w14:textId="77777777" w:rsidTr="006D2CDF">
        <w:tc>
          <w:tcPr>
            <w:tcW w:w="2835" w:type="dxa"/>
            <w:shd w:val="clear" w:color="auto" w:fill="D9E2F3"/>
            <w:vAlign w:val="center"/>
          </w:tcPr>
          <w:p w14:paraId="526715B3" w14:textId="77777777" w:rsidR="00F016A2" w:rsidRPr="00594B80" w:rsidRDefault="00F016A2" w:rsidP="00240CB2">
            <w:pPr>
              <w:numPr>
                <w:ilvl w:val="2"/>
                <w:numId w:val="25"/>
              </w:numPr>
              <w:pBdr>
                <w:top w:val="nil"/>
                <w:left w:val="nil"/>
                <w:bottom w:val="nil"/>
                <w:right w:val="nil"/>
                <w:between w:val="nil"/>
              </w:pBdr>
              <w:ind w:left="0" w:hanging="79"/>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Количество страниц декларации</w:t>
            </w:r>
          </w:p>
        </w:tc>
        <w:tc>
          <w:tcPr>
            <w:tcW w:w="6180" w:type="dxa"/>
            <w:vAlign w:val="center"/>
          </w:tcPr>
          <w:p w14:paraId="57B86462"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6606D938" w14:textId="77777777" w:rsidTr="006D2CDF">
        <w:tc>
          <w:tcPr>
            <w:tcW w:w="2835" w:type="dxa"/>
            <w:shd w:val="clear" w:color="auto" w:fill="D9E2F3"/>
            <w:vAlign w:val="center"/>
          </w:tcPr>
          <w:p w14:paraId="274E7264" w14:textId="77777777" w:rsidR="00F016A2" w:rsidRPr="00594B80" w:rsidRDefault="00F016A2" w:rsidP="00240CB2">
            <w:pPr>
              <w:numPr>
                <w:ilvl w:val="2"/>
                <w:numId w:val="25"/>
              </w:numPr>
              <w:pBdr>
                <w:top w:val="nil"/>
                <w:left w:val="nil"/>
                <w:bottom w:val="nil"/>
                <w:right w:val="nil"/>
                <w:between w:val="nil"/>
              </w:pBdr>
              <w:ind w:left="0" w:hanging="79"/>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14:paraId="078720ED" w14:textId="77777777" w:rsidR="00F016A2" w:rsidRPr="00594B80" w:rsidRDefault="00F016A2" w:rsidP="00240CB2">
            <w:pPr>
              <w:spacing w:before="240"/>
              <w:rPr>
                <w:rFonts w:ascii="GHEA Grapalat" w:eastAsia="GHEA Grapalat" w:hAnsi="GHEA Grapalat" w:cs="GHEA Grapalat"/>
                <w:sz w:val="20"/>
                <w:szCs w:val="20"/>
              </w:rPr>
            </w:pPr>
          </w:p>
        </w:tc>
      </w:tr>
    </w:tbl>
    <w:p w14:paraId="2FC8313B" w14:textId="77777777" w:rsidR="00F016A2" w:rsidRPr="00594B80" w:rsidRDefault="00F016A2" w:rsidP="00240CB2">
      <w:pPr>
        <w:rPr>
          <w:rFonts w:ascii="GHEA Grapalat" w:eastAsia="GHEA Grapalat" w:hAnsi="GHEA Grapalat" w:cs="GHEA Grapalat"/>
          <w:sz w:val="20"/>
          <w:szCs w:val="20"/>
        </w:rPr>
      </w:pPr>
    </w:p>
    <w:p w14:paraId="2E156FE3" w14:textId="77777777" w:rsidR="00F016A2" w:rsidRPr="00594B80" w:rsidRDefault="00F016A2" w:rsidP="00240CB2">
      <w:pPr>
        <w:numPr>
          <w:ilvl w:val="0"/>
          <w:numId w:val="25"/>
        </w:numPr>
        <w:pBdr>
          <w:top w:val="nil"/>
          <w:left w:val="nil"/>
          <w:bottom w:val="nil"/>
          <w:right w:val="nil"/>
          <w:between w:val="nil"/>
        </w:pBdr>
        <w:rPr>
          <w:rFonts w:ascii="GHEA Grapalat" w:eastAsia="GHEA Grapalat" w:hAnsi="GHEA Grapalat" w:cs="GHEA Grapalat"/>
          <w:color w:val="000000"/>
          <w:sz w:val="20"/>
          <w:szCs w:val="20"/>
        </w:rPr>
      </w:pPr>
      <w:r w:rsidRPr="00594B80">
        <w:rPr>
          <w:rFonts w:ascii="GHEA Grapalat" w:eastAsia="GHEA Grapalat" w:hAnsi="GHEA Grapalat" w:cs="GHEA Grapalat"/>
          <w:b/>
          <w:color w:val="000000"/>
          <w:sz w:val="20"/>
          <w:szCs w:val="20"/>
        </w:rPr>
        <w:t>Данные листинга  акций</w:t>
      </w:r>
    </w:p>
    <w:p w14:paraId="07722DF0" w14:textId="77777777" w:rsidR="00F016A2" w:rsidRPr="00594B80" w:rsidRDefault="00F016A2" w:rsidP="00240CB2">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594B80">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94B80" w14:paraId="68CD08FF" w14:textId="77777777" w:rsidTr="006D2CDF">
        <w:tc>
          <w:tcPr>
            <w:tcW w:w="2835" w:type="dxa"/>
            <w:shd w:val="clear" w:color="auto" w:fill="D9E2F3"/>
            <w:vAlign w:val="center"/>
          </w:tcPr>
          <w:p w14:paraId="4258F4D4" w14:textId="77777777" w:rsidR="00F016A2" w:rsidRPr="00594B80" w:rsidRDefault="00F016A2" w:rsidP="00240CB2">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Наименование фондовой биржи</w:t>
            </w:r>
          </w:p>
        </w:tc>
        <w:tc>
          <w:tcPr>
            <w:tcW w:w="6180" w:type="dxa"/>
            <w:vAlign w:val="center"/>
          </w:tcPr>
          <w:p w14:paraId="69B53C09"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50E971E9" w14:textId="77777777" w:rsidTr="006D2CDF">
        <w:tc>
          <w:tcPr>
            <w:tcW w:w="2835" w:type="dxa"/>
            <w:shd w:val="clear" w:color="auto" w:fill="D9E2F3"/>
            <w:vAlign w:val="center"/>
          </w:tcPr>
          <w:p w14:paraId="1CDF15C6"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14:paraId="35531F6D" w14:textId="77777777" w:rsidR="00F016A2" w:rsidRPr="00594B80" w:rsidRDefault="00F016A2" w:rsidP="00240CB2">
            <w:pPr>
              <w:spacing w:before="240"/>
              <w:rPr>
                <w:rFonts w:ascii="GHEA Grapalat" w:eastAsia="GHEA Grapalat" w:hAnsi="GHEA Grapalat" w:cs="GHEA Grapalat"/>
                <w:sz w:val="20"/>
                <w:szCs w:val="20"/>
              </w:rPr>
            </w:pPr>
          </w:p>
        </w:tc>
      </w:tr>
    </w:tbl>
    <w:p w14:paraId="26C3E544" w14:textId="77777777" w:rsidR="00F016A2" w:rsidRPr="00594B80" w:rsidRDefault="00F016A2" w:rsidP="00240CB2">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594B80">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94B80" w14:paraId="738FE88D" w14:textId="77777777" w:rsidTr="006D2CDF">
        <w:tc>
          <w:tcPr>
            <w:tcW w:w="2835" w:type="dxa"/>
            <w:shd w:val="clear" w:color="auto" w:fill="D9E2F3"/>
            <w:vAlign w:val="center"/>
          </w:tcPr>
          <w:p w14:paraId="443F3194"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lastRenderedPageBreak/>
              <w:t>Наименование</w:t>
            </w:r>
          </w:p>
        </w:tc>
        <w:tc>
          <w:tcPr>
            <w:tcW w:w="6180" w:type="dxa"/>
            <w:vAlign w:val="center"/>
          </w:tcPr>
          <w:p w14:paraId="475DC65E"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21FC4614" w14:textId="77777777" w:rsidTr="006D2CDF">
        <w:tc>
          <w:tcPr>
            <w:tcW w:w="2835" w:type="dxa"/>
            <w:shd w:val="clear" w:color="auto" w:fill="D9E2F3"/>
            <w:vAlign w:val="center"/>
          </w:tcPr>
          <w:p w14:paraId="72D95258"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Наименование латинскими буквами</w:t>
            </w:r>
            <w:r w:rsidRPr="00594B80">
              <w:rPr>
                <w:sz w:val="20"/>
                <w:szCs w:val="20"/>
              </w:rPr>
              <w:t xml:space="preserve"> </w:t>
            </w:r>
          </w:p>
        </w:tc>
        <w:tc>
          <w:tcPr>
            <w:tcW w:w="6180" w:type="dxa"/>
            <w:vAlign w:val="center"/>
          </w:tcPr>
          <w:p w14:paraId="1638F42E"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1E09434E" w14:textId="77777777" w:rsidTr="006D2CDF">
        <w:tc>
          <w:tcPr>
            <w:tcW w:w="2835" w:type="dxa"/>
            <w:shd w:val="clear" w:color="auto" w:fill="D9E2F3"/>
            <w:vAlign w:val="center"/>
          </w:tcPr>
          <w:p w14:paraId="66193E09"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716DD820"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69FEFD52" w14:textId="77777777" w:rsidTr="006D2CDF">
        <w:tc>
          <w:tcPr>
            <w:tcW w:w="2835" w:type="dxa"/>
            <w:shd w:val="clear" w:color="auto" w:fill="D9E2F3"/>
            <w:vAlign w:val="center"/>
          </w:tcPr>
          <w:p w14:paraId="6467CE97"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День, месяц, год регистрации</w:t>
            </w:r>
          </w:p>
        </w:tc>
        <w:tc>
          <w:tcPr>
            <w:tcW w:w="6180" w:type="dxa"/>
            <w:vAlign w:val="center"/>
          </w:tcPr>
          <w:p w14:paraId="7D6D6D17"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5FB010C2" w14:textId="77777777" w:rsidTr="006D2CDF">
        <w:tc>
          <w:tcPr>
            <w:tcW w:w="2835" w:type="dxa"/>
            <w:shd w:val="clear" w:color="auto" w:fill="D9E2F3"/>
            <w:vAlign w:val="center"/>
          </w:tcPr>
          <w:p w14:paraId="76491744"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Адрес регистрации</w:t>
            </w:r>
          </w:p>
        </w:tc>
        <w:tc>
          <w:tcPr>
            <w:tcW w:w="6180" w:type="dxa"/>
            <w:vAlign w:val="center"/>
          </w:tcPr>
          <w:p w14:paraId="6D0E7BCB"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11B068AA" w14:textId="77777777" w:rsidTr="006D2CDF">
        <w:trPr>
          <w:trHeight w:val="1361"/>
        </w:trPr>
        <w:tc>
          <w:tcPr>
            <w:tcW w:w="2835" w:type="dxa"/>
            <w:shd w:val="clear" w:color="auto" w:fill="D9E2F3"/>
            <w:vAlign w:val="center"/>
          </w:tcPr>
          <w:p w14:paraId="007FBF9E"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Государтво регистрации</w:t>
            </w:r>
          </w:p>
        </w:tc>
        <w:tc>
          <w:tcPr>
            <w:tcW w:w="6180" w:type="dxa"/>
            <w:vAlign w:val="center"/>
          </w:tcPr>
          <w:p w14:paraId="3FE6BB68"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0B9F9127" w14:textId="77777777" w:rsidTr="006D2CDF">
        <w:tc>
          <w:tcPr>
            <w:tcW w:w="2835" w:type="dxa"/>
            <w:shd w:val="clear" w:color="auto" w:fill="D9E2F3"/>
            <w:vAlign w:val="center"/>
          </w:tcPr>
          <w:p w14:paraId="37AC0592"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5D5E7446" w14:textId="77777777" w:rsidR="00F016A2" w:rsidRPr="00594B80" w:rsidRDefault="00F016A2" w:rsidP="00240CB2">
            <w:pPr>
              <w:spacing w:before="240"/>
              <w:rPr>
                <w:rFonts w:ascii="GHEA Grapalat" w:eastAsia="GHEA Grapalat" w:hAnsi="GHEA Grapalat" w:cs="GHEA Grapalat"/>
                <w:sz w:val="20"/>
                <w:szCs w:val="20"/>
              </w:rPr>
            </w:pPr>
          </w:p>
        </w:tc>
      </w:tr>
    </w:tbl>
    <w:p w14:paraId="039031FB" w14:textId="77777777" w:rsidR="00F016A2" w:rsidRPr="00594B80" w:rsidRDefault="00F016A2" w:rsidP="00240CB2">
      <w:pPr>
        <w:numPr>
          <w:ilvl w:val="1"/>
          <w:numId w:val="25"/>
        </w:numPr>
        <w:pBdr>
          <w:top w:val="nil"/>
          <w:left w:val="nil"/>
          <w:bottom w:val="nil"/>
          <w:right w:val="nil"/>
          <w:between w:val="nil"/>
        </w:pBdr>
        <w:spacing w:before="240"/>
        <w:ind w:left="788" w:hanging="431"/>
        <w:rPr>
          <w:rFonts w:ascii="GHEA Grapalat" w:eastAsia="GHEA Grapalat" w:hAnsi="GHEA Grapalat" w:cs="GHEA Grapalat"/>
          <w:i/>
          <w:iCs/>
          <w:sz w:val="20"/>
          <w:szCs w:val="20"/>
        </w:rPr>
      </w:pPr>
      <w:r w:rsidRPr="00594B80">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94B80" w14:paraId="5AB65CC6" w14:textId="77777777" w:rsidTr="006D2CDF">
        <w:tc>
          <w:tcPr>
            <w:tcW w:w="2836" w:type="dxa"/>
            <w:shd w:val="clear" w:color="auto" w:fill="D9E2F3"/>
            <w:vAlign w:val="center"/>
          </w:tcPr>
          <w:p w14:paraId="4DDA0F1F" w14:textId="77777777" w:rsidR="00F016A2" w:rsidRPr="00594B80" w:rsidRDefault="00F016A2" w:rsidP="00240CB2">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Размер участия (%)</w:t>
            </w:r>
          </w:p>
        </w:tc>
        <w:tc>
          <w:tcPr>
            <w:tcW w:w="6178" w:type="dxa"/>
            <w:vAlign w:val="center"/>
          </w:tcPr>
          <w:p w14:paraId="41830728"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4D4C9FC9" w14:textId="77777777" w:rsidTr="006D2CDF">
        <w:tc>
          <w:tcPr>
            <w:tcW w:w="2836" w:type="dxa"/>
            <w:shd w:val="clear" w:color="auto" w:fill="D9E2F3"/>
            <w:vAlign w:val="center"/>
          </w:tcPr>
          <w:p w14:paraId="21121091" w14:textId="77777777" w:rsidR="00F016A2" w:rsidRPr="00594B80" w:rsidRDefault="00F016A2" w:rsidP="00240CB2">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Вид участия</w:t>
            </w:r>
          </w:p>
        </w:tc>
        <w:tc>
          <w:tcPr>
            <w:tcW w:w="6178" w:type="dxa"/>
            <w:vAlign w:val="center"/>
          </w:tcPr>
          <w:p w14:paraId="4D124F16" w14:textId="77777777" w:rsidR="00F016A2" w:rsidRPr="00594B80" w:rsidRDefault="00386948" w:rsidP="00240CB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EndPr/>
              <w:sdtContent>
                <w:r w:rsidR="00F016A2" w:rsidRPr="00594B80">
                  <w:rPr>
                    <w:rFonts w:ascii="MS Gothic" w:eastAsia="MS Gothic" w:hAnsi="MS Gothic" w:cs="GHEA Grapalat" w:hint="eastAsia"/>
                    <w:sz w:val="20"/>
                    <w:szCs w:val="20"/>
                  </w:rPr>
                  <w:t>☐</w:t>
                </w:r>
              </w:sdtContent>
            </w:sdt>
            <w:r w:rsidR="00F016A2" w:rsidRPr="00594B80">
              <w:rPr>
                <w:rFonts w:ascii="GHEA Grapalat" w:eastAsia="GHEA Grapalat" w:hAnsi="GHEA Grapalat" w:cs="GHEA Grapalat"/>
                <w:sz w:val="20"/>
                <w:szCs w:val="20"/>
              </w:rPr>
              <w:tab/>
              <w:t>Прямое участие</w:t>
            </w:r>
          </w:p>
          <w:p w14:paraId="5270D29D" w14:textId="77777777" w:rsidR="00F016A2" w:rsidRPr="00594B80" w:rsidRDefault="00386948" w:rsidP="00240CB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EndPr/>
              <w:sdtContent>
                <w:r w:rsidR="00F016A2" w:rsidRPr="00594B80">
                  <w:rPr>
                    <w:rFonts w:ascii="MS Gothic" w:eastAsia="MS Gothic" w:hAnsi="MS Gothic" w:cs="GHEA Grapalat" w:hint="eastAsia"/>
                    <w:sz w:val="20"/>
                    <w:szCs w:val="20"/>
                  </w:rPr>
                  <w:t>☐</w:t>
                </w:r>
              </w:sdtContent>
            </w:sdt>
            <w:r w:rsidR="00F016A2" w:rsidRPr="00594B80">
              <w:rPr>
                <w:rFonts w:ascii="GHEA Grapalat" w:eastAsia="GHEA Grapalat" w:hAnsi="GHEA Grapalat" w:cs="GHEA Grapalat"/>
                <w:sz w:val="20"/>
                <w:szCs w:val="20"/>
              </w:rPr>
              <w:tab/>
              <w:t>Косвенное участие</w:t>
            </w:r>
          </w:p>
        </w:tc>
      </w:tr>
    </w:tbl>
    <w:p w14:paraId="0F9AB831" w14:textId="77777777" w:rsidR="00F016A2" w:rsidRPr="00594B80" w:rsidRDefault="00F016A2" w:rsidP="00240CB2">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594B80">
        <w:rPr>
          <w:rFonts w:ascii="GHEA Grapalat" w:eastAsia="GHEA Grapalat" w:hAnsi="GHEA Grapalat" w:cs="GHEA Grapalat"/>
          <w:b/>
          <w:color w:val="000000"/>
          <w:sz w:val="20"/>
          <w:szCs w:val="20"/>
        </w:rPr>
        <w:t>Участие государства, муниципалитета или международной организации</w:t>
      </w:r>
    </w:p>
    <w:p w14:paraId="3D98DEEE" w14:textId="77777777" w:rsidR="00F016A2" w:rsidRPr="00594B80" w:rsidRDefault="00F016A2" w:rsidP="00240CB2">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594B80">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94B80" w14:paraId="63F3F839" w14:textId="77777777" w:rsidTr="006D2CDF">
        <w:tc>
          <w:tcPr>
            <w:tcW w:w="2837" w:type="dxa"/>
            <w:shd w:val="clear" w:color="auto" w:fill="D9E2F3"/>
            <w:vAlign w:val="center"/>
          </w:tcPr>
          <w:p w14:paraId="2CAD33F8"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Название государства</w:t>
            </w:r>
          </w:p>
        </w:tc>
        <w:tc>
          <w:tcPr>
            <w:tcW w:w="6180" w:type="dxa"/>
            <w:vAlign w:val="center"/>
          </w:tcPr>
          <w:p w14:paraId="0BAF6CF7"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2D9A6139" w14:textId="77777777" w:rsidTr="006D2CDF">
        <w:tc>
          <w:tcPr>
            <w:tcW w:w="2837" w:type="dxa"/>
            <w:shd w:val="clear" w:color="auto" w:fill="D9E2F3"/>
            <w:vAlign w:val="center"/>
          </w:tcPr>
          <w:p w14:paraId="2186A143"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Название муниципалитета</w:t>
            </w:r>
          </w:p>
        </w:tc>
        <w:tc>
          <w:tcPr>
            <w:tcW w:w="6180" w:type="dxa"/>
            <w:vAlign w:val="center"/>
          </w:tcPr>
          <w:p w14:paraId="44E55929"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713822C4" w14:textId="77777777" w:rsidTr="006D2CDF">
        <w:tc>
          <w:tcPr>
            <w:tcW w:w="2837" w:type="dxa"/>
            <w:shd w:val="clear" w:color="auto" w:fill="D9E2F3"/>
            <w:vAlign w:val="center"/>
          </w:tcPr>
          <w:p w14:paraId="16908DB1"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Размер участия (%)</w:t>
            </w:r>
          </w:p>
        </w:tc>
        <w:tc>
          <w:tcPr>
            <w:tcW w:w="6180" w:type="dxa"/>
            <w:vAlign w:val="center"/>
          </w:tcPr>
          <w:p w14:paraId="42988BCE"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66BC1006" w14:textId="77777777" w:rsidTr="006D2CDF">
        <w:tc>
          <w:tcPr>
            <w:tcW w:w="2837" w:type="dxa"/>
            <w:shd w:val="clear" w:color="auto" w:fill="D9E2F3"/>
            <w:vAlign w:val="center"/>
          </w:tcPr>
          <w:p w14:paraId="119ABD9B"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Вид участия</w:t>
            </w:r>
          </w:p>
        </w:tc>
        <w:tc>
          <w:tcPr>
            <w:tcW w:w="6180" w:type="dxa"/>
            <w:vAlign w:val="center"/>
          </w:tcPr>
          <w:p w14:paraId="78689548" w14:textId="77777777" w:rsidR="00F016A2" w:rsidRPr="00594B80" w:rsidRDefault="00386948" w:rsidP="00240CB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EndPr/>
              <w:sdtContent>
                <w:r w:rsidR="00F016A2" w:rsidRPr="00594B80">
                  <w:rPr>
                    <w:rFonts w:ascii="Segoe UI Symbol" w:eastAsia="MS Gothic" w:hAnsi="Segoe UI Symbol" w:cs="Segoe UI Symbol"/>
                    <w:sz w:val="20"/>
                    <w:szCs w:val="20"/>
                  </w:rPr>
                  <w:t>☐</w:t>
                </w:r>
              </w:sdtContent>
            </w:sdt>
            <w:r w:rsidR="00F016A2" w:rsidRPr="00594B80">
              <w:rPr>
                <w:rFonts w:ascii="GHEA Grapalat" w:eastAsia="GHEA Grapalat" w:hAnsi="GHEA Grapalat" w:cs="GHEA Grapalat"/>
                <w:sz w:val="20"/>
                <w:szCs w:val="20"/>
              </w:rPr>
              <w:tab/>
              <w:t>Прямое участие</w:t>
            </w:r>
          </w:p>
          <w:p w14:paraId="5F33F147" w14:textId="77777777" w:rsidR="00F016A2" w:rsidRPr="00594B80" w:rsidRDefault="00386948" w:rsidP="00240CB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EndPr/>
              <w:sdtContent>
                <w:r w:rsidR="00F016A2" w:rsidRPr="00594B80">
                  <w:rPr>
                    <w:rFonts w:ascii="Segoe UI Symbol" w:eastAsia="MS Gothic" w:hAnsi="Segoe UI Symbol" w:cs="Segoe UI Symbol"/>
                    <w:sz w:val="20"/>
                    <w:szCs w:val="20"/>
                  </w:rPr>
                  <w:t>☐</w:t>
                </w:r>
              </w:sdtContent>
            </w:sdt>
            <w:r w:rsidR="00F016A2" w:rsidRPr="00594B80">
              <w:rPr>
                <w:rFonts w:ascii="GHEA Grapalat" w:eastAsia="GHEA Grapalat" w:hAnsi="GHEA Grapalat" w:cs="GHEA Grapalat"/>
                <w:sz w:val="20"/>
                <w:szCs w:val="20"/>
              </w:rPr>
              <w:tab/>
              <w:t>Косвенное участие</w:t>
            </w:r>
          </w:p>
        </w:tc>
      </w:tr>
    </w:tbl>
    <w:p w14:paraId="57BFB136" w14:textId="77777777" w:rsidR="00F016A2" w:rsidRPr="00594B80" w:rsidRDefault="00F016A2" w:rsidP="00240CB2">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594B80">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94B80" w14:paraId="5A9CBD86" w14:textId="77777777" w:rsidTr="006D2CDF">
        <w:tc>
          <w:tcPr>
            <w:tcW w:w="2837" w:type="dxa"/>
            <w:shd w:val="clear" w:color="auto" w:fill="D9E2F3"/>
            <w:vAlign w:val="center"/>
          </w:tcPr>
          <w:p w14:paraId="6FFE4832"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14:paraId="09248F5E"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2E0DAD29" w14:textId="77777777" w:rsidTr="006D2CDF">
        <w:tc>
          <w:tcPr>
            <w:tcW w:w="2837" w:type="dxa"/>
            <w:shd w:val="clear" w:color="auto" w:fill="D9E2F3"/>
            <w:vAlign w:val="center"/>
          </w:tcPr>
          <w:p w14:paraId="4A1F963F"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14:paraId="38D3BD30"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227C75BA" w14:textId="77777777" w:rsidTr="006D2CDF">
        <w:tc>
          <w:tcPr>
            <w:tcW w:w="2837" w:type="dxa"/>
            <w:shd w:val="clear" w:color="auto" w:fill="D9E2F3"/>
            <w:vAlign w:val="center"/>
          </w:tcPr>
          <w:p w14:paraId="5DB8C5C0"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Размер участия</w:t>
            </w:r>
            <w:r w:rsidRPr="00594B80" w:rsidDel="00C376E4">
              <w:rPr>
                <w:rFonts w:ascii="GHEA Grapalat" w:eastAsia="GHEA Grapalat" w:hAnsi="GHEA Grapalat" w:cs="GHEA Grapalat"/>
                <w:color w:val="000000"/>
                <w:sz w:val="20"/>
                <w:szCs w:val="20"/>
              </w:rPr>
              <w:t xml:space="preserve"> </w:t>
            </w:r>
            <w:r w:rsidRPr="00594B80">
              <w:rPr>
                <w:rFonts w:ascii="GHEA Grapalat" w:eastAsia="GHEA Grapalat" w:hAnsi="GHEA Grapalat" w:cs="GHEA Grapalat"/>
                <w:color w:val="000000"/>
                <w:sz w:val="20"/>
                <w:szCs w:val="20"/>
              </w:rPr>
              <w:t>(%)</w:t>
            </w:r>
          </w:p>
        </w:tc>
        <w:tc>
          <w:tcPr>
            <w:tcW w:w="6180" w:type="dxa"/>
            <w:vAlign w:val="center"/>
          </w:tcPr>
          <w:p w14:paraId="14873803"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0360B48A" w14:textId="77777777" w:rsidTr="006D2CDF">
        <w:tc>
          <w:tcPr>
            <w:tcW w:w="2837" w:type="dxa"/>
            <w:shd w:val="clear" w:color="auto" w:fill="D9E2F3"/>
            <w:vAlign w:val="center"/>
          </w:tcPr>
          <w:p w14:paraId="1BBD219C"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Вид участия</w:t>
            </w:r>
          </w:p>
        </w:tc>
        <w:tc>
          <w:tcPr>
            <w:tcW w:w="6180" w:type="dxa"/>
            <w:vAlign w:val="center"/>
          </w:tcPr>
          <w:p w14:paraId="41BF2AA0" w14:textId="77777777" w:rsidR="00F016A2" w:rsidRPr="00594B80" w:rsidRDefault="00386948" w:rsidP="00240CB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EndPr/>
              <w:sdtContent>
                <w:r w:rsidR="00F016A2" w:rsidRPr="00594B80">
                  <w:rPr>
                    <w:rFonts w:ascii="Segoe UI Symbol" w:eastAsia="MS Gothic" w:hAnsi="Segoe UI Symbol" w:cs="Segoe UI Symbol"/>
                    <w:sz w:val="20"/>
                    <w:szCs w:val="20"/>
                  </w:rPr>
                  <w:t>☐</w:t>
                </w:r>
              </w:sdtContent>
            </w:sdt>
            <w:r w:rsidR="00F016A2" w:rsidRPr="00594B80">
              <w:rPr>
                <w:rFonts w:ascii="GHEA Grapalat" w:eastAsia="GHEA Grapalat" w:hAnsi="GHEA Grapalat" w:cs="GHEA Grapalat"/>
                <w:sz w:val="20"/>
                <w:szCs w:val="20"/>
              </w:rPr>
              <w:tab/>
              <w:t>Прямое участие</w:t>
            </w:r>
          </w:p>
          <w:p w14:paraId="5DD30481" w14:textId="77777777" w:rsidR="00F016A2" w:rsidRPr="00594B80" w:rsidRDefault="00386948" w:rsidP="00240CB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EndPr/>
              <w:sdtContent>
                <w:r w:rsidR="00F016A2" w:rsidRPr="00594B80">
                  <w:rPr>
                    <w:rFonts w:ascii="Segoe UI Symbol" w:eastAsia="MS Gothic" w:hAnsi="Segoe UI Symbol" w:cs="Segoe UI Symbol"/>
                    <w:sz w:val="20"/>
                    <w:szCs w:val="20"/>
                  </w:rPr>
                  <w:t>☐</w:t>
                </w:r>
              </w:sdtContent>
            </w:sdt>
            <w:r w:rsidR="00F016A2" w:rsidRPr="00594B80">
              <w:rPr>
                <w:rFonts w:ascii="GHEA Grapalat" w:eastAsia="GHEA Grapalat" w:hAnsi="GHEA Grapalat" w:cs="GHEA Grapalat"/>
                <w:sz w:val="20"/>
                <w:szCs w:val="20"/>
              </w:rPr>
              <w:tab/>
              <w:t>Косвенное участие</w:t>
            </w:r>
          </w:p>
        </w:tc>
      </w:tr>
    </w:tbl>
    <w:p w14:paraId="2FFAC649" w14:textId="77777777" w:rsidR="00F016A2" w:rsidRPr="00594B80" w:rsidRDefault="00F016A2" w:rsidP="00240CB2">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594B80">
        <w:rPr>
          <w:rFonts w:ascii="GHEA Grapalat" w:eastAsia="GHEA Grapalat" w:hAnsi="GHEA Grapalat" w:cs="GHEA Grapalat"/>
          <w:b/>
          <w:color w:val="000000"/>
          <w:sz w:val="20"/>
          <w:szCs w:val="20"/>
        </w:rPr>
        <w:lastRenderedPageBreak/>
        <w:t>Данные реального бенефициара</w:t>
      </w:r>
    </w:p>
    <w:p w14:paraId="4295A22E" w14:textId="77777777" w:rsidR="00F016A2" w:rsidRPr="00594B80" w:rsidRDefault="00F016A2" w:rsidP="00240CB2">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594B80">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94B80" w14:paraId="0EB8F962" w14:textId="77777777" w:rsidTr="006D2CDF">
        <w:tc>
          <w:tcPr>
            <w:tcW w:w="2836" w:type="dxa"/>
            <w:shd w:val="clear" w:color="auto" w:fill="D9E2F3"/>
            <w:vAlign w:val="center"/>
          </w:tcPr>
          <w:p w14:paraId="017B9961"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Имя</w:t>
            </w:r>
          </w:p>
        </w:tc>
        <w:tc>
          <w:tcPr>
            <w:tcW w:w="6178" w:type="dxa"/>
            <w:vAlign w:val="center"/>
          </w:tcPr>
          <w:p w14:paraId="7DB7C978"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70664EAC" w14:textId="77777777" w:rsidTr="006D2CDF">
        <w:tc>
          <w:tcPr>
            <w:tcW w:w="2836" w:type="dxa"/>
            <w:shd w:val="clear" w:color="auto" w:fill="D9E2F3"/>
            <w:vAlign w:val="center"/>
          </w:tcPr>
          <w:p w14:paraId="6943DC1F"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Фамилия</w:t>
            </w:r>
          </w:p>
        </w:tc>
        <w:tc>
          <w:tcPr>
            <w:tcW w:w="6178" w:type="dxa"/>
            <w:vAlign w:val="center"/>
          </w:tcPr>
          <w:p w14:paraId="6B6081F4"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494D163B" w14:textId="77777777" w:rsidTr="006D2CDF">
        <w:tc>
          <w:tcPr>
            <w:tcW w:w="2836" w:type="dxa"/>
            <w:shd w:val="clear" w:color="auto" w:fill="D9E2F3"/>
            <w:vAlign w:val="center"/>
          </w:tcPr>
          <w:p w14:paraId="1FE4FF04"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Имя(латинскими буквами)</w:t>
            </w:r>
          </w:p>
        </w:tc>
        <w:tc>
          <w:tcPr>
            <w:tcW w:w="6178" w:type="dxa"/>
            <w:vAlign w:val="center"/>
          </w:tcPr>
          <w:p w14:paraId="2F1810E6"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5D9A1C5C" w14:textId="77777777" w:rsidTr="006D2CDF">
        <w:tc>
          <w:tcPr>
            <w:tcW w:w="2836" w:type="dxa"/>
            <w:shd w:val="clear" w:color="auto" w:fill="D9E2F3"/>
            <w:vAlign w:val="center"/>
          </w:tcPr>
          <w:p w14:paraId="2D5AA4A2"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Фамилия (латинскими буквами)</w:t>
            </w:r>
          </w:p>
        </w:tc>
        <w:tc>
          <w:tcPr>
            <w:tcW w:w="6178" w:type="dxa"/>
            <w:vAlign w:val="center"/>
          </w:tcPr>
          <w:p w14:paraId="096AB478"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31E2842C" w14:textId="77777777" w:rsidTr="006D2CDF">
        <w:tc>
          <w:tcPr>
            <w:tcW w:w="2836" w:type="dxa"/>
            <w:shd w:val="clear" w:color="auto" w:fill="D9E2F3"/>
            <w:vAlign w:val="center"/>
          </w:tcPr>
          <w:p w14:paraId="7C3EDB2C"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Гражданство</w:t>
            </w:r>
          </w:p>
        </w:tc>
        <w:tc>
          <w:tcPr>
            <w:tcW w:w="6178" w:type="dxa"/>
            <w:vAlign w:val="center"/>
          </w:tcPr>
          <w:p w14:paraId="126B1A74"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6110E85B" w14:textId="77777777" w:rsidTr="006D2CDF">
        <w:tc>
          <w:tcPr>
            <w:tcW w:w="2836" w:type="dxa"/>
            <w:shd w:val="clear" w:color="auto" w:fill="D9E2F3"/>
            <w:vAlign w:val="center"/>
          </w:tcPr>
          <w:p w14:paraId="59F55005"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День, месяц, год рождения</w:t>
            </w:r>
          </w:p>
        </w:tc>
        <w:tc>
          <w:tcPr>
            <w:tcW w:w="6178" w:type="dxa"/>
            <w:vAlign w:val="center"/>
          </w:tcPr>
          <w:p w14:paraId="330BA6F6" w14:textId="77777777" w:rsidR="00F016A2" w:rsidRPr="00594B80" w:rsidRDefault="00F016A2" w:rsidP="00240CB2">
            <w:pPr>
              <w:spacing w:before="240"/>
              <w:rPr>
                <w:rFonts w:ascii="GHEA Grapalat" w:eastAsia="GHEA Grapalat" w:hAnsi="GHEA Grapalat" w:cs="GHEA Grapalat"/>
                <w:sz w:val="20"/>
                <w:szCs w:val="20"/>
              </w:rPr>
            </w:pPr>
          </w:p>
        </w:tc>
      </w:tr>
    </w:tbl>
    <w:p w14:paraId="60AEE5B7" w14:textId="77777777" w:rsidR="00F016A2" w:rsidRPr="00594B80" w:rsidRDefault="00F016A2" w:rsidP="00240CB2">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594B80">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94B80" w14:paraId="798DFCE7" w14:textId="77777777" w:rsidTr="006D2CDF">
        <w:tc>
          <w:tcPr>
            <w:tcW w:w="2977" w:type="dxa"/>
            <w:shd w:val="clear" w:color="auto" w:fill="D9E2F3"/>
            <w:vAlign w:val="center"/>
          </w:tcPr>
          <w:p w14:paraId="30AF8495"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Тип документа</w:t>
            </w:r>
          </w:p>
        </w:tc>
        <w:tc>
          <w:tcPr>
            <w:tcW w:w="6096" w:type="dxa"/>
            <w:vAlign w:val="center"/>
          </w:tcPr>
          <w:p w14:paraId="587E1F92"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45E0C63B" w14:textId="77777777" w:rsidTr="006D2CDF">
        <w:tc>
          <w:tcPr>
            <w:tcW w:w="2977" w:type="dxa"/>
            <w:shd w:val="clear" w:color="auto" w:fill="D9E2F3"/>
            <w:vAlign w:val="center"/>
          </w:tcPr>
          <w:p w14:paraId="572C1417"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Номер документа</w:t>
            </w:r>
          </w:p>
        </w:tc>
        <w:tc>
          <w:tcPr>
            <w:tcW w:w="6096" w:type="dxa"/>
            <w:vAlign w:val="center"/>
          </w:tcPr>
          <w:p w14:paraId="510B9F08"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616FB894" w14:textId="77777777" w:rsidTr="006D2CDF">
        <w:tc>
          <w:tcPr>
            <w:tcW w:w="2977" w:type="dxa"/>
            <w:shd w:val="clear" w:color="auto" w:fill="D9E2F3"/>
            <w:vAlign w:val="center"/>
          </w:tcPr>
          <w:p w14:paraId="5B21947B" w14:textId="77777777" w:rsidR="00F016A2" w:rsidRPr="00594B80" w:rsidRDefault="00F016A2" w:rsidP="00240CB2">
            <w:pPr>
              <w:numPr>
                <w:ilvl w:val="2"/>
                <w:numId w:val="25"/>
              </w:numPr>
              <w:pBdr>
                <w:top w:val="nil"/>
                <w:left w:val="nil"/>
                <w:bottom w:val="nil"/>
                <w:right w:val="nil"/>
                <w:between w:val="nil"/>
              </w:pBdr>
              <w:ind w:left="317" w:hanging="283"/>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День, месяц, год предоставления</w:t>
            </w:r>
          </w:p>
        </w:tc>
        <w:tc>
          <w:tcPr>
            <w:tcW w:w="6096" w:type="dxa"/>
            <w:vAlign w:val="center"/>
          </w:tcPr>
          <w:p w14:paraId="324A24BA"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3A822E48" w14:textId="77777777" w:rsidTr="006D2CDF">
        <w:tc>
          <w:tcPr>
            <w:tcW w:w="2977" w:type="dxa"/>
            <w:shd w:val="clear" w:color="auto" w:fill="D9E2F3"/>
            <w:vAlign w:val="center"/>
          </w:tcPr>
          <w:p w14:paraId="1608EAC6" w14:textId="77777777" w:rsidR="00F016A2" w:rsidRPr="00594B80" w:rsidRDefault="00F016A2" w:rsidP="00240CB2">
            <w:pPr>
              <w:numPr>
                <w:ilvl w:val="2"/>
                <w:numId w:val="25"/>
              </w:numPr>
              <w:pBdr>
                <w:top w:val="nil"/>
                <w:left w:val="nil"/>
                <w:bottom w:val="nil"/>
                <w:right w:val="nil"/>
                <w:between w:val="nil"/>
              </w:pBdr>
              <w:ind w:left="34"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Предоставляющий орган</w:t>
            </w:r>
          </w:p>
        </w:tc>
        <w:tc>
          <w:tcPr>
            <w:tcW w:w="6096" w:type="dxa"/>
            <w:vAlign w:val="center"/>
          </w:tcPr>
          <w:p w14:paraId="6F235BB5"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1E349058" w14:textId="77777777" w:rsidTr="006D2CDF">
        <w:tc>
          <w:tcPr>
            <w:tcW w:w="2977" w:type="dxa"/>
            <w:shd w:val="clear" w:color="auto" w:fill="D9E2F3"/>
            <w:vAlign w:val="center"/>
          </w:tcPr>
          <w:p w14:paraId="2F365FFE"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НЗОУ или эквивалентный номер</w:t>
            </w:r>
          </w:p>
        </w:tc>
        <w:tc>
          <w:tcPr>
            <w:tcW w:w="6096" w:type="dxa"/>
            <w:vAlign w:val="center"/>
          </w:tcPr>
          <w:p w14:paraId="540D52F6" w14:textId="77777777" w:rsidR="00F016A2" w:rsidRPr="00594B80" w:rsidRDefault="00F016A2" w:rsidP="00240CB2">
            <w:pPr>
              <w:spacing w:before="240"/>
              <w:rPr>
                <w:rFonts w:ascii="GHEA Grapalat" w:eastAsia="GHEA Grapalat" w:hAnsi="GHEA Grapalat" w:cs="GHEA Grapalat"/>
                <w:sz w:val="20"/>
                <w:szCs w:val="20"/>
              </w:rPr>
            </w:pPr>
          </w:p>
        </w:tc>
      </w:tr>
    </w:tbl>
    <w:p w14:paraId="619245CD" w14:textId="77777777" w:rsidR="00F016A2" w:rsidRPr="00594B80" w:rsidRDefault="00F016A2" w:rsidP="00240CB2">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594B80">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94B80" w14:paraId="5D380E81" w14:textId="77777777" w:rsidTr="006D2CDF">
        <w:tc>
          <w:tcPr>
            <w:tcW w:w="2943" w:type="dxa"/>
            <w:shd w:val="clear" w:color="auto" w:fill="D9E2F3"/>
            <w:vAlign w:val="center"/>
          </w:tcPr>
          <w:p w14:paraId="438CAE67"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Государство</w:t>
            </w:r>
          </w:p>
        </w:tc>
        <w:tc>
          <w:tcPr>
            <w:tcW w:w="6072" w:type="dxa"/>
            <w:vAlign w:val="center"/>
          </w:tcPr>
          <w:p w14:paraId="070B7299"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59FC9438" w14:textId="77777777" w:rsidTr="006D2CDF">
        <w:tc>
          <w:tcPr>
            <w:tcW w:w="2943" w:type="dxa"/>
            <w:shd w:val="clear" w:color="auto" w:fill="D9E2F3"/>
            <w:vAlign w:val="center"/>
          </w:tcPr>
          <w:p w14:paraId="4A914A2C"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Муниципалитет</w:t>
            </w:r>
          </w:p>
        </w:tc>
        <w:tc>
          <w:tcPr>
            <w:tcW w:w="6072" w:type="dxa"/>
            <w:vAlign w:val="center"/>
          </w:tcPr>
          <w:p w14:paraId="42D7559F"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1FCDD3D1" w14:textId="77777777" w:rsidTr="006D2CDF">
        <w:tc>
          <w:tcPr>
            <w:tcW w:w="2943" w:type="dxa"/>
            <w:shd w:val="clear" w:color="auto" w:fill="D9E2F3"/>
            <w:vAlign w:val="center"/>
          </w:tcPr>
          <w:p w14:paraId="49CF11EB" w14:textId="77777777" w:rsidR="00F016A2" w:rsidRPr="00594B80" w:rsidRDefault="00F016A2" w:rsidP="00240CB2">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14:paraId="27EF3B97"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067060DF" w14:textId="77777777" w:rsidTr="006D2CDF">
        <w:tc>
          <w:tcPr>
            <w:tcW w:w="2943" w:type="dxa"/>
            <w:shd w:val="clear" w:color="auto" w:fill="D9E2F3"/>
            <w:vAlign w:val="center"/>
          </w:tcPr>
          <w:p w14:paraId="3643C91A" w14:textId="77777777" w:rsidR="00F016A2" w:rsidRPr="00594B80" w:rsidRDefault="00F016A2" w:rsidP="00240CB2">
            <w:pPr>
              <w:numPr>
                <w:ilvl w:val="2"/>
                <w:numId w:val="25"/>
              </w:numPr>
              <w:pBdr>
                <w:top w:val="nil"/>
                <w:left w:val="nil"/>
                <w:bottom w:val="nil"/>
                <w:right w:val="nil"/>
                <w:between w:val="nil"/>
              </w:pBdr>
              <w:ind w:left="426" w:hanging="426"/>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14:paraId="6186AB8E" w14:textId="77777777" w:rsidR="00F016A2" w:rsidRPr="00594B80" w:rsidRDefault="00F016A2" w:rsidP="00240CB2">
            <w:pPr>
              <w:spacing w:before="240"/>
              <w:rPr>
                <w:rFonts w:ascii="GHEA Grapalat" w:eastAsia="GHEA Grapalat" w:hAnsi="GHEA Grapalat" w:cs="GHEA Grapalat"/>
                <w:sz w:val="20"/>
                <w:szCs w:val="20"/>
              </w:rPr>
            </w:pPr>
          </w:p>
        </w:tc>
      </w:tr>
    </w:tbl>
    <w:p w14:paraId="20410F46" w14:textId="77777777" w:rsidR="00F016A2" w:rsidRPr="00594B80" w:rsidRDefault="00F016A2" w:rsidP="00240CB2">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594B80">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94B80" w14:paraId="3E110989" w14:textId="77777777" w:rsidTr="006D2CDF">
        <w:tc>
          <w:tcPr>
            <w:tcW w:w="2837" w:type="dxa"/>
            <w:shd w:val="clear" w:color="auto" w:fill="D9E2F3"/>
            <w:vAlign w:val="center"/>
          </w:tcPr>
          <w:p w14:paraId="7AF3B61C"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Государство</w:t>
            </w:r>
          </w:p>
        </w:tc>
        <w:tc>
          <w:tcPr>
            <w:tcW w:w="6178" w:type="dxa"/>
            <w:vAlign w:val="center"/>
          </w:tcPr>
          <w:p w14:paraId="729E4D86"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179D4F26" w14:textId="77777777" w:rsidTr="006D2CDF">
        <w:tc>
          <w:tcPr>
            <w:tcW w:w="2837" w:type="dxa"/>
            <w:shd w:val="clear" w:color="auto" w:fill="D9E2F3"/>
            <w:vAlign w:val="center"/>
          </w:tcPr>
          <w:p w14:paraId="2EA7B05A"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Муниципалитет</w:t>
            </w:r>
          </w:p>
        </w:tc>
        <w:tc>
          <w:tcPr>
            <w:tcW w:w="6178" w:type="dxa"/>
            <w:vAlign w:val="center"/>
          </w:tcPr>
          <w:p w14:paraId="72252F87"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39282728" w14:textId="77777777" w:rsidTr="006D2CDF">
        <w:tc>
          <w:tcPr>
            <w:tcW w:w="2837" w:type="dxa"/>
            <w:shd w:val="clear" w:color="auto" w:fill="D9E2F3"/>
            <w:vAlign w:val="center"/>
          </w:tcPr>
          <w:p w14:paraId="08F21716"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14:paraId="4A6C55E6"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31DD2129" w14:textId="77777777" w:rsidTr="006D2CDF">
        <w:tc>
          <w:tcPr>
            <w:tcW w:w="2837" w:type="dxa"/>
            <w:shd w:val="clear" w:color="auto" w:fill="D9E2F3"/>
            <w:vAlign w:val="center"/>
          </w:tcPr>
          <w:p w14:paraId="5472F1C3"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14:paraId="58B1A393" w14:textId="77777777" w:rsidR="00F016A2" w:rsidRPr="00594B80" w:rsidRDefault="00F016A2" w:rsidP="00240CB2">
            <w:pPr>
              <w:spacing w:before="240"/>
              <w:rPr>
                <w:rFonts w:ascii="GHEA Grapalat" w:eastAsia="GHEA Grapalat" w:hAnsi="GHEA Grapalat" w:cs="GHEA Grapalat"/>
                <w:sz w:val="20"/>
                <w:szCs w:val="20"/>
              </w:rPr>
            </w:pPr>
          </w:p>
        </w:tc>
      </w:tr>
    </w:tbl>
    <w:p w14:paraId="0B4DE4CF" w14:textId="77777777" w:rsidR="00F016A2" w:rsidRPr="00594B80" w:rsidRDefault="00F016A2" w:rsidP="00240CB2">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594B80">
        <w:rPr>
          <w:rFonts w:ascii="GHEA Grapalat" w:eastAsia="GHEA Grapalat" w:hAnsi="GHEA Grapalat" w:cs="GHEA Grapalat"/>
          <w:i/>
          <w:color w:val="000000"/>
          <w:sz w:val="20"/>
          <w:szCs w:val="20"/>
        </w:rPr>
        <w:t>Основания являться реальным бенефициаром</w:t>
      </w:r>
      <w:r w:rsidRPr="00594B80" w:rsidDel="00F76C18">
        <w:rPr>
          <w:rFonts w:ascii="GHEA Grapalat" w:eastAsia="GHEA Grapalat" w:hAnsi="GHEA Grapalat" w:cs="GHEA Grapalat"/>
          <w:i/>
          <w:color w:val="000000"/>
          <w:sz w:val="20"/>
          <w:szCs w:val="20"/>
        </w:rPr>
        <w:t xml:space="preserve"> </w:t>
      </w:r>
      <w:r w:rsidRPr="00594B80">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94B80" w14:paraId="76026CF0" w14:textId="77777777" w:rsidTr="006D2CDF">
        <w:trPr>
          <w:trHeight w:val="924"/>
        </w:trPr>
        <w:tc>
          <w:tcPr>
            <w:tcW w:w="9016" w:type="dxa"/>
            <w:gridSpan w:val="2"/>
            <w:vAlign w:val="center"/>
          </w:tcPr>
          <w:p w14:paraId="464F948B" w14:textId="77777777" w:rsidR="00F016A2" w:rsidRPr="00594B80" w:rsidRDefault="00386948" w:rsidP="00240CB2">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EndPr/>
              <w:sdtContent>
                <w:r w:rsidR="00F016A2" w:rsidRPr="00594B80">
                  <w:rPr>
                    <w:rFonts w:ascii="Segoe UI Symbol" w:eastAsia="MS Gothic" w:hAnsi="Segoe UI Symbol" w:cs="Segoe UI Symbol"/>
                    <w:sz w:val="20"/>
                    <w:szCs w:val="20"/>
                  </w:rPr>
                  <w:t>☐</w:t>
                </w:r>
              </w:sdtContent>
            </w:sdt>
            <w:r w:rsidR="00F016A2" w:rsidRPr="00594B80">
              <w:rPr>
                <w:rFonts w:ascii="GHEA Grapalat" w:eastAsia="GHEA Grapalat" w:hAnsi="GHEA Grapalat" w:cs="GHEA Grapalat"/>
                <w:sz w:val="20"/>
                <w:szCs w:val="20"/>
              </w:rPr>
              <w:tab/>
            </w:r>
            <w:r w:rsidR="00F016A2" w:rsidRPr="00594B80">
              <w:rPr>
                <w:rFonts w:ascii="GHEA Grapalat" w:eastAsia="GHEA Grapalat" w:hAnsi="GHEA Grapalat" w:cs="GHEA Grapalat"/>
                <w:sz w:val="20"/>
                <w:szCs w:val="20"/>
                <w:lang w:val="hy-AM"/>
              </w:rPr>
              <w:t>а</w:t>
            </w:r>
            <w:r w:rsidR="00F016A2" w:rsidRPr="00594B80">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94B80" w14:paraId="64FDD86C" w14:textId="77777777" w:rsidTr="006D2CDF">
        <w:trPr>
          <w:trHeight w:val="684"/>
        </w:trPr>
        <w:tc>
          <w:tcPr>
            <w:tcW w:w="4508" w:type="dxa"/>
            <w:shd w:val="clear" w:color="auto" w:fill="D9E2F3"/>
            <w:vAlign w:val="center"/>
          </w:tcPr>
          <w:p w14:paraId="561A2839"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lastRenderedPageBreak/>
              <w:t>Размер участия</w:t>
            </w:r>
            <w:r w:rsidRPr="00594B80" w:rsidDel="00C376E4">
              <w:rPr>
                <w:rFonts w:ascii="GHEA Grapalat" w:eastAsia="GHEA Grapalat" w:hAnsi="GHEA Grapalat" w:cs="GHEA Grapalat"/>
                <w:color w:val="000000"/>
                <w:sz w:val="20"/>
                <w:szCs w:val="20"/>
              </w:rPr>
              <w:t xml:space="preserve"> </w:t>
            </w:r>
            <w:r w:rsidRPr="00594B80">
              <w:rPr>
                <w:rFonts w:ascii="GHEA Grapalat" w:eastAsia="GHEA Grapalat" w:hAnsi="GHEA Grapalat" w:cs="GHEA Grapalat"/>
                <w:color w:val="000000"/>
                <w:sz w:val="20"/>
                <w:szCs w:val="20"/>
              </w:rPr>
              <w:t>(%)</w:t>
            </w:r>
          </w:p>
        </w:tc>
        <w:tc>
          <w:tcPr>
            <w:tcW w:w="4508" w:type="dxa"/>
            <w:shd w:val="clear" w:color="auto" w:fill="FFFFFF"/>
            <w:vAlign w:val="center"/>
          </w:tcPr>
          <w:p w14:paraId="4486086B"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2ECFFBD0" w14:textId="77777777" w:rsidTr="006D2CDF">
        <w:trPr>
          <w:trHeight w:val="1282"/>
        </w:trPr>
        <w:tc>
          <w:tcPr>
            <w:tcW w:w="4508" w:type="dxa"/>
            <w:shd w:val="clear" w:color="auto" w:fill="D9E2F3"/>
            <w:vAlign w:val="center"/>
          </w:tcPr>
          <w:p w14:paraId="7964821F"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Вид участия</w:t>
            </w:r>
          </w:p>
        </w:tc>
        <w:tc>
          <w:tcPr>
            <w:tcW w:w="4508" w:type="dxa"/>
            <w:vAlign w:val="center"/>
          </w:tcPr>
          <w:p w14:paraId="1FE0C5C4" w14:textId="77777777" w:rsidR="00F016A2" w:rsidRPr="00594B80" w:rsidRDefault="00386948" w:rsidP="00240CB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EndPr/>
              <w:sdtContent>
                <w:r w:rsidR="00F016A2" w:rsidRPr="00594B80">
                  <w:rPr>
                    <w:rFonts w:ascii="Segoe UI Symbol" w:eastAsia="MS Gothic" w:hAnsi="Segoe UI Symbol" w:cs="Segoe UI Symbol"/>
                    <w:sz w:val="20"/>
                    <w:szCs w:val="20"/>
                  </w:rPr>
                  <w:t>☐</w:t>
                </w:r>
              </w:sdtContent>
            </w:sdt>
            <w:r w:rsidR="00F016A2" w:rsidRPr="00594B80">
              <w:rPr>
                <w:rFonts w:ascii="GHEA Grapalat" w:eastAsia="GHEA Grapalat" w:hAnsi="GHEA Grapalat" w:cs="GHEA Grapalat"/>
                <w:sz w:val="20"/>
                <w:szCs w:val="20"/>
              </w:rPr>
              <w:tab/>
              <w:t>Прямое участие</w:t>
            </w:r>
          </w:p>
          <w:p w14:paraId="0D0FB644" w14:textId="77777777" w:rsidR="00F016A2" w:rsidRPr="00594B80" w:rsidRDefault="00386948" w:rsidP="00240CB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EndPr/>
              <w:sdtContent>
                <w:r w:rsidR="00F016A2" w:rsidRPr="00594B80">
                  <w:rPr>
                    <w:rFonts w:ascii="Segoe UI Symbol" w:eastAsia="MS Gothic" w:hAnsi="Segoe UI Symbol" w:cs="Segoe UI Symbol"/>
                    <w:sz w:val="20"/>
                    <w:szCs w:val="20"/>
                  </w:rPr>
                  <w:t>☐</w:t>
                </w:r>
              </w:sdtContent>
            </w:sdt>
            <w:r w:rsidR="00F016A2" w:rsidRPr="00594B80">
              <w:rPr>
                <w:rFonts w:ascii="GHEA Grapalat" w:eastAsia="GHEA Grapalat" w:hAnsi="GHEA Grapalat" w:cs="GHEA Grapalat"/>
                <w:sz w:val="20"/>
                <w:szCs w:val="20"/>
              </w:rPr>
              <w:tab/>
              <w:t>Косвенное участие</w:t>
            </w:r>
          </w:p>
        </w:tc>
      </w:tr>
      <w:tr w:rsidR="00F016A2" w:rsidRPr="00594B80" w14:paraId="11B3104A" w14:textId="77777777" w:rsidTr="006D2CDF">
        <w:tc>
          <w:tcPr>
            <w:tcW w:w="9016" w:type="dxa"/>
            <w:gridSpan w:val="2"/>
            <w:vAlign w:val="center"/>
          </w:tcPr>
          <w:p w14:paraId="7BFC1B5F" w14:textId="77777777" w:rsidR="00F016A2" w:rsidRPr="00594B80" w:rsidRDefault="00386948" w:rsidP="00240CB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EndPr/>
              <w:sdtContent>
                <w:r w:rsidR="00F016A2" w:rsidRPr="00594B80">
                  <w:rPr>
                    <w:rFonts w:ascii="Segoe UI Symbol" w:eastAsia="MS Gothic" w:hAnsi="Segoe UI Symbol" w:cs="Segoe UI Symbol"/>
                    <w:sz w:val="20"/>
                    <w:szCs w:val="20"/>
                  </w:rPr>
                  <w:t>☐</w:t>
                </w:r>
              </w:sdtContent>
            </w:sdt>
            <w:r w:rsidR="00F016A2" w:rsidRPr="00594B80">
              <w:rPr>
                <w:rFonts w:ascii="GHEA Grapalat" w:eastAsia="GHEA Grapalat" w:hAnsi="GHEA Grapalat" w:cs="GHEA Grapalat"/>
                <w:sz w:val="20"/>
                <w:szCs w:val="20"/>
              </w:rPr>
              <w:tab/>
            </w:r>
            <w:r w:rsidR="00F016A2" w:rsidRPr="00594B80">
              <w:rPr>
                <w:rFonts w:ascii="GHEA Grapalat" w:eastAsia="GHEA Grapalat" w:hAnsi="GHEA Grapalat" w:cs="GHEA Grapalat"/>
                <w:sz w:val="20"/>
                <w:szCs w:val="20"/>
                <w:lang w:val="hy-AM"/>
              </w:rPr>
              <w:t>б</w:t>
            </w:r>
            <w:r w:rsidR="00F016A2" w:rsidRPr="00594B80">
              <w:rPr>
                <w:rFonts w:eastAsia="Cambria Math"/>
                <w:sz w:val="20"/>
                <w:szCs w:val="20"/>
              </w:rPr>
              <w:t>․</w:t>
            </w:r>
            <w:r w:rsidR="00F016A2" w:rsidRPr="00594B80">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F016A2" w:rsidRPr="00594B80" w14:paraId="025F15E4" w14:textId="77777777" w:rsidTr="006D2CDF">
        <w:tc>
          <w:tcPr>
            <w:tcW w:w="9016" w:type="dxa"/>
            <w:gridSpan w:val="2"/>
            <w:vAlign w:val="center"/>
          </w:tcPr>
          <w:p w14:paraId="1D849544" w14:textId="77777777" w:rsidR="00F016A2" w:rsidRPr="00594B80" w:rsidRDefault="00386948" w:rsidP="00240CB2">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EndPr/>
              <w:sdtContent>
                <w:r w:rsidR="00F016A2" w:rsidRPr="00594B80">
                  <w:rPr>
                    <w:rFonts w:ascii="Segoe UI Symbol" w:eastAsia="MS Gothic" w:hAnsi="Segoe UI Symbol" w:cs="Segoe UI Symbol"/>
                    <w:sz w:val="20"/>
                    <w:szCs w:val="20"/>
                  </w:rPr>
                  <w:t>☐</w:t>
                </w:r>
              </w:sdtContent>
            </w:sdt>
            <w:r w:rsidR="00F016A2" w:rsidRPr="00594B80">
              <w:rPr>
                <w:rFonts w:ascii="GHEA Grapalat" w:eastAsia="GHEA Grapalat" w:hAnsi="GHEA Grapalat" w:cs="GHEA Grapalat"/>
                <w:sz w:val="20"/>
                <w:szCs w:val="20"/>
              </w:rPr>
              <w:tab/>
            </w:r>
            <w:r w:rsidR="00F016A2" w:rsidRPr="00594B80">
              <w:rPr>
                <w:rFonts w:ascii="GHEA Grapalat" w:eastAsia="GHEA Grapalat" w:hAnsi="GHEA Grapalat" w:cs="GHEA Grapalat"/>
                <w:sz w:val="20"/>
                <w:szCs w:val="20"/>
                <w:lang w:val="hy-AM"/>
              </w:rPr>
              <w:t>в</w:t>
            </w:r>
            <w:r w:rsidR="00F016A2" w:rsidRPr="00594B80">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94B80">
              <w:rPr>
                <w:rFonts w:ascii="GHEA Grapalat" w:eastAsia="GHEA Grapalat" w:hAnsi="GHEA Grapalat" w:cs="GHEA Grapalat"/>
                <w:sz w:val="20"/>
                <w:szCs w:val="20"/>
                <w:lang w:val="hy-AM"/>
              </w:rPr>
              <w:t>б</w:t>
            </w:r>
            <w:r w:rsidR="00F016A2" w:rsidRPr="00594B80">
              <w:rPr>
                <w:rFonts w:ascii="GHEA Grapalat" w:eastAsia="GHEA Grapalat" w:hAnsi="GHEA Grapalat" w:cs="GHEA Grapalat"/>
                <w:sz w:val="20"/>
                <w:szCs w:val="20"/>
              </w:rPr>
              <w:t>"</w:t>
            </w:r>
          </w:p>
        </w:tc>
      </w:tr>
    </w:tbl>
    <w:p w14:paraId="14D78A8C" w14:textId="77777777" w:rsidR="00F016A2" w:rsidRPr="00594B80" w:rsidRDefault="00F016A2" w:rsidP="00240CB2">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594B80">
        <w:rPr>
          <w:rFonts w:ascii="GHEA Grapalat" w:eastAsia="GHEA Grapalat" w:hAnsi="GHEA Grapalat" w:cs="GHEA Grapalat"/>
          <w:i/>
          <w:color w:val="000000"/>
          <w:sz w:val="20"/>
          <w:szCs w:val="20"/>
        </w:rPr>
        <w:t>Основания являться реальным бенефициаром</w:t>
      </w:r>
      <w:r w:rsidRPr="00594B80" w:rsidDel="00F76C18">
        <w:rPr>
          <w:rFonts w:ascii="GHEA Grapalat" w:eastAsia="GHEA Grapalat" w:hAnsi="GHEA Grapalat" w:cs="GHEA Grapalat"/>
          <w:i/>
          <w:color w:val="000000"/>
          <w:sz w:val="20"/>
          <w:szCs w:val="20"/>
        </w:rPr>
        <w:t xml:space="preserve"> </w:t>
      </w:r>
      <w:r w:rsidRPr="00594B80">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94B80" w14:paraId="6A7839B7" w14:textId="77777777" w:rsidTr="006D2CDF">
        <w:trPr>
          <w:trHeight w:val="924"/>
        </w:trPr>
        <w:tc>
          <w:tcPr>
            <w:tcW w:w="9016" w:type="dxa"/>
            <w:gridSpan w:val="2"/>
            <w:vAlign w:val="center"/>
          </w:tcPr>
          <w:p w14:paraId="2BEAD19D" w14:textId="77777777" w:rsidR="00F016A2" w:rsidRPr="00594B80" w:rsidRDefault="00386948" w:rsidP="00240CB2">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EndPr/>
              <w:sdtContent>
                <w:r w:rsidR="00F016A2" w:rsidRPr="00594B80">
                  <w:rPr>
                    <w:rFonts w:ascii="Segoe UI Symbol" w:eastAsia="MS Gothic" w:hAnsi="Segoe UI Symbol" w:cs="Segoe UI Symbol"/>
                    <w:sz w:val="20"/>
                    <w:szCs w:val="20"/>
                  </w:rPr>
                  <w:t>☐</w:t>
                </w:r>
              </w:sdtContent>
            </w:sdt>
            <w:r w:rsidR="00F016A2" w:rsidRPr="00594B80">
              <w:rPr>
                <w:rFonts w:ascii="GHEA Grapalat" w:eastAsia="GHEA Grapalat" w:hAnsi="GHEA Grapalat" w:cs="GHEA Grapalat"/>
                <w:sz w:val="20"/>
                <w:szCs w:val="20"/>
              </w:rPr>
              <w:tab/>
            </w:r>
            <w:r w:rsidR="00F016A2" w:rsidRPr="00594B80">
              <w:rPr>
                <w:rFonts w:ascii="GHEA Grapalat" w:eastAsia="GHEA Grapalat" w:hAnsi="GHEA Grapalat" w:cs="GHEA Grapalat"/>
                <w:sz w:val="20"/>
                <w:szCs w:val="20"/>
                <w:lang w:val="hy-AM"/>
              </w:rPr>
              <w:t>а</w:t>
            </w:r>
            <w:r w:rsidR="00F016A2" w:rsidRPr="00594B80">
              <w:rPr>
                <w:rFonts w:eastAsia="Cambria Math"/>
                <w:sz w:val="20"/>
                <w:szCs w:val="20"/>
              </w:rPr>
              <w:t>․</w:t>
            </w:r>
            <w:r w:rsidR="00F016A2" w:rsidRPr="00594B80">
              <w:rPr>
                <w:rFonts w:ascii="GHEA Grapalat" w:eastAsia="Cambria Math" w:hAnsi="GHEA Grapalat" w:cs="Cambria Math"/>
                <w:sz w:val="20"/>
                <w:szCs w:val="20"/>
              </w:rPr>
              <w:t xml:space="preserve"> </w:t>
            </w:r>
            <w:r w:rsidR="00F016A2" w:rsidRPr="00594B80">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94B80" w14:paraId="1FCD7A6F" w14:textId="77777777" w:rsidTr="006D2CDF">
        <w:trPr>
          <w:trHeight w:val="684"/>
        </w:trPr>
        <w:tc>
          <w:tcPr>
            <w:tcW w:w="4508" w:type="dxa"/>
            <w:shd w:val="clear" w:color="auto" w:fill="D9E2F3"/>
            <w:vAlign w:val="center"/>
          </w:tcPr>
          <w:p w14:paraId="214B1ED6"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14:paraId="59EACD29"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265DFC78" w14:textId="77777777" w:rsidTr="006D2CDF">
        <w:trPr>
          <w:trHeight w:val="1282"/>
        </w:trPr>
        <w:tc>
          <w:tcPr>
            <w:tcW w:w="4508" w:type="dxa"/>
            <w:shd w:val="clear" w:color="auto" w:fill="D9E2F3"/>
            <w:vAlign w:val="center"/>
          </w:tcPr>
          <w:p w14:paraId="28DEB451"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Вид участия</w:t>
            </w:r>
          </w:p>
        </w:tc>
        <w:tc>
          <w:tcPr>
            <w:tcW w:w="4508" w:type="dxa"/>
            <w:vAlign w:val="center"/>
          </w:tcPr>
          <w:p w14:paraId="02B83F8D" w14:textId="77777777" w:rsidR="00F016A2" w:rsidRPr="00594B80" w:rsidRDefault="00386948" w:rsidP="00240CB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EndPr/>
              <w:sdtContent>
                <w:r w:rsidR="00F016A2" w:rsidRPr="00594B80">
                  <w:rPr>
                    <w:rFonts w:ascii="Segoe UI Symbol" w:eastAsia="MS Gothic" w:hAnsi="Segoe UI Symbol" w:cs="Segoe UI Symbol"/>
                    <w:sz w:val="20"/>
                    <w:szCs w:val="20"/>
                  </w:rPr>
                  <w:t>☐</w:t>
                </w:r>
              </w:sdtContent>
            </w:sdt>
            <w:r w:rsidR="00F016A2" w:rsidRPr="00594B80">
              <w:rPr>
                <w:rFonts w:ascii="GHEA Grapalat" w:eastAsia="GHEA Grapalat" w:hAnsi="GHEA Grapalat" w:cs="GHEA Grapalat"/>
                <w:sz w:val="20"/>
                <w:szCs w:val="20"/>
              </w:rPr>
              <w:tab/>
              <w:t>Прямое участие</w:t>
            </w:r>
          </w:p>
          <w:p w14:paraId="716AB992" w14:textId="77777777" w:rsidR="00F016A2" w:rsidRPr="00594B80" w:rsidRDefault="00386948" w:rsidP="00240CB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EndPr/>
              <w:sdtContent>
                <w:r w:rsidR="00F016A2" w:rsidRPr="00594B80">
                  <w:rPr>
                    <w:rFonts w:ascii="Segoe UI Symbol" w:eastAsia="MS Gothic" w:hAnsi="Segoe UI Symbol" w:cs="Segoe UI Symbol"/>
                    <w:sz w:val="20"/>
                    <w:szCs w:val="20"/>
                  </w:rPr>
                  <w:t>☐</w:t>
                </w:r>
              </w:sdtContent>
            </w:sdt>
            <w:r w:rsidR="00F016A2" w:rsidRPr="00594B80">
              <w:rPr>
                <w:rFonts w:ascii="GHEA Grapalat" w:eastAsia="GHEA Grapalat" w:hAnsi="GHEA Grapalat" w:cs="GHEA Grapalat"/>
                <w:sz w:val="20"/>
                <w:szCs w:val="20"/>
              </w:rPr>
              <w:tab/>
              <w:t>Косвенное участие</w:t>
            </w:r>
          </w:p>
        </w:tc>
      </w:tr>
      <w:tr w:rsidR="00F016A2" w:rsidRPr="00594B80" w14:paraId="0F35F777" w14:textId="77777777" w:rsidTr="006D2CDF">
        <w:tc>
          <w:tcPr>
            <w:tcW w:w="9016" w:type="dxa"/>
            <w:gridSpan w:val="2"/>
            <w:vAlign w:val="center"/>
          </w:tcPr>
          <w:p w14:paraId="7EAB5DAF" w14:textId="77777777" w:rsidR="00F016A2" w:rsidRPr="00594B80" w:rsidRDefault="00386948" w:rsidP="00240CB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EndPr/>
              <w:sdtContent>
                <w:r w:rsidR="00F016A2" w:rsidRPr="00594B80">
                  <w:rPr>
                    <w:rFonts w:ascii="Segoe UI Symbol" w:eastAsia="MS Gothic" w:hAnsi="Segoe UI Symbol" w:cs="Segoe UI Symbol"/>
                    <w:sz w:val="20"/>
                    <w:szCs w:val="20"/>
                  </w:rPr>
                  <w:t>☐</w:t>
                </w:r>
              </w:sdtContent>
            </w:sdt>
            <w:r w:rsidR="00F016A2" w:rsidRPr="00594B80">
              <w:rPr>
                <w:rFonts w:ascii="GHEA Grapalat" w:eastAsia="GHEA Grapalat" w:hAnsi="GHEA Grapalat" w:cs="GHEA Grapalat"/>
                <w:sz w:val="20"/>
                <w:szCs w:val="20"/>
              </w:rPr>
              <w:tab/>
            </w:r>
            <w:r w:rsidR="00F016A2" w:rsidRPr="00594B80">
              <w:rPr>
                <w:rFonts w:ascii="GHEA Grapalat" w:eastAsia="GHEA Grapalat" w:hAnsi="GHEA Grapalat" w:cs="GHEA Grapalat"/>
                <w:sz w:val="20"/>
                <w:szCs w:val="20"/>
                <w:lang w:val="hy-AM"/>
              </w:rPr>
              <w:t>б</w:t>
            </w:r>
            <w:r w:rsidR="00F016A2" w:rsidRPr="00594B80">
              <w:rPr>
                <w:rFonts w:eastAsia="Cambria Math"/>
                <w:sz w:val="20"/>
                <w:szCs w:val="20"/>
              </w:rPr>
              <w:t>․</w:t>
            </w:r>
            <w:r w:rsidR="00F016A2" w:rsidRPr="00594B80">
              <w:rPr>
                <w:rFonts w:ascii="GHEA Grapalat" w:eastAsia="Cambria Math" w:hAnsi="GHEA Grapalat" w:cs="Cambria Math"/>
                <w:sz w:val="20"/>
                <w:szCs w:val="20"/>
              </w:rPr>
              <w:t xml:space="preserve"> </w:t>
            </w:r>
            <w:r w:rsidR="00F016A2" w:rsidRPr="00594B80">
              <w:rPr>
                <w:rFonts w:ascii="GHEA Grapalat" w:eastAsia="GHEA Grapalat" w:hAnsi="GHEA Grapalat" w:cs="GHEA Grapalat"/>
                <w:sz w:val="20"/>
                <w:szCs w:val="20"/>
              </w:rPr>
              <w:t xml:space="preserve">имеет право назначать или </w:t>
            </w:r>
            <w:r w:rsidR="00F016A2" w:rsidRPr="00594B80">
              <w:rPr>
                <w:rFonts w:ascii="GHEA Grapalat" w:eastAsia="GHEA Grapalat" w:hAnsi="GHEA Grapalat" w:cs="GHEA Grapalat"/>
                <w:sz w:val="20"/>
                <w:szCs w:val="20"/>
                <w:lang w:eastAsia="hy-AM"/>
              </w:rPr>
              <w:t>освобождать</w:t>
            </w:r>
            <w:r w:rsidR="00F016A2" w:rsidRPr="00594B80">
              <w:rPr>
                <w:rFonts w:ascii="GHEA Grapalat" w:eastAsia="GHEA Grapalat" w:hAnsi="GHEA Grapalat" w:cs="GHEA Grapalat"/>
                <w:sz w:val="20"/>
                <w:szCs w:val="20"/>
              </w:rPr>
              <w:t xml:space="preserve"> большинство членов органов управления юридического лица</w:t>
            </w:r>
          </w:p>
        </w:tc>
      </w:tr>
      <w:tr w:rsidR="00F016A2" w:rsidRPr="00594B80" w14:paraId="113A30A2" w14:textId="77777777" w:rsidTr="006D2CDF">
        <w:tc>
          <w:tcPr>
            <w:tcW w:w="9016" w:type="dxa"/>
            <w:gridSpan w:val="2"/>
            <w:vAlign w:val="center"/>
          </w:tcPr>
          <w:p w14:paraId="2463517F" w14:textId="77777777" w:rsidR="00F016A2" w:rsidRPr="00594B80" w:rsidRDefault="00386948" w:rsidP="00240CB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EndPr/>
              <w:sdtContent>
                <w:r w:rsidR="00F016A2" w:rsidRPr="00594B80">
                  <w:rPr>
                    <w:rFonts w:ascii="Segoe UI Symbol" w:eastAsia="MS Gothic" w:hAnsi="Segoe UI Symbol" w:cs="Segoe UI Symbol"/>
                    <w:sz w:val="20"/>
                    <w:szCs w:val="20"/>
                  </w:rPr>
                  <w:t>☐</w:t>
                </w:r>
              </w:sdtContent>
            </w:sdt>
            <w:r w:rsidR="00F016A2" w:rsidRPr="00594B80">
              <w:rPr>
                <w:rFonts w:ascii="GHEA Grapalat" w:eastAsia="GHEA Grapalat" w:hAnsi="GHEA Grapalat" w:cs="GHEA Grapalat"/>
                <w:sz w:val="20"/>
                <w:szCs w:val="20"/>
              </w:rPr>
              <w:tab/>
            </w:r>
            <w:r w:rsidR="00F016A2" w:rsidRPr="00594B80">
              <w:rPr>
                <w:rFonts w:ascii="GHEA Grapalat" w:eastAsia="GHEA Grapalat" w:hAnsi="GHEA Grapalat" w:cs="GHEA Grapalat"/>
                <w:sz w:val="20"/>
                <w:szCs w:val="20"/>
                <w:lang w:val="hy-AM"/>
              </w:rPr>
              <w:t>в</w:t>
            </w:r>
            <w:r w:rsidR="00F016A2" w:rsidRPr="00594B80">
              <w:rPr>
                <w:rFonts w:eastAsia="Cambria Math"/>
                <w:sz w:val="20"/>
                <w:szCs w:val="20"/>
              </w:rPr>
              <w:t>․</w:t>
            </w:r>
            <w:r w:rsidR="00F016A2" w:rsidRPr="00594B80">
              <w:rPr>
                <w:rFonts w:ascii="GHEA Grapalat" w:eastAsia="Cambria Math" w:hAnsi="GHEA Grapalat" w:cs="Cambria Math"/>
                <w:sz w:val="20"/>
                <w:szCs w:val="20"/>
              </w:rPr>
              <w:t xml:space="preserve"> </w:t>
            </w:r>
            <w:r w:rsidR="00F016A2" w:rsidRPr="00594B80">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94B80" w14:paraId="420B9B72" w14:textId="77777777" w:rsidTr="006D2CDF">
        <w:tc>
          <w:tcPr>
            <w:tcW w:w="9016" w:type="dxa"/>
            <w:gridSpan w:val="2"/>
            <w:vAlign w:val="center"/>
          </w:tcPr>
          <w:p w14:paraId="006872E0" w14:textId="77777777" w:rsidR="00F016A2" w:rsidRPr="00594B80" w:rsidRDefault="00386948" w:rsidP="00240CB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EndPr/>
              <w:sdtContent>
                <w:r w:rsidR="00F016A2" w:rsidRPr="00594B80">
                  <w:rPr>
                    <w:rFonts w:ascii="Segoe UI Symbol" w:eastAsia="MS Gothic" w:hAnsi="Segoe UI Symbol" w:cs="Segoe UI Symbol"/>
                    <w:sz w:val="20"/>
                    <w:szCs w:val="20"/>
                  </w:rPr>
                  <w:t>☐</w:t>
                </w:r>
              </w:sdtContent>
            </w:sdt>
            <w:r w:rsidR="00F016A2" w:rsidRPr="00594B80">
              <w:rPr>
                <w:rFonts w:ascii="GHEA Grapalat" w:eastAsia="GHEA Grapalat" w:hAnsi="GHEA Grapalat" w:cs="GHEA Grapalat"/>
                <w:sz w:val="20"/>
                <w:szCs w:val="20"/>
              </w:rPr>
              <w:tab/>
            </w:r>
            <w:r w:rsidR="00F016A2" w:rsidRPr="00594B80">
              <w:rPr>
                <w:rFonts w:ascii="GHEA Grapalat" w:eastAsia="GHEA Grapalat" w:hAnsi="GHEA Grapalat" w:cs="GHEA Grapalat"/>
                <w:sz w:val="20"/>
                <w:szCs w:val="20"/>
                <w:lang w:val="hy-AM"/>
              </w:rPr>
              <w:t>г</w:t>
            </w:r>
            <w:r w:rsidR="00F016A2" w:rsidRPr="00594B80">
              <w:rPr>
                <w:rFonts w:eastAsia="Cambria Math"/>
                <w:sz w:val="20"/>
                <w:szCs w:val="20"/>
              </w:rPr>
              <w:t>․</w:t>
            </w:r>
            <w:r w:rsidR="00F016A2" w:rsidRPr="00594B80">
              <w:rPr>
                <w:rFonts w:ascii="GHEA Grapalat" w:eastAsia="Cambria Math" w:hAnsi="GHEA Grapalat" w:cs="Cambria Math"/>
                <w:sz w:val="20"/>
                <w:szCs w:val="20"/>
              </w:rPr>
              <w:t xml:space="preserve"> </w:t>
            </w:r>
            <w:r w:rsidR="00F016A2" w:rsidRPr="00594B80">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F016A2" w:rsidRPr="00594B80" w14:paraId="7680B4BD" w14:textId="77777777" w:rsidTr="006D2CDF">
        <w:tc>
          <w:tcPr>
            <w:tcW w:w="9016" w:type="dxa"/>
            <w:gridSpan w:val="2"/>
            <w:vAlign w:val="center"/>
          </w:tcPr>
          <w:p w14:paraId="5257345D" w14:textId="77777777" w:rsidR="00F016A2" w:rsidRPr="00594B80" w:rsidRDefault="00386948" w:rsidP="00240CB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EndPr/>
              <w:sdtContent>
                <w:r w:rsidR="00F016A2" w:rsidRPr="00594B80">
                  <w:rPr>
                    <w:rFonts w:ascii="Segoe UI Symbol" w:eastAsia="MS Gothic" w:hAnsi="Segoe UI Symbol" w:cs="Segoe UI Symbol"/>
                    <w:sz w:val="20"/>
                    <w:szCs w:val="20"/>
                  </w:rPr>
                  <w:t>☐</w:t>
                </w:r>
              </w:sdtContent>
            </w:sdt>
            <w:r w:rsidR="00F016A2" w:rsidRPr="00594B80">
              <w:rPr>
                <w:rFonts w:ascii="GHEA Grapalat" w:eastAsia="GHEA Grapalat" w:hAnsi="GHEA Grapalat" w:cs="GHEA Grapalat"/>
                <w:sz w:val="20"/>
                <w:szCs w:val="20"/>
              </w:rPr>
              <w:tab/>
            </w:r>
            <w:r w:rsidR="00F016A2" w:rsidRPr="00594B80">
              <w:rPr>
                <w:rFonts w:ascii="GHEA Grapalat" w:eastAsia="GHEA Grapalat" w:hAnsi="GHEA Grapalat" w:cs="GHEA Grapalat"/>
                <w:sz w:val="20"/>
                <w:szCs w:val="20"/>
                <w:lang w:val="hy-AM"/>
              </w:rPr>
              <w:t>д</w:t>
            </w:r>
            <w:r w:rsidR="00F016A2" w:rsidRPr="00594B80">
              <w:rPr>
                <w:rFonts w:eastAsia="Cambria Math"/>
                <w:sz w:val="20"/>
                <w:szCs w:val="20"/>
              </w:rPr>
              <w:t>․</w:t>
            </w:r>
            <w:r w:rsidR="00F016A2" w:rsidRPr="00594B80">
              <w:rPr>
                <w:rFonts w:ascii="GHEA Grapalat" w:eastAsia="Cambria Math" w:hAnsi="GHEA Grapalat" w:cs="Cambria Math"/>
                <w:sz w:val="20"/>
                <w:szCs w:val="20"/>
              </w:rPr>
              <w:t xml:space="preserve"> </w:t>
            </w:r>
            <w:r w:rsidR="00F016A2" w:rsidRPr="00594B80">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42A2B883" w14:textId="77777777" w:rsidR="00F016A2" w:rsidRPr="00594B80" w:rsidRDefault="00F016A2" w:rsidP="00240CB2">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594B80">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94B80" w14:paraId="0D33C446" w14:textId="77777777" w:rsidTr="006D2CDF">
        <w:tc>
          <w:tcPr>
            <w:tcW w:w="2837" w:type="dxa"/>
            <w:shd w:val="clear" w:color="auto" w:fill="D9E2F3"/>
            <w:vAlign w:val="center"/>
          </w:tcPr>
          <w:p w14:paraId="778D4B2F" w14:textId="77777777" w:rsidR="00F016A2" w:rsidRPr="00594B80" w:rsidRDefault="00F016A2" w:rsidP="00240CB2">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14:paraId="028A42DD"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7A4D882D" w14:textId="77777777" w:rsidTr="006D2CDF">
        <w:tc>
          <w:tcPr>
            <w:tcW w:w="2837" w:type="dxa"/>
            <w:shd w:val="clear" w:color="auto" w:fill="D9E2F3"/>
            <w:vAlign w:val="center"/>
          </w:tcPr>
          <w:p w14:paraId="15FD5673" w14:textId="77777777" w:rsidR="00F016A2" w:rsidRPr="00594B80" w:rsidRDefault="00F016A2" w:rsidP="00240CB2">
            <w:pPr>
              <w:numPr>
                <w:ilvl w:val="2"/>
                <w:numId w:val="25"/>
              </w:numPr>
              <w:pBdr>
                <w:top w:val="nil"/>
                <w:left w:val="nil"/>
                <w:bottom w:val="nil"/>
                <w:right w:val="nil"/>
                <w:between w:val="nil"/>
              </w:pBdr>
              <w:ind w:left="142" w:hanging="142"/>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14:paraId="32EA39E8" w14:textId="77777777" w:rsidR="00F016A2" w:rsidRPr="00594B80" w:rsidRDefault="00386948" w:rsidP="00240CB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EndPr/>
              <w:sdtContent>
                <w:r w:rsidR="00F016A2" w:rsidRPr="00594B80">
                  <w:rPr>
                    <w:rFonts w:ascii="Segoe UI Symbol" w:eastAsia="MS Gothic" w:hAnsi="Segoe UI Symbol" w:cs="Segoe UI Symbol"/>
                    <w:sz w:val="20"/>
                    <w:szCs w:val="20"/>
                  </w:rPr>
                  <w:t>☐</w:t>
                </w:r>
              </w:sdtContent>
            </w:sdt>
            <w:r w:rsidR="00F016A2" w:rsidRPr="00594B80">
              <w:rPr>
                <w:rFonts w:ascii="GHEA Grapalat" w:eastAsia="GHEA Grapalat" w:hAnsi="GHEA Grapalat" w:cs="GHEA Grapalat"/>
                <w:sz w:val="20"/>
                <w:szCs w:val="20"/>
              </w:rPr>
              <w:tab/>
              <w:t>Отдельно</w:t>
            </w:r>
          </w:p>
          <w:p w14:paraId="5EBC5674" w14:textId="77777777" w:rsidR="00F016A2" w:rsidRPr="00594B80" w:rsidRDefault="00386948" w:rsidP="00240CB2">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EndPr/>
              <w:sdtContent>
                <w:r w:rsidR="00F016A2" w:rsidRPr="00594B80">
                  <w:rPr>
                    <w:rFonts w:ascii="Segoe UI Symbol" w:eastAsia="MS Gothic" w:hAnsi="Segoe UI Symbol" w:cs="Segoe UI Symbol"/>
                    <w:sz w:val="20"/>
                    <w:szCs w:val="20"/>
                  </w:rPr>
                  <w:t>☐</w:t>
                </w:r>
              </w:sdtContent>
            </w:sdt>
            <w:r w:rsidR="00F016A2" w:rsidRPr="00594B80">
              <w:rPr>
                <w:rFonts w:ascii="GHEA Grapalat" w:eastAsia="GHEA Grapalat" w:hAnsi="GHEA Grapalat" w:cs="GHEA Grapalat"/>
                <w:sz w:val="20"/>
                <w:szCs w:val="20"/>
              </w:rPr>
              <w:tab/>
              <w:t>Совместно с аффилированными лицами</w:t>
            </w:r>
          </w:p>
        </w:tc>
      </w:tr>
      <w:tr w:rsidR="00F016A2" w:rsidRPr="00594B80" w14:paraId="70CB49EC" w14:textId="77777777" w:rsidTr="006D2CDF">
        <w:tc>
          <w:tcPr>
            <w:tcW w:w="2837" w:type="dxa"/>
            <w:shd w:val="clear" w:color="auto" w:fill="D9E2F3"/>
            <w:vAlign w:val="center"/>
          </w:tcPr>
          <w:p w14:paraId="0B6E1B64" w14:textId="77777777" w:rsidR="00F016A2" w:rsidRPr="00594B80" w:rsidRDefault="00F016A2" w:rsidP="00240CB2">
            <w:pPr>
              <w:numPr>
                <w:ilvl w:val="2"/>
                <w:numId w:val="25"/>
              </w:numPr>
              <w:pBdr>
                <w:top w:val="nil"/>
                <w:left w:val="nil"/>
                <w:bottom w:val="nil"/>
                <w:right w:val="nil"/>
                <w:between w:val="nil"/>
              </w:pBdr>
              <w:ind w:left="142" w:hanging="142"/>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w:t>
            </w:r>
            <w:r w:rsidRPr="00594B80">
              <w:rPr>
                <w:rFonts w:ascii="GHEA Grapalat" w:eastAsia="GHEA Grapalat" w:hAnsi="GHEA Grapalat" w:cs="GHEA Grapalat"/>
                <w:color w:val="000000"/>
                <w:sz w:val="20"/>
                <w:szCs w:val="20"/>
              </w:rPr>
              <w:lastRenderedPageBreak/>
              <w:t xml:space="preserve">лицо или член его семьи </w:t>
            </w:r>
          </w:p>
        </w:tc>
        <w:tc>
          <w:tcPr>
            <w:tcW w:w="6180" w:type="dxa"/>
            <w:vAlign w:val="center"/>
          </w:tcPr>
          <w:p w14:paraId="1A1D7451" w14:textId="77777777" w:rsidR="00F016A2" w:rsidRPr="00594B80" w:rsidRDefault="00386948" w:rsidP="00240CB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EndPr/>
              <w:sdtContent>
                <w:r w:rsidR="00F016A2" w:rsidRPr="00594B80">
                  <w:rPr>
                    <w:rFonts w:ascii="Segoe UI Symbol" w:eastAsia="MS Gothic" w:hAnsi="Segoe UI Symbol" w:cs="Segoe UI Symbol"/>
                    <w:sz w:val="20"/>
                    <w:szCs w:val="20"/>
                  </w:rPr>
                  <w:t>☐</w:t>
                </w:r>
              </w:sdtContent>
            </w:sdt>
            <w:r w:rsidR="00F016A2" w:rsidRPr="00594B80">
              <w:rPr>
                <w:rFonts w:ascii="GHEA Grapalat" w:eastAsia="GHEA Grapalat" w:hAnsi="GHEA Grapalat" w:cs="GHEA Grapalat"/>
                <w:sz w:val="20"/>
                <w:szCs w:val="20"/>
              </w:rPr>
              <w:tab/>
              <w:t>Да</w:t>
            </w:r>
          </w:p>
          <w:p w14:paraId="7704089C" w14:textId="77777777" w:rsidR="00F016A2" w:rsidRPr="00594B80" w:rsidRDefault="00386948" w:rsidP="00240CB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EndPr/>
              <w:sdtContent>
                <w:r w:rsidR="00F016A2" w:rsidRPr="00594B80">
                  <w:rPr>
                    <w:rFonts w:ascii="Segoe UI Symbol" w:eastAsia="MS Gothic" w:hAnsi="Segoe UI Symbol" w:cs="Segoe UI Symbol"/>
                    <w:sz w:val="20"/>
                    <w:szCs w:val="20"/>
                  </w:rPr>
                  <w:t>☐</w:t>
                </w:r>
              </w:sdtContent>
            </w:sdt>
            <w:r w:rsidR="00F016A2" w:rsidRPr="00594B80">
              <w:rPr>
                <w:rFonts w:ascii="GHEA Grapalat" w:eastAsia="GHEA Grapalat" w:hAnsi="GHEA Grapalat" w:cs="GHEA Grapalat"/>
                <w:sz w:val="20"/>
                <w:szCs w:val="20"/>
              </w:rPr>
              <w:tab/>
              <w:t>Нет</w:t>
            </w:r>
          </w:p>
        </w:tc>
      </w:tr>
    </w:tbl>
    <w:p w14:paraId="41DFC950" w14:textId="77777777" w:rsidR="00F016A2" w:rsidRPr="00594B80" w:rsidRDefault="00F016A2" w:rsidP="00240CB2">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594B80">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94B80" w14:paraId="5AFB6ED5" w14:textId="77777777" w:rsidTr="006D2CDF">
        <w:tc>
          <w:tcPr>
            <w:tcW w:w="2837" w:type="dxa"/>
            <w:shd w:val="clear" w:color="auto" w:fill="D9E2F3"/>
            <w:vAlign w:val="center"/>
          </w:tcPr>
          <w:p w14:paraId="413ACF2A"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Адрес  электронной почты</w:t>
            </w:r>
          </w:p>
        </w:tc>
        <w:tc>
          <w:tcPr>
            <w:tcW w:w="6180" w:type="dxa"/>
            <w:vAlign w:val="center"/>
          </w:tcPr>
          <w:p w14:paraId="082A5494"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0470BFD8" w14:textId="77777777" w:rsidTr="006D2CDF">
        <w:tc>
          <w:tcPr>
            <w:tcW w:w="2837" w:type="dxa"/>
            <w:shd w:val="clear" w:color="auto" w:fill="D9E2F3"/>
            <w:vAlign w:val="center"/>
          </w:tcPr>
          <w:p w14:paraId="7AD7BCA3"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Номер телефона</w:t>
            </w:r>
          </w:p>
        </w:tc>
        <w:tc>
          <w:tcPr>
            <w:tcW w:w="6180" w:type="dxa"/>
            <w:vAlign w:val="center"/>
          </w:tcPr>
          <w:p w14:paraId="416CC28F" w14:textId="77777777" w:rsidR="00F016A2" w:rsidRPr="00594B80" w:rsidRDefault="00F016A2" w:rsidP="00240CB2">
            <w:pPr>
              <w:spacing w:before="240"/>
              <w:rPr>
                <w:rFonts w:ascii="GHEA Grapalat" w:eastAsia="GHEA Grapalat" w:hAnsi="GHEA Grapalat" w:cs="GHEA Grapalat"/>
                <w:sz w:val="20"/>
                <w:szCs w:val="20"/>
              </w:rPr>
            </w:pPr>
          </w:p>
        </w:tc>
      </w:tr>
    </w:tbl>
    <w:p w14:paraId="747C776A" w14:textId="77777777" w:rsidR="00F016A2" w:rsidRPr="00594B80" w:rsidRDefault="00F016A2" w:rsidP="00240CB2">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594B80">
        <w:rPr>
          <w:rFonts w:ascii="GHEA Grapalat" w:eastAsia="GHEA Grapalat" w:hAnsi="GHEA Grapalat" w:cs="GHEA Grapalat"/>
          <w:b/>
          <w:color w:val="000000"/>
          <w:sz w:val="20"/>
          <w:szCs w:val="20"/>
        </w:rPr>
        <w:t>Промежуточные юридические лица</w:t>
      </w:r>
    </w:p>
    <w:p w14:paraId="65FE1551" w14:textId="77777777" w:rsidR="00F016A2" w:rsidRPr="00594B80" w:rsidRDefault="00F016A2" w:rsidP="00240CB2">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594B80">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94B80" w14:paraId="5D3F5356" w14:textId="77777777" w:rsidTr="006D2CDF">
        <w:tc>
          <w:tcPr>
            <w:tcW w:w="2835" w:type="dxa"/>
            <w:shd w:val="clear" w:color="auto" w:fill="D9E2F3"/>
            <w:vAlign w:val="center"/>
          </w:tcPr>
          <w:p w14:paraId="5F84AF59"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Наименование</w:t>
            </w:r>
          </w:p>
        </w:tc>
        <w:tc>
          <w:tcPr>
            <w:tcW w:w="6180" w:type="dxa"/>
            <w:vAlign w:val="center"/>
          </w:tcPr>
          <w:p w14:paraId="0047CAE5"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02CFE7CD" w14:textId="77777777" w:rsidTr="006D2CDF">
        <w:tc>
          <w:tcPr>
            <w:tcW w:w="2835" w:type="dxa"/>
            <w:shd w:val="clear" w:color="auto" w:fill="D9E2F3"/>
            <w:vAlign w:val="center"/>
          </w:tcPr>
          <w:p w14:paraId="616CE129"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2906BEBB"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52FDF505" w14:textId="77777777" w:rsidTr="006D2CDF">
        <w:tc>
          <w:tcPr>
            <w:tcW w:w="2835" w:type="dxa"/>
            <w:shd w:val="clear" w:color="auto" w:fill="D9E2F3"/>
            <w:vAlign w:val="center"/>
          </w:tcPr>
          <w:p w14:paraId="7CFC4B1B"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75DA4E62"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65F6853E" w14:textId="77777777" w:rsidTr="006D2CDF">
        <w:tc>
          <w:tcPr>
            <w:tcW w:w="2835" w:type="dxa"/>
            <w:shd w:val="clear" w:color="auto" w:fill="D9E2F3"/>
            <w:vAlign w:val="center"/>
          </w:tcPr>
          <w:p w14:paraId="73AD9E8D"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День, месяц, год регистрации</w:t>
            </w:r>
          </w:p>
        </w:tc>
        <w:tc>
          <w:tcPr>
            <w:tcW w:w="6180" w:type="dxa"/>
            <w:vAlign w:val="center"/>
          </w:tcPr>
          <w:p w14:paraId="66A869FA"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7435BA13" w14:textId="77777777" w:rsidTr="006D2CDF">
        <w:tc>
          <w:tcPr>
            <w:tcW w:w="2835" w:type="dxa"/>
            <w:shd w:val="clear" w:color="auto" w:fill="D9E2F3"/>
            <w:vAlign w:val="center"/>
          </w:tcPr>
          <w:p w14:paraId="3D628B2B"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Адрес регистрации</w:t>
            </w:r>
          </w:p>
        </w:tc>
        <w:tc>
          <w:tcPr>
            <w:tcW w:w="6180" w:type="dxa"/>
            <w:vAlign w:val="center"/>
          </w:tcPr>
          <w:p w14:paraId="0881BCD4"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2E29D5C0" w14:textId="77777777" w:rsidTr="006D2CDF">
        <w:tc>
          <w:tcPr>
            <w:tcW w:w="2835" w:type="dxa"/>
            <w:shd w:val="clear" w:color="auto" w:fill="D9E2F3"/>
            <w:vAlign w:val="center"/>
          </w:tcPr>
          <w:p w14:paraId="4C30596C"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Государство регистрации</w:t>
            </w:r>
          </w:p>
        </w:tc>
        <w:tc>
          <w:tcPr>
            <w:tcW w:w="6180" w:type="dxa"/>
            <w:vAlign w:val="center"/>
          </w:tcPr>
          <w:p w14:paraId="75E35B13"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4118EE3B" w14:textId="77777777" w:rsidTr="006D2CDF">
        <w:tc>
          <w:tcPr>
            <w:tcW w:w="2835" w:type="dxa"/>
            <w:shd w:val="clear" w:color="auto" w:fill="D9E2F3"/>
            <w:vAlign w:val="center"/>
          </w:tcPr>
          <w:p w14:paraId="15F9E551"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2EDF219A" w14:textId="77777777" w:rsidR="00F016A2" w:rsidRPr="00594B80" w:rsidRDefault="00F016A2" w:rsidP="00240CB2">
            <w:pPr>
              <w:spacing w:before="240"/>
              <w:rPr>
                <w:rFonts w:ascii="GHEA Grapalat" w:eastAsia="GHEA Grapalat" w:hAnsi="GHEA Grapalat" w:cs="GHEA Grapalat"/>
                <w:sz w:val="20"/>
                <w:szCs w:val="20"/>
              </w:rPr>
            </w:pPr>
          </w:p>
        </w:tc>
      </w:tr>
    </w:tbl>
    <w:p w14:paraId="74782CBD" w14:textId="77777777" w:rsidR="00F016A2" w:rsidRPr="00594B80" w:rsidRDefault="00F016A2" w:rsidP="00240CB2">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594B80">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94B80" w14:paraId="12AC6EA5" w14:textId="77777777" w:rsidTr="006D2CDF">
        <w:trPr>
          <w:trHeight w:val="853"/>
        </w:trPr>
        <w:tc>
          <w:tcPr>
            <w:tcW w:w="2835" w:type="dxa"/>
            <w:vMerge w:val="restart"/>
            <w:shd w:val="clear" w:color="auto" w:fill="D9E2F3"/>
            <w:vAlign w:val="center"/>
          </w:tcPr>
          <w:p w14:paraId="415950A9" w14:textId="77777777" w:rsidR="00F016A2" w:rsidRPr="00594B80" w:rsidRDefault="00F016A2" w:rsidP="00240CB2">
            <w:pPr>
              <w:numPr>
                <w:ilvl w:val="2"/>
                <w:numId w:val="25"/>
              </w:numPr>
              <w:pBdr>
                <w:top w:val="nil"/>
                <w:left w:val="nil"/>
                <w:bottom w:val="nil"/>
                <w:right w:val="nil"/>
                <w:between w:val="nil"/>
              </w:pBdr>
              <w:ind w:left="142" w:hanging="142"/>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A7842EE"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7A6160B9" w14:textId="77777777" w:rsidTr="006D2CDF">
        <w:trPr>
          <w:trHeight w:val="850"/>
        </w:trPr>
        <w:tc>
          <w:tcPr>
            <w:tcW w:w="2835" w:type="dxa"/>
            <w:vMerge/>
            <w:shd w:val="clear" w:color="auto" w:fill="D9E2F3"/>
            <w:vAlign w:val="center"/>
          </w:tcPr>
          <w:p w14:paraId="7C1D5CAC"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D791D30"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235FCD3A" w14:textId="77777777" w:rsidTr="006D2CDF">
        <w:trPr>
          <w:trHeight w:val="850"/>
        </w:trPr>
        <w:tc>
          <w:tcPr>
            <w:tcW w:w="2835" w:type="dxa"/>
            <w:vMerge/>
            <w:shd w:val="clear" w:color="auto" w:fill="D9E2F3"/>
            <w:vAlign w:val="center"/>
          </w:tcPr>
          <w:p w14:paraId="04C89272"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DA6CEFF"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4A3477A6" w14:textId="77777777" w:rsidTr="006D2CDF">
        <w:trPr>
          <w:trHeight w:val="850"/>
        </w:trPr>
        <w:tc>
          <w:tcPr>
            <w:tcW w:w="2835" w:type="dxa"/>
            <w:vMerge/>
            <w:shd w:val="clear" w:color="auto" w:fill="D9E2F3"/>
            <w:vAlign w:val="center"/>
          </w:tcPr>
          <w:p w14:paraId="2D50F394"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59D2F83"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7A84B61B" w14:textId="77777777" w:rsidTr="006D2CDF">
        <w:trPr>
          <w:trHeight w:val="850"/>
        </w:trPr>
        <w:tc>
          <w:tcPr>
            <w:tcW w:w="2835" w:type="dxa"/>
            <w:vMerge/>
            <w:shd w:val="clear" w:color="auto" w:fill="D9E2F3"/>
            <w:vAlign w:val="center"/>
          </w:tcPr>
          <w:p w14:paraId="59DF0AF2"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5CB3D87A" w14:textId="77777777" w:rsidR="00F016A2" w:rsidRPr="00594B80" w:rsidRDefault="00F016A2" w:rsidP="00240CB2">
            <w:pPr>
              <w:spacing w:before="240"/>
              <w:rPr>
                <w:rFonts w:ascii="GHEA Grapalat" w:eastAsia="GHEA Grapalat" w:hAnsi="GHEA Grapalat" w:cs="GHEA Grapalat"/>
                <w:sz w:val="20"/>
                <w:szCs w:val="20"/>
              </w:rPr>
            </w:pPr>
          </w:p>
        </w:tc>
      </w:tr>
    </w:tbl>
    <w:p w14:paraId="504B1854" w14:textId="77777777" w:rsidR="00F016A2" w:rsidRPr="00594B80" w:rsidRDefault="00F016A2" w:rsidP="00240CB2">
      <w:pPr>
        <w:numPr>
          <w:ilvl w:val="1"/>
          <w:numId w:val="25"/>
        </w:numPr>
        <w:pBdr>
          <w:top w:val="nil"/>
          <w:left w:val="nil"/>
          <w:bottom w:val="nil"/>
          <w:right w:val="nil"/>
          <w:between w:val="nil"/>
        </w:pBdr>
        <w:spacing w:before="240"/>
        <w:rPr>
          <w:rFonts w:ascii="GHEA Grapalat" w:eastAsia="GHEA Grapalat" w:hAnsi="GHEA Grapalat" w:cs="GHEA Grapalat"/>
          <w:i/>
          <w:sz w:val="20"/>
          <w:szCs w:val="20"/>
        </w:rPr>
      </w:pPr>
      <w:r w:rsidRPr="00594B80">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94B80" w14:paraId="48DCDFD9" w14:textId="77777777" w:rsidTr="006D2CDF">
        <w:tc>
          <w:tcPr>
            <w:tcW w:w="2835" w:type="dxa"/>
            <w:shd w:val="clear" w:color="auto" w:fill="D9E2F3"/>
            <w:vAlign w:val="center"/>
          </w:tcPr>
          <w:p w14:paraId="6BF1255B"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Наименование фондовой биржи</w:t>
            </w:r>
          </w:p>
        </w:tc>
        <w:tc>
          <w:tcPr>
            <w:tcW w:w="6180" w:type="dxa"/>
            <w:vAlign w:val="center"/>
          </w:tcPr>
          <w:p w14:paraId="1D3301E8" w14:textId="77777777" w:rsidR="00F016A2" w:rsidRPr="00594B80" w:rsidRDefault="00F016A2" w:rsidP="00240CB2">
            <w:pPr>
              <w:spacing w:before="240"/>
              <w:rPr>
                <w:rFonts w:ascii="GHEA Grapalat" w:eastAsia="GHEA Grapalat" w:hAnsi="GHEA Grapalat" w:cs="GHEA Grapalat"/>
                <w:sz w:val="20"/>
                <w:szCs w:val="20"/>
              </w:rPr>
            </w:pPr>
          </w:p>
        </w:tc>
      </w:tr>
      <w:tr w:rsidR="00F016A2" w:rsidRPr="00594B80" w14:paraId="24B95167" w14:textId="77777777" w:rsidTr="006D2CDF">
        <w:tc>
          <w:tcPr>
            <w:tcW w:w="2835" w:type="dxa"/>
            <w:shd w:val="clear" w:color="auto" w:fill="D9E2F3"/>
            <w:vAlign w:val="center"/>
          </w:tcPr>
          <w:p w14:paraId="5C845502" w14:textId="77777777" w:rsidR="00F016A2" w:rsidRPr="00594B80" w:rsidRDefault="00F016A2" w:rsidP="00240CB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94B80">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14:paraId="5BBE0B03" w14:textId="77777777" w:rsidR="00F016A2" w:rsidRPr="00594B80" w:rsidRDefault="00F016A2" w:rsidP="00240CB2">
            <w:pPr>
              <w:spacing w:before="240"/>
              <w:rPr>
                <w:rFonts w:ascii="GHEA Grapalat" w:eastAsia="GHEA Grapalat" w:hAnsi="GHEA Grapalat" w:cs="GHEA Grapalat"/>
                <w:sz w:val="20"/>
                <w:szCs w:val="20"/>
              </w:rPr>
            </w:pPr>
          </w:p>
        </w:tc>
      </w:tr>
    </w:tbl>
    <w:p w14:paraId="747491B0" w14:textId="77777777" w:rsidR="00F016A2" w:rsidRPr="00594B80" w:rsidRDefault="00F016A2" w:rsidP="00240CB2">
      <w:pPr>
        <w:pBdr>
          <w:top w:val="nil"/>
          <w:left w:val="nil"/>
          <w:bottom w:val="nil"/>
          <w:right w:val="nil"/>
          <w:between w:val="nil"/>
        </w:pBdr>
        <w:spacing w:before="240"/>
        <w:rPr>
          <w:rFonts w:ascii="GHEA Grapalat" w:eastAsia="GHEA Grapalat" w:hAnsi="GHEA Grapalat" w:cs="GHEA Grapalat"/>
          <w:i/>
          <w:sz w:val="20"/>
          <w:szCs w:val="20"/>
        </w:rPr>
      </w:pPr>
      <w:r w:rsidRPr="00594B80">
        <w:rPr>
          <w:rFonts w:ascii="GHEA Grapalat" w:eastAsia="GHEA Grapalat" w:hAnsi="GHEA Grapalat" w:cs="GHEA Grapalat"/>
          <w:i/>
          <w:sz w:val="20"/>
          <w:szCs w:val="20"/>
        </w:rPr>
        <w:br w:type="page"/>
      </w:r>
    </w:p>
    <w:p w14:paraId="370612C3" w14:textId="77777777" w:rsidR="00F016A2" w:rsidRPr="00594B80" w:rsidRDefault="00F016A2" w:rsidP="00240CB2">
      <w:pPr>
        <w:pStyle w:val="ListParagraph"/>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594B80">
        <w:rPr>
          <w:rFonts w:ascii="GHEA Grapalat" w:eastAsia="GHEA Grapalat" w:hAnsi="GHEA Grapalat" w:cs="GHEA Grapalat"/>
          <w:b/>
          <w:color w:val="000000"/>
          <w:sz w:val="20"/>
          <w:szCs w:val="2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594B80" w14:paraId="51CB37AE" w14:textId="77777777" w:rsidTr="006D2CDF">
        <w:tc>
          <w:tcPr>
            <w:tcW w:w="9016" w:type="dxa"/>
            <w:shd w:val="clear" w:color="auto" w:fill="DBE5F1" w:themeFill="accent1" w:themeFillTint="33"/>
          </w:tcPr>
          <w:p w14:paraId="7F0A8632" w14:textId="77777777" w:rsidR="00F016A2" w:rsidRPr="00594B80" w:rsidRDefault="00F016A2" w:rsidP="00240CB2">
            <w:pPr>
              <w:spacing w:before="240"/>
              <w:rPr>
                <w:rFonts w:ascii="GHEA Grapalat" w:eastAsia="GHEA Grapalat" w:hAnsi="GHEA Grapalat" w:cs="GHEA Grapalat"/>
                <w:i/>
                <w:color w:val="000000"/>
                <w:sz w:val="20"/>
                <w:szCs w:val="20"/>
              </w:rPr>
            </w:pPr>
            <w:r w:rsidRPr="00594B80">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94B80" w14:paraId="09CBFDEA" w14:textId="77777777" w:rsidTr="00594B80">
        <w:trPr>
          <w:trHeight w:val="2195"/>
        </w:trPr>
        <w:tc>
          <w:tcPr>
            <w:tcW w:w="9016" w:type="dxa"/>
          </w:tcPr>
          <w:p w14:paraId="7C23F070" w14:textId="77777777" w:rsidR="00F016A2" w:rsidRPr="00594B80" w:rsidRDefault="00F016A2" w:rsidP="00240CB2">
            <w:pPr>
              <w:rPr>
                <w:rFonts w:ascii="GHEA Grapalat" w:eastAsia="GHEA Grapalat" w:hAnsi="GHEA Grapalat" w:cs="GHEA Grapalat"/>
                <w:b/>
                <w:color w:val="000000"/>
                <w:sz w:val="20"/>
                <w:szCs w:val="20"/>
              </w:rPr>
            </w:pPr>
          </w:p>
        </w:tc>
      </w:tr>
    </w:tbl>
    <w:p w14:paraId="71D8ABFB" w14:textId="77777777" w:rsidR="00F016A2" w:rsidRPr="00594B80" w:rsidRDefault="00F016A2" w:rsidP="00240CB2">
      <w:pPr>
        <w:pBdr>
          <w:top w:val="nil"/>
          <w:left w:val="nil"/>
          <w:bottom w:val="nil"/>
          <w:right w:val="nil"/>
          <w:between w:val="nil"/>
        </w:pBdr>
        <w:rPr>
          <w:rFonts w:ascii="GHEA Grapalat" w:eastAsia="GHEA Grapalat" w:hAnsi="GHEA Grapalat" w:cs="GHEA Grapalat"/>
          <w:b/>
          <w:color w:val="000000"/>
          <w:sz w:val="20"/>
          <w:szCs w:val="20"/>
        </w:rPr>
      </w:pPr>
    </w:p>
    <w:p w14:paraId="204AC24F" w14:textId="77777777" w:rsidR="00F016A2" w:rsidRPr="00594B80" w:rsidRDefault="00F016A2" w:rsidP="00240CB2">
      <w:pPr>
        <w:rPr>
          <w:rFonts w:ascii="GHEA Grapalat" w:hAnsi="GHEA Grapalat"/>
          <w:b/>
          <w:sz w:val="20"/>
          <w:szCs w:val="20"/>
        </w:rPr>
      </w:pPr>
    </w:p>
    <w:p w14:paraId="6F0D0991" w14:textId="77777777" w:rsidR="00F016A2" w:rsidRPr="00594B80" w:rsidRDefault="00F016A2" w:rsidP="00240CB2">
      <w:pPr>
        <w:contextualSpacing/>
        <w:jc w:val="center"/>
        <w:rPr>
          <w:rFonts w:ascii="GHEA Grapalat" w:hAnsi="GHEA Grapalat"/>
          <w:b/>
          <w:sz w:val="20"/>
          <w:szCs w:val="20"/>
          <w:lang w:val="hy-AM"/>
        </w:rPr>
      </w:pPr>
      <w:r w:rsidRPr="00594B80">
        <w:rPr>
          <w:rFonts w:ascii="GHEA Grapalat" w:hAnsi="GHEA Grapalat"/>
          <w:b/>
          <w:sz w:val="20"/>
          <w:szCs w:val="20"/>
        </w:rPr>
        <w:t>Порядок заполнения декларации</w:t>
      </w:r>
    </w:p>
    <w:p w14:paraId="6234FAB5" w14:textId="77777777" w:rsidR="00F016A2" w:rsidRPr="00594B80" w:rsidRDefault="00F016A2" w:rsidP="00240CB2">
      <w:pPr>
        <w:pStyle w:val="ListParagraph"/>
        <w:numPr>
          <w:ilvl w:val="0"/>
          <w:numId w:val="26"/>
        </w:numPr>
        <w:ind w:left="0"/>
        <w:contextualSpacing/>
        <w:jc w:val="both"/>
        <w:rPr>
          <w:rFonts w:ascii="GHEA Grapalat" w:hAnsi="GHEA Grapalat"/>
          <w:sz w:val="20"/>
          <w:szCs w:val="20"/>
        </w:rPr>
      </w:pPr>
      <w:r w:rsidRPr="00594B80">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582D57C" w14:textId="77777777" w:rsidR="00F016A2" w:rsidRPr="00594B80" w:rsidRDefault="00F016A2" w:rsidP="00240CB2">
      <w:pPr>
        <w:pStyle w:val="ListParagraph"/>
        <w:numPr>
          <w:ilvl w:val="0"/>
          <w:numId w:val="27"/>
        </w:numPr>
        <w:ind w:left="0" w:firstLine="142"/>
        <w:contextualSpacing/>
        <w:jc w:val="both"/>
        <w:rPr>
          <w:rFonts w:ascii="GHEA Grapalat" w:hAnsi="GHEA Grapalat"/>
          <w:sz w:val="20"/>
          <w:szCs w:val="20"/>
        </w:rPr>
      </w:pPr>
      <w:r w:rsidRPr="00594B80">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744C6D2" w14:textId="77777777" w:rsidR="00F016A2" w:rsidRPr="00594B80" w:rsidRDefault="00F016A2" w:rsidP="00240CB2">
      <w:pPr>
        <w:pStyle w:val="ListParagraph"/>
        <w:numPr>
          <w:ilvl w:val="0"/>
          <w:numId w:val="27"/>
        </w:numPr>
        <w:contextualSpacing/>
        <w:jc w:val="both"/>
        <w:rPr>
          <w:rFonts w:ascii="GHEA Grapalat" w:hAnsi="GHEA Grapalat"/>
          <w:sz w:val="20"/>
          <w:szCs w:val="20"/>
        </w:rPr>
      </w:pPr>
      <w:r w:rsidRPr="00594B80">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148C38CA" w14:textId="77777777" w:rsidR="00F016A2" w:rsidRPr="00594B80" w:rsidRDefault="00F016A2" w:rsidP="00240CB2">
      <w:pPr>
        <w:pStyle w:val="ListParagraph"/>
        <w:numPr>
          <w:ilvl w:val="0"/>
          <w:numId w:val="27"/>
        </w:numPr>
        <w:ind w:left="0" w:firstLine="0"/>
        <w:contextualSpacing/>
        <w:jc w:val="both"/>
        <w:rPr>
          <w:rFonts w:ascii="GHEA Grapalat" w:hAnsi="GHEA Grapalat"/>
          <w:sz w:val="20"/>
          <w:szCs w:val="20"/>
        </w:rPr>
      </w:pPr>
      <w:r w:rsidRPr="00594B80">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26B5055" w14:textId="77777777" w:rsidR="00F016A2" w:rsidRPr="00594B80" w:rsidRDefault="00F016A2" w:rsidP="00240CB2">
      <w:pPr>
        <w:pStyle w:val="ListParagraph"/>
        <w:numPr>
          <w:ilvl w:val="0"/>
          <w:numId w:val="26"/>
        </w:numPr>
        <w:ind w:left="142" w:hanging="284"/>
        <w:contextualSpacing/>
        <w:jc w:val="both"/>
        <w:rPr>
          <w:rFonts w:ascii="GHEA Grapalat" w:hAnsi="GHEA Grapalat"/>
          <w:sz w:val="20"/>
          <w:szCs w:val="20"/>
        </w:rPr>
      </w:pPr>
      <w:r w:rsidRPr="00594B80">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594B80">
        <w:rPr>
          <w:sz w:val="20"/>
          <w:szCs w:val="20"/>
        </w:rPr>
        <w:t xml:space="preserve"> </w:t>
      </w:r>
      <w:r w:rsidRPr="00594B80">
        <w:rPr>
          <w:rFonts w:ascii="GHEA Grapalat" w:hAnsi="GHEA Grapalat"/>
          <w:sz w:val="20"/>
          <w:szCs w:val="20"/>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9F5BA80" w14:textId="77777777" w:rsidR="00F016A2" w:rsidRPr="00594B80" w:rsidRDefault="00F016A2" w:rsidP="00240CB2">
      <w:pPr>
        <w:pStyle w:val="ListParagraph"/>
        <w:numPr>
          <w:ilvl w:val="0"/>
          <w:numId w:val="28"/>
        </w:numPr>
        <w:contextualSpacing/>
        <w:jc w:val="both"/>
        <w:rPr>
          <w:rFonts w:ascii="GHEA Grapalat" w:hAnsi="GHEA Grapalat"/>
          <w:sz w:val="20"/>
          <w:szCs w:val="20"/>
        </w:rPr>
      </w:pPr>
      <w:r w:rsidRPr="00594B80">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300905F" w14:textId="77777777" w:rsidR="00F016A2" w:rsidRPr="00594B80" w:rsidRDefault="00F016A2" w:rsidP="00240CB2">
      <w:pPr>
        <w:pStyle w:val="ListParagraph"/>
        <w:numPr>
          <w:ilvl w:val="0"/>
          <w:numId w:val="28"/>
        </w:numPr>
        <w:contextualSpacing/>
        <w:jc w:val="both"/>
        <w:rPr>
          <w:rFonts w:ascii="GHEA Grapalat" w:hAnsi="GHEA Grapalat"/>
          <w:sz w:val="20"/>
          <w:szCs w:val="20"/>
        </w:rPr>
      </w:pPr>
      <w:r w:rsidRPr="00594B80">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7AF7E79" w14:textId="77777777" w:rsidR="00F016A2" w:rsidRPr="00594B80" w:rsidRDefault="00F016A2" w:rsidP="00240CB2">
      <w:pPr>
        <w:pStyle w:val="ListParagraph"/>
        <w:numPr>
          <w:ilvl w:val="0"/>
          <w:numId w:val="28"/>
        </w:numPr>
        <w:contextualSpacing/>
        <w:jc w:val="both"/>
        <w:rPr>
          <w:rFonts w:ascii="GHEA Grapalat" w:hAnsi="GHEA Grapalat"/>
          <w:sz w:val="20"/>
          <w:szCs w:val="20"/>
        </w:rPr>
      </w:pPr>
      <w:r w:rsidRPr="00594B80">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293F2CD" w14:textId="77777777" w:rsidR="00F016A2" w:rsidRPr="00594B80" w:rsidRDefault="00F016A2" w:rsidP="00240CB2">
      <w:pPr>
        <w:pStyle w:val="ListParagraph"/>
        <w:numPr>
          <w:ilvl w:val="0"/>
          <w:numId w:val="26"/>
        </w:numPr>
        <w:ind w:left="0"/>
        <w:contextualSpacing/>
        <w:jc w:val="both"/>
        <w:rPr>
          <w:rFonts w:ascii="GHEA Grapalat" w:hAnsi="GHEA Grapalat"/>
          <w:sz w:val="20"/>
          <w:szCs w:val="20"/>
        </w:rPr>
      </w:pPr>
      <w:r w:rsidRPr="00594B80">
        <w:rPr>
          <w:rFonts w:ascii="GHEA Grapalat" w:hAnsi="GHEA Grapalat"/>
          <w:sz w:val="20"/>
          <w:szCs w:val="20"/>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94B80">
        <w:rPr>
          <w:rFonts w:ascii="MS Mincho" w:eastAsia="MS Mincho" w:hAnsi="MS Mincho" w:cs="MS Mincho" w:hint="eastAsia"/>
          <w:sz w:val="20"/>
          <w:szCs w:val="20"/>
        </w:rPr>
        <w:t>․</w:t>
      </w:r>
    </w:p>
    <w:p w14:paraId="20D66C47" w14:textId="77777777" w:rsidR="00F016A2" w:rsidRPr="00594B80" w:rsidRDefault="00F016A2" w:rsidP="00240CB2">
      <w:pPr>
        <w:pStyle w:val="ListParagraph"/>
        <w:numPr>
          <w:ilvl w:val="0"/>
          <w:numId w:val="29"/>
        </w:numPr>
        <w:ind w:left="0" w:hanging="426"/>
        <w:contextualSpacing/>
        <w:jc w:val="both"/>
        <w:rPr>
          <w:rFonts w:ascii="GHEA Grapalat" w:hAnsi="GHEA Grapalat"/>
          <w:sz w:val="20"/>
          <w:szCs w:val="20"/>
        </w:rPr>
      </w:pPr>
      <w:r w:rsidRPr="00594B80">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D04B669" w14:textId="77777777" w:rsidR="00F016A2" w:rsidRPr="00594B80" w:rsidRDefault="00F016A2" w:rsidP="00240CB2">
      <w:pPr>
        <w:ind w:left="-360"/>
        <w:contextualSpacing/>
        <w:jc w:val="both"/>
        <w:rPr>
          <w:rFonts w:ascii="GHEA Grapalat" w:hAnsi="GHEA Grapalat"/>
          <w:sz w:val="20"/>
          <w:szCs w:val="20"/>
        </w:rPr>
      </w:pPr>
      <w:r w:rsidRPr="00594B80">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8D6B316" w14:textId="77777777" w:rsidR="00F016A2" w:rsidRPr="00594B80" w:rsidRDefault="00F016A2" w:rsidP="00240CB2">
      <w:pPr>
        <w:pStyle w:val="ListParagraph"/>
        <w:numPr>
          <w:ilvl w:val="0"/>
          <w:numId w:val="26"/>
        </w:numPr>
        <w:ind w:left="0"/>
        <w:contextualSpacing/>
        <w:jc w:val="both"/>
        <w:rPr>
          <w:rFonts w:ascii="GHEA Grapalat" w:hAnsi="GHEA Grapalat"/>
          <w:sz w:val="20"/>
          <w:szCs w:val="20"/>
        </w:rPr>
      </w:pPr>
      <w:r w:rsidRPr="00594B80">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94B80">
        <w:rPr>
          <w:rFonts w:ascii="MS Mincho" w:eastAsia="MS Mincho" w:hAnsi="MS Mincho" w:cs="MS Mincho" w:hint="eastAsia"/>
          <w:sz w:val="20"/>
          <w:szCs w:val="20"/>
        </w:rPr>
        <w:t>․</w:t>
      </w:r>
    </w:p>
    <w:p w14:paraId="7FA11DC4" w14:textId="77777777" w:rsidR="00F016A2" w:rsidRPr="00594B80" w:rsidRDefault="00F016A2" w:rsidP="00240CB2">
      <w:pPr>
        <w:pStyle w:val="ListParagraph"/>
        <w:numPr>
          <w:ilvl w:val="0"/>
          <w:numId w:val="30"/>
        </w:numPr>
        <w:ind w:left="0"/>
        <w:contextualSpacing/>
        <w:jc w:val="both"/>
        <w:rPr>
          <w:rFonts w:ascii="GHEA Grapalat" w:hAnsi="GHEA Grapalat"/>
          <w:sz w:val="20"/>
          <w:szCs w:val="20"/>
        </w:rPr>
      </w:pPr>
      <w:r w:rsidRPr="00594B80">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2FFF30B" w14:textId="77777777" w:rsidR="00F016A2" w:rsidRPr="00594B80" w:rsidRDefault="00F016A2" w:rsidP="00240CB2">
      <w:pPr>
        <w:ind w:left="-375"/>
        <w:contextualSpacing/>
        <w:jc w:val="both"/>
        <w:rPr>
          <w:rFonts w:ascii="GHEA Grapalat" w:hAnsi="GHEA Grapalat"/>
          <w:sz w:val="20"/>
          <w:szCs w:val="20"/>
          <w:highlight w:val="yellow"/>
        </w:rPr>
      </w:pPr>
      <w:r w:rsidRPr="00594B80">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101BDD2B" w14:textId="77777777" w:rsidR="00F016A2" w:rsidRPr="00594B80" w:rsidRDefault="00F016A2" w:rsidP="00240CB2">
      <w:pPr>
        <w:ind w:left="-375"/>
        <w:contextualSpacing/>
        <w:jc w:val="both"/>
        <w:rPr>
          <w:rFonts w:ascii="GHEA Grapalat" w:hAnsi="GHEA Grapalat"/>
          <w:sz w:val="20"/>
          <w:szCs w:val="20"/>
          <w:highlight w:val="yellow"/>
        </w:rPr>
      </w:pPr>
      <w:r w:rsidRPr="00594B80">
        <w:rPr>
          <w:rFonts w:ascii="GHEA Grapalat" w:hAnsi="GHEA Grapalat"/>
          <w:sz w:val="20"/>
          <w:szCs w:val="20"/>
        </w:rPr>
        <w:t>3) в подразделе "Адрес учета лица" заполняется адрес места учета реального бенефициара;</w:t>
      </w:r>
    </w:p>
    <w:p w14:paraId="18006AE1" w14:textId="77777777" w:rsidR="00F016A2" w:rsidRPr="00594B80" w:rsidRDefault="00F016A2" w:rsidP="00240CB2">
      <w:pPr>
        <w:ind w:left="-375"/>
        <w:contextualSpacing/>
        <w:jc w:val="both"/>
        <w:rPr>
          <w:rFonts w:ascii="GHEA Grapalat" w:hAnsi="GHEA Grapalat"/>
          <w:sz w:val="20"/>
          <w:szCs w:val="20"/>
          <w:highlight w:val="yellow"/>
        </w:rPr>
      </w:pPr>
      <w:r w:rsidRPr="00594B80">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310EC50" w14:textId="77777777" w:rsidR="00F016A2" w:rsidRPr="00594B80" w:rsidRDefault="00F016A2" w:rsidP="00240CB2">
      <w:pPr>
        <w:ind w:left="-375"/>
        <w:contextualSpacing/>
        <w:jc w:val="both"/>
        <w:rPr>
          <w:rFonts w:ascii="GHEA Grapalat" w:hAnsi="GHEA Grapalat"/>
          <w:sz w:val="20"/>
          <w:szCs w:val="20"/>
        </w:rPr>
      </w:pPr>
      <w:r w:rsidRPr="00594B80">
        <w:rPr>
          <w:rFonts w:ascii="GHEA Grapalat" w:hAnsi="GHEA Grapalat"/>
          <w:sz w:val="20"/>
          <w:szCs w:val="20"/>
        </w:rPr>
        <w:t xml:space="preserve">5) подраздел "Основания </w:t>
      </w:r>
      <w:r w:rsidRPr="00594B80">
        <w:rPr>
          <w:rFonts w:ascii="GHEA Grapalat" w:eastAsiaTheme="minorHAnsi" w:hAnsi="GHEA Grapalat" w:cstheme="minorBidi"/>
          <w:sz w:val="20"/>
          <w:szCs w:val="20"/>
        </w:rPr>
        <w:t>являться</w:t>
      </w:r>
      <w:r w:rsidRPr="00594B80">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B46AA35" w14:textId="77777777" w:rsidR="00F016A2" w:rsidRPr="00594B80" w:rsidRDefault="00F016A2" w:rsidP="00240CB2">
      <w:pPr>
        <w:contextualSpacing/>
        <w:jc w:val="both"/>
        <w:rPr>
          <w:rFonts w:ascii="GHEA Grapalat" w:eastAsia="GHEA Grapalat" w:hAnsi="GHEA Grapalat" w:cs="GHEA Grapalat"/>
          <w:sz w:val="20"/>
          <w:szCs w:val="20"/>
        </w:rPr>
      </w:pPr>
      <w:r w:rsidRPr="00594B80">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94B80">
        <w:rPr>
          <w:rFonts w:ascii="GHEA Grapalat" w:hAnsi="GHEA Grapalat"/>
          <w:sz w:val="20"/>
          <w:szCs w:val="20"/>
          <w:lang w:val="hy-AM"/>
        </w:rPr>
        <w:t>Օ</w:t>
      </w:r>
      <w:r w:rsidRPr="00594B80">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94B80">
        <w:rPr>
          <w:rFonts w:ascii="GHEA Grapalat" w:hAnsi="GHEA Grapalat"/>
          <w:sz w:val="20"/>
          <w:szCs w:val="20"/>
          <w:lang w:val="hy-AM"/>
        </w:rPr>
        <w:t>Օ</w:t>
      </w:r>
      <w:r w:rsidRPr="00594B80">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w:t>
      </w:r>
      <w:r w:rsidRPr="00594B80">
        <w:rPr>
          <w:rFonts w:ascii="GHEA Grapalat" w:hAnsi="GHEA Grapalat"/>
          <w:sz w:val="20"/>
          <w:szCs w:val="20"/>
        </w:rPr>
        <w:lastRenderedPageBreak/>
        <w:t xml:space="preserve">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94B80">
        <w:rPr>
          <w:rFonts w:ascii="GHEA Grapalat" w:hAnsi="GHEA Grapalat"/>
          <w:sz w:val="20"/>
          <w:szCs w:val="20"/>
          <w:lang w:val="hy-AM"/>
        </w:rPr>
        <w:t>Օ</w:t>
      </w:r>
      <w:r w:rsidRPr="00594B80">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94B80">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0FC7160" w14:textId="77777777" w:rsidR="00F016A2" w:rsidRPr="00594B80" w:rsidRDefault="00F016A2" w:rsidP="00240CB2">
      <w:pPr>
        <w:contextualSpacing/>
        <w:jc w:val="both"/>
        <w:rPr>
          <w:rFonts w:ascii="GHEA Grapalat" w:hAnsi="GHEA Grapalat"/>
          <w:sz w:val="20"/>
          <w:szCs w:val="20"/>
          <w:lang w:val="hy-AM"/>
        </w:rPr>
      </w:pPr>
      <w:r w:rsidRPr="00594B80">
        <w:rPr>
          <w:rFonts w:ascii="GHEA Grapalat" w:hAnsi="GHEA Grapalat"/>
          <w:sz w:val="20"/>
          <w:szCs w:val="20"/>
        </w:rPr>
        <w:t xml:space="preserve">б. в пункте </w:t>
      </w:r>
      <w:r w:rsidRPr="00594B80">
        <w:rPr>
          <w:rFonts w:ascii="GHEA Grapalat" w:eastAsia="GHEA Grapalat" w:hAnsi="GHEA Grapalat" w:cs="GHEA Grapalat"/>
          <w:sz w:val="20"/>
          <w:szCs w:val="20"/>
        </w:rPr>
        <w:t>"</w:t>
      </w:r>
      <w:r w:rsidRPr="00594B80">
        <w:rPr>
          <w:rFonts w:ascii="GHEA Grapalat" w:hAnsi="GHEA Grapalat"/>
          <w:sz w:val="20"/>
          <w:szCs w:val="20"/>
        </w:rPr>
        <w:t>б</w:t>
      </w:r>
      <w:r w:rsidRPr="00594B80">
        <w:rPr>
          <w:rFonts w:ascii="GHEA Grapalat" w:eastAsia="GHEA Grapalat" w:hAnsi="GHEA Grapalat" w:cs="GHEA Grapalat"/>
          <w:sz w:val="20"/>
          <w:szCs w:val="20"/>
        </w:rPr>
        <w:t>"</w:t>
      </w:r>
      <w:r w:rsidRPr="00594B80">
        <w:rPr>
          <w:rFonts w:ascii="GHEA Grapalat" w:hAnsi="GHEA Grapalat"/>
          <w:sz w:val="20"/>
          <w:szCs w:val="20"/>
        </w:rPr>
        <w:t xml:space="preserve"> этого подраздела делается отметка, если лицо по смыслу пункта </w:t>
      </w:r>
      <w:r w:rsidRPr="00594B80">
        <w:rPr>
          <w:rFonts w:ascii="GHEA Grapalat" w:eastAsia="GHEA Grapalat" w:hAnsi="GHEA Grapalat" w:cs="GHEA Grapalat"/>
          <w:sz w:val="20"/>
          <w:szCs w:val="20"/>
        </w:rPr>
        <w:t>"</w:t>
      </w:r>
      <w:r w:rsidRPr="00594B80">
        <w:rPr>
          <w:rFonts w:ascii="GHEA Grapalat" w:hAnsi="GHEA Grapalat"/>
          <w:sz w:val="20"/>
          <w:szCs w:val="20"/>
        </w:rPr>
        <w:t>а</w:t>
      </w:r>
      <w:r w:rsidRPr="00594B80">
        <w:rPr>
          <w:rFonts w:ascii="GHEA Grapalat" w:eastAsia="GHEA Grapalat" w:hAnsi="GHEA Grapalat" w:cs="GHEA Grapalat"/>
          <w:sz w:val="20"/>
          <w:szCs w:val="20"/>
        </w:rPr>
        <w:t>"</w:t>
      </w:r>
      <w:r w:rsidRPr="00594B80">
        <w:rPr>
          <w:rFonts w:ascii="GHEA Grapalat" w:hAnsi="GHEA Grapalat"/>
          <w:sz w:val="20"/>
          <w:szCs w:val="20"/>
        </w:rPr>
        <w:t xml:space="preserve"> не является реальным бенефициаром Организации, но контролирует </w:t>
      </w:r>
      <w:r w:rsidRPr="00594B80">
        <w:rPr>
          <w:rFonts w:ascii="GHEA Grapalat" w:hAnsi="GHEA Grapalat"/>
          <w:sz w:val="20"/>
          <w:szCs w:val="20"/>
          <w:lang w:val="hy-AM"/>
        </w:rPr>
        <w:t>Օ</w:t>
      </w:r>
      <w:r w:rsidRPr="00594B80">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6F96133D" w14:textId="77777777" w:rsidR="00F016A2" w:rsidRPr="00594B80" w:rsidRDefault="00F016A2" w:rsidP="00240CB2">
      <w:pPr>
        <w:contextualSpacing/>
        <w:jc w:val="both"/>
        <w:rPr>
          <w:rFonts w:ascii="GHEA Grapalat" w:hAnsi="GHEA Grapalat"/>
          <w:sz w:val="20"/>
          <w:szCs w:val="20"/>
        </w:rPr>
      </w:pPr>
      <w:r w:rsidRPr="00594B80">
        <w:rPr>
          <w:rFonts w:ascii="GHEA Grapalat" w:hAnsi="GHEA Grapalat"/>
          <w:sz w:val="20"/>
          <w:szCs w:val="20"/>
        </w:rPr>
        <w:t>в</w:t>
      </w:r>
      <w:r w:rsidRPr="00594B80">
        <w:rPr>
          <w:rFonts w:ascii="GHEA Grapalat" w:hAnsi="GHEA Grapalat"/>
          <w:sz w:val="20"/>
          <w:szCs w:val="20"/>
          <w:lang w:val="hy-AM"/>
        </w:rPr>
        <w:t xml:space="preserve">. </w:t>
      </w:r>
      <w:r w:rsidRPr="00594B80">
        <w:rPr>
          <w:rFonts w:ascii="GHEA Grapalat" w:hAnsi="GHEA Grapalat"/>
          <w:sz w:val="20"/>
          <w:szCs w:val="20"/>
        </w:rPr>
        <w:t>в</w:t>
      </w:r>
      <w:r w:rsidRPr="00594B80">
        <w:rPr>
          <w:rFonts w:ascii="GHEA Grapalat" w:hAnsi="GHEA Grapalat"/>
          <w:sz w:val="20"/>
          <w:szCs w:val="20"/>
          <w:lang w:val="hy-AM"/>
        </w:rPr>
        <w:t xml:space="preserve"> пункте </w:t>
      </w:r>
      <w:r w:rsidRPr="00594B80">
        <w:rPr>
          <w:rFonts w:ascii="GHEA Grapalat" w:eastAsia="GHEA Grapalat" w:hAnsi="GHEA Grapalat" w:cs="GHEA Grapalat"/>
          <w:sz w:val="20"/>
          <w:szCs w:val="20"/>
        </w:rPr>
        <w:t>"</w:t>
      </w:r>
      <w:r w:rsidRPr="00594B80">
        <w:rPr>
          <w:rFonts w:ascii="GHEA Grapalat" w:hAnsi="GHEA Grapalat"/>
          <w:sz w:val="20"/>
          <w:szCs w:val="20"/>
        </w:rPr>
        <w:t>в</w:t>
      </w:r>
      <w:r w:rsidRPr="00594B80">
        <w:rPr>
          <w:rFonts w:ascii="GHEA Grapalat" w:eastAsia="GHEA Grapalat" w:hAnsi="GHEA Grapalat" w:cs="GHEA Grapalat"/>
          <w:sz w:val="20"/>
          <w:szCs w:val="20"/>
        </w:rPr>
        <w:t>"</w:t>
      </w:r>
      <w:r w:rsidRPr="00594B80">
        <w:rPr>
          <w:rFonts w:ascii="GHEA Grapalat" w:hAnsi="GHEA Grapalat"/>
          <w:sz w:val="20"/>
          <w:szCs w:val="20"/>
        </w:rPr>
        <w:t xml:space="preserve"> </w:t>
      </w:r>
      <w:r w:rsidRPr="00594B80">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94B80">
        <w:rPr>
          <w:rFonts w:ascii="GHEA Grapalat" w:hAnsi="GHEA Grapalat"/>
          <w:sz w:val="20"/>
          <w:szCs w:val="20"/>
        </w:rPr>
        <w:t>О</w:t>
      </w:r>
      <w:r w:rsidRPr="00594B80">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594B80">
        <w:rPr>
          <w:rFonts w:ascii="GHEA Grapalat" w:eastAsia="GHEA Grapalat" w:hAnsi="GHEA Grapalat" w:cs="GHEA Grapalat"/>
          <w:sz w:val="20"/>
          <w:szCs w:val="20"/>
        </w:rPr>
        <w:t>"</w:t>
      </w:r>
      <w:r w:rsidRPr="00594B80">
        <w:rPr>
          <w:rFonts w:ascii="GHEA Grapalat" w:hAnsi="GHEA Grapalat"/>
          <w:sz w:val="20"/>
          <w:szCs w:val="20"/>
        </w:rPr>
        <w:t>а</w:t>
      </w:r>
      <w:r w:rsidRPr="00594B80">
        <w:rPr>
          <w:rFonts w:ascii="GHEA Grapalat" w:eastAsia="GHEA Grapalat" w:hAnsi="GHEA Grapalat" w:cs="GHEA Grapalat"/>
          <w:sz w:val="20"/>
          <w:szCs w:val="20"/>
        </w:rPr>
        <w:t>"</w:t>
      </w:r>
      <w:r w:rsidRPr="00594B80">
        <w:rPr>
          <w:rFonts w:ascii="GHEA Grapalat" w:hAnsi="GHEA Grapalat"/>
          <w:sz w:val="20"/>
          <w:szCs w:val="20"/>
        </w:rPr>
        <w:t xml:space="preserve"> </w:t>
      </w:r>
      <w:r w:rsidRPr="00594B80">
        <w:rPr>
          <w:rFonts w:ascii="GHEA Grapalat" w:hAnsi="GHEA Grapalat"/>
          <w:sz w:val="20"/>
          <w:szCs w:val="20"/>
          <w:lang w:val="hy-AM"/>
        </w:rPr>
        <w:t xml:space="preserve">и </w:t>
      </w:r>
      <w:r w:rsidRPr="00594B80">
        <w:rPr>
          <w:rFonts w:ascii="GHEA Grapalat" w:eastAsia="GHEA Grapalat" w:hAnsi="GHEA Grapalat" w:cs="GHEA Grapalat"/>
          <w:sz w:val="20"/>
          <w:szCs w:val="20"/>
        </w:rPr>
        <w:t>"</w:t>
      </w:r>
      <w:r w:rsidRPr="00594B80">
        <w:rPr>
          <w:rFonts w:ascii="GHEA Grapalat" w:hAnsi="GHEA Grapalat"/>
          <w:sz w:val="20"/>
          <w:szCs w:val="20"/>
        </w:rPr>
        <w:t>б</w:t>
      </w:r>
      <w:r w:rsidRPr="00594B80">
        <w:rPr>
          <w:rFonts w:ascii="GHEA Grapalat" w:eastAsia="GHEA Grapalat" w:hAnsi="GHEA Grapalat" w:cs="GHEA Grapalat"/>
          <w:sz w:val="20"/>
          <w:szCs w:val="20"/>
        </w:rPr>
        <w:t>"</w:t>
      </w:r>
      <w:r w:rsidRPr="00594B80">
        <w:rPr>
          <w:rFonts w:ascii="GHEA Grapalat" w:hAnsi="GHEA Grapalat"/>
          <w:sz w:val="20"/>
          <w:szCs w:val="20"/>
        </w:rPr>
        <w:t xml:space="preserve"> </w:t>
      </w:r>
      <w:r w:rsidRPr="00594B80">
        <w:rPr>
          <w:rFonts w:ascii="GHEA Grapalat" w:hAnsi="GHEA Grapalat"/>
          <w:sz w:val="20"/>
          <w:szCs w:val="20"/>
          <w:lang w:val="hy-AM"/>
        </w:rPr>
        <w:t>этого подраздела</w:t>
      </w:r>
      <w:r w:rsidRPr="00594B80">
        <w:rPr>
          <w:rFonts w:ascii="GHEA Grapalat" w:hAnsi="GHEA Grapalat"/>
          <w:sz w:val="20"/>
          <w:szCs w:val="20"/>
        </w:rPr>
        <w:t>.</w:t>
      </w:r>
    </w:p>
    <w:p w14:paraId="6B6D012C" w14:textId="77777777" w:rsidR="00F016A2" w:rsidRPr="00594B80" w:rsidRDefault="00F016A2" w:rsidP="00240CB2">
      <w:pPr>
        <w:contextualSpacing/>
        <w:jc w:val="both"/>
        <w:rPr>
          <w:rFonts w:ascii="Cambria Math" w:hAnsi="Cambria Math" w:cs="Cambria Math"/>
          <w:sz w:val="20"/>
          <w:szCs w:val="20"/>
        </w:rPr>
      </w:pPr>
      <w:r w:rsidRPr="00594B80">
        <w:rPr>
          <w:rFonts w:ascii="GHEA Grapalat" w:hAnsi="GHEA Grapalat"/>
          <w:sz w:val="20"/>
          <w:szCs w:val="20"/>
          <w:lang w:val="hy-AM"/>
        </w:rPr>
        <w:t xml:space="preserve">6) </w:t>
      </w:r>
      <w:r w:rsidRPr="00594B80">
        <w:rPr>
          <w:rFonts w:ascii="GHEA Grapalat" w:hAnsi="GHEA Grapalat"/>
          <w:sz w:val="20"/>
          <w:szCs w:val="20"/>
        </w:rPr>
        <w:t>П</w:t>
      </w:r>
      <w:r w:rsidRPr="00594B80">
        <w:rPr>
          <w:rFonts w:ascii="GHEA Grapalat" w:hAnsi="GHEA Grapalat"/>
          <w:sz w:val="20"/>
          <w:szCs w:val="20"/>
          <w:lang w:val="hy-AM"/>
        </w:rPr>
        <w:t xml:space="preserve">одраздел </w:t>
      </w:r>
      <w:r w:rsidRPr="00594B80">
        <w:rPr>
          <w:rFonts w:ascii="GHEA Grapalat" w:eastAsia="GHEA Grapalat" w:hAnsi="GHEA Grapalat" w:cs="GHEA Grapalat"/>
          <w:sz w:val="20"/>
          <w:szCs w:val="20"/>
        </w:rPr>
        <w:t>"</w:t>
      </w:r>
      <w:r w:rsidRPr="00594B80">
        <w:rPr>
          <w:rFonts w:ascii="GHEA Grapalat" w:hAnsi="GHEA Grapalat"/>
          <w:sz w:val="20"/>
          <w:szCs w:val="20"/>
        </w:rPr>
        <w:t>О</w:t>
      </w:r>
      <w:r w:rsidRPr="00594B80">
        <w:rPr>
          <w:rFonts w:ascii="GHEA Grapalat" w:hAnsi="GHEA Grapalat"/>
          <w:sz w:val="20"/>
          <w:szCs w:val="20"/>
          <w:lang w:val="hy-AM"/>
        </w:rPr>
        <w:t xml:space="preserve">снования </w:t>
      </w:r>
      <w:r w:rsidRPr="00594B80">
        <w:rPr>
          <w:rFonts w:ascii="GHEA Grapalat" w:hAnsi="GHEA Grapalat"/>
          <w:sz w:val="20"/>
          <w:szCs w:val="20"/>
        </w:rPr>
        <w:t>являться</w:t>
      </w:r>
      <w:r w:rsidRPr="00594B80">
        <w:rPr>
          <w:rFonts w:ascii="GHEA Grapalat" w:hAnsi="GHEA Grapalat"/>
          <w:sz w:val="20"/>
          <w:szCs w:val="20"/>
          <w:lang w:val="hy-AM"/>
        </w:rPr>
        <w:t xml:space="preserve"> реальн</w:t>
      </w:r>
      <w:r w:rsidRPr="00594B80">
        <w:rPr>
          <w:rFonts w:ascii="GHEA Grapalat" w:hAnsi="GHEA Grapalat"/>
          <w:sz w:val="20"/>
          <w:szCs w:val="20"/>
        </w:rPr>
        <w:t>ым</w:t>
      </w:r>
      <w:r w:rsidRPr="00594B80">
        <w:rPr>
          <w:rFonts w:ascii="GHEA Grapalat" w:hAnsi="GHEA Grapalat"/>
          <w:sz w:val="20"/>
          <w:szCs w:val="20"/>
          <w:lang w:val="hy-AM"/>
        </w:rPr>
        <w:t xml:space="preserve"> </w:t>
      </w:r>
      <w:r w:rsidRPr="00594B80">
        <w:rPr>
          <w:rFonts w:ascii="GHEA Grapalat" w:hAnsi="GHEA Grapalat"/>
          <w:sz w:val="20"/>
          <w:szCs w:val="20"/>
        </w:rPr>
        <w:t>бенефициаром</w:t>
      </w:r>
      <w:r w:rsidRPr="00594B80">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94B80">
        <w:rPr>
          <w:sz w:val="20"/>
          <w:szCs w:val="20"/>
        </w:rPr>
        <w:t xml:space="preserve"> </w:t>
      </w:r>
      <w:r w:rsidRPr="00594B80">
        <w:rPr>
          <w:rFonts w:ascii="GHEA Grapalat" w:hAnsi="GHEA Grapalat"/>
          <w:sz w:val="20"/>
          <w:szCs w:val="20"/>
          <w:lang w:val="hy-AM"/>
        </w:rPr>
        <w:t xml:space="preserve">Раскрытие реальных </w:t>
      </w:r>
      <w:r w:rsidRPr="00594B80">
        <w:rPr>
          <w:rFonts w:ascii="GHEA Grapalat" w:hAnsi="GHEA Grapalat"/>
          <w:sz w:val="20"/>
          <w:szCs w:val="20"/>
        </w:rPr>
        <w:t>бенефициаров</w:t>
      </w:r>
      <w:r w:rsidRPr="00594B80">
        <w:rPr>
          <w:rFonts w:ascii="GHEA Grapalat" w:hAnsi="GHEA Grapalat"/>
          <w:sz w:val="20"/>
          <w:szCs w:val="20"/>
          <w:lang w:val="hy-AM"/>
        </w:rPr>
        <w:t xml:space="preserve"> осуществляется по критериям, установленным Кодексом О недрах</w:t>
      </w:r>
      <w:r w:rsidRPr="00594B80">
        <w:rPr>
          <w:rFonts w:ascii="GHEA Grapalat" w:hAnsi="GHEA Grapalat"/>
          <w:sz w:val="20"/>
          <w:szCs w:val="20"/>
        </w:rPr>
        <w:t>.</w:t>
      </w:r>
      <w:r w:rsidRPr="00594B80">
        <w:rPr>
          <w:sz w:val="20"/>
          <w:szCs w:val="20"/>
        </w:rPr>
        <w:t xml:space="preserve"> </w:t>
      </w:r>
      <w:r w:rsidRPr="00594B80">
        <w:rPr>
          <w:rFonts w:ascii="GHEA Grapalat" w:hAnsi="GHEA Grapalat"/>
          <w:sz w:val="20"/>
          <w:szCs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94B80">
        <w:rPr>
          <w:rFonts w:ascii="Cambria Math" w:hAnsi="Cambria Math" w:cs="Cambria Math"/>
          <w:sz w:val="20"/>
          <w:szCs w:val="20"/>
        </w:rPr>
        <w:t>:</w:t>
      </w:r>
    </w:p>
    <w:p w14:paraId="4FD2DDA9" w14:textId="77777777" w:rsidR="00F016A2" w:rsidRPr="00594B80" w:rsidRDefault="00F016A2" w:rsidP="00240CB2">
      <w:pPr>
        <w:contextualSpacing/>
        <w:jc w:val="both"/>
        <w:rPr>
          <w:rFonts w:ascii="GHEA Grapalat" w:hAnsi="GHEA Grapalat"/>
          <w:sz w:val="20"/>
          <w:szCs w:val="20"/>
        </w:rPr>
      </w:pPr>
      <w:r w:rsidRPr="00594B80">
        <w:rPr>
          <w:rFonts w:ascii="GHEA Grapalat" w:hAnsi="GHEA Grapalat"/>
          <w:sz w:val="20"/>
          <w:szCs w:val="20"/>
        </w:rPr>
        <w:t xml:space="preserve">а. в пункте </w:t>
      </w:r>
      <w:r w:rsidRPr="00594B80">
        <w:rPr>
          <w:rFonts w:ascii="GHEA Grapalat" w:eastAsia="GHEA Grapalat" w:hAnsi="GHEA Grapalat" w:cs="GHEA Grapalat"/>
          <w:sz w:val="20"/>
          <w:szCs w:val="20"/>
        </w:rPr>
        <w:t>"</w:t>
      </w:r>
      <w:r w:rsidRPr="00594B80">
        <w:rPr>
          <w:rFonts w:ascii="GHEA Grapalat" w:hAnsi="GHEA Grapalat"/>
          <w:sz w:val="20"/>
          <w:szCs w:val="20"/>
        </w:rPr>
        <w:t>а</w:t>
      </w:r>
      <w:r w:rsidRPr="00594B80">
        <w:rPr>
          <w:rFonts w:ascii="GHEA Grapalat" w:eastAsia="GHEA Grapalat" w:hAnsi="GHEA Grapalat" w:cs="GHEA Grapalat"/>
          <w:sz w:val="20"/>
          <w:szCs w:val="20"/>
        </w:rPr>
        <w:t>"</w:t>
      </w:r>
      <w:r w:rsidRPr="00594B80">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94B80">
        <w:rPr>
          <w:rFonts w:ascii="GHEA Grapalat" w:eastAsia="GHEA Grapalat" w:hAnsi="GHEA Grapalat" w:cs="GHEA Grapalat"/>
          <w:sz w:val="20"/>
          <w:szCs w:val="20"/>
        </w:rPr>
        <w:t>"</w:t>
      </w:r>
      <w:r w:rsidRPr="00594B80">
        <w:rPr>
          <w:rFonts w:ascii="GHEA Grapalat" w:hAnsi="GHEA Grapalat"/>
          <w:sz w:val="20"/>
          <w:szCs w:val="20"/>
        </w:rPr>
        <w:t>а</w:t>
      </w:r>
      <w:r w:rsidRPr="00594B80">
        <w:rPr>
          <w:rFonts w:ascii="GHEA Grapalat" w:eastAsia="GHEA Grapalat" w:hAnsi="GHEA Grapalat" w:cs="GHEA Grapalat"/>
          <w:sz w:val="20"/>
          <w:szCs w:val="20"/>
        </w:rPr>
        <w:t>"</w:t>
      </w:r>
      <w:r w:rsidRPr="00594B80">
        <w:rPr>
          <w:rFonts w:ascii="GHEA Grapalat" w:hAnsi="GHEA Grapalat"/>
          <w:sz w:val="20"/>
          <w:szCs w:val="20"/>
        </w:rPr>
        <w:t xml:space="preserve"> подпункта 5 пункта 4 настоящего Порядка;</w:t>
      </w:r>
    </w:p>
    <w:p w14:paraId="678E6CCA" w14:textId="77777777" w:rsidR="00F016A2" w:rsidRPr="00594B80" w:rsidRDefault="00F016A2" w:rsidP="00240CB2">
      <w:pPr>
        <w:contextualSpacing/>
        <w:jc w:val="both"/>
        <w:rPr>
          <w:rFonts w:ascii="GHEA Grapalat" w:hAnsi="GHEA Grapalat"/>
          <w:sz w:val="20"/>
          <w:szCs w:val="20"/>
          <w:lang w:val="hy-AM"/>
        </w:rPr>
      </w:pPr>
      <w:r w:rsidRPr="00594B80">
        <w:rPr>
          <w:rFonts w:ascii="GHEA Grapalat" w:hAnsi="GHEA Grapalat"/>
          <w:sz w:val="20"/>
          <w:szCs w:val="20"/>
          <w:lang w:val="hy-AM"/>
        </w:rPr>
        <w:t xml:space="preserve">б.в пункте </w:t>
      </w:r>
      <w:r w:rsidRPr="00594B80">
        <w:rPr>
          <w:rFonts w:ascii="GHEA Grapalat" w:eastAsia="GHEA Grapalat" w:hAnsi="GHEA Grapalat" w:cs="GHEA Grapalat"/>
          <w:sz w:val="20"/>
          <w:szCs w:val="20"/>
        </w:rPr>
        <w:t>"</w:t>
      </w:r>
      <w:r w:rsidRPr="00594B80">
        <w:rPr>
          <w:rFonts w:ascii="GHEA Grapalat" w:hAnsi="GHEA Grapalat"/>
          <w:sz w:val="20"/>
          <w:szCs w:val="20"/>
        </w:rPr>
        <w:t>б</w:t>
      </w:r>
      <w:r w:rsidRPr="00594B80">
        <w:rPr>
          <w:rFonts w:ascii="GHEA Grapalat" w:eastAsia="GHEA Grapalat" w:hAnsi="GHEA Grapalat" w:cs="GHEA Grapalat"/>
          <w:sz w:val="20"/>
          <w:szCs w:val="20"/>
        </w:rPr>
        <w:t>"</w:t>
      </w:r>
      <w:r w:rsidRPr="00594B80">
        <w:rPr>
          <w:rFonts w:ascii="GHEA Grapalat" w:hAnsi="GHEA Grapalat"/>
          <w:sz w:val="20"/>
          <w:szCs w:val="20"/>
        </w:rPr>
        <w:t xml:space="preserve"> </w:t>
      </w:r>
      <w:r w:rsidRPr="00594B80">
        <w:rPr>
          <w:rFonts w:ascii="GHEA Grapalat" w:hAnsi="GHEA Grapalat"/>
          <w:sz w:val="20"/>
          <w:szCs w:val="20"/>
          <w:lang w:val="hy-AM"/>
        </w:rPr>
        <w:t xml:space="preserve">этого подраздела производится отметка, если лицо имеет право назначать или </w:t>
      </w:r>
      <w:r w:rsidRPr="00594B80">
        <w:rPr>
          <w:rFonts w:ascii="GHEA Grapalat" w:hAnsi="GHEA Grapalat"/>
          <w:sz w:val="20"/>
          <w:szCs w:val="20"/>
        </w:rPr>
        <w:t>отстраня</w:t>
      </w:r>
      <w:r w:rsidRPr="00594B80">
        <w:rPr>
          <w:rFonts w:ascii="GHEA Grapalat" w:hAnsi="GHEA Grapalat"/>
          <w:sz w:val="20"/>
          <w:szCs w:val="20"/>
          <w:lang w:val="hy-AM"/>
        </w:rPr>
        <w:t>ть большинство членов органов управления юридического лица;</w:t>
      </w:r>
    </w:p>
    <w:p w14:paraId="5DF07DC3" w14:textId="77777777" w:rsidR="00F016A2" w:rsidRPr="00594B80" w:rsidRDefault="00F016A2" w:rsidP="00240CB2">
      <w:pPr>
        <w:contextualSpacing/>
        <w:jc w:val="both"/>
        <w:rPr>
          <w:rFonts w:ascii="GHEA Grapalat" w:hAnsi="GHEA Grapalat"/>
          <w:sz w:val="20"/>
          <w:szCs w:val="20"/>
        </w:rPr>
      </w:pPr>
      <w:r w:rsidRPr="00594B80">
        <w:rPr>
          <w:rFonts w:ascii="GHEA Grapalat" w:hAnsi="GHEA Grapalat"/>
          <w:sz w:val="20"/>
          <w:szCs w:val="20"/>
        </w:rPr>
        <w:t xml:space="preserve">в. В пункте </w:t>
      </w:r>
      <w:r w:rsidRPr="00594B80">
        <w:rPr>
          <w:rFonts w:ascii="GHEA Grapalat" w:eastAsia="GHEA Grapalat" w:hAnsi="GHEA Grapalat" w:cs="GHEA Grapalat"/>
          <w:sz w:val="20"/>
          <w:szCs w:val="20"/>
        </w:rPr>
        <w:t>"</w:t>
      </w:r>
      <w:r w:rsidRPr="00594B80">
        <w:rPr>
          <w:rFonts w:ascii="GHEA Grapalat" w:hAnsi="GHEA Grapalat"/>
          <w:sz w:val="20"/>
          <w:szCs w:val="20"/>
        </w:rPr>
        <w:t>в</w:t>
      </w:r>
      <w:r w:rsidRPr="00594B80">
        <w:rPr>
          <w:rFonts w:ascii="GHEA Grapalat" w:eastAsia="GHEA Grapalat" w:hAnsi="GHEA Grapalat" w:cs="GHEA Grapalat"/>
          <w:sz w:val="20"/>
          <w:szCs w:val="20"/>
        </w:rPr>
        <w:t>"</w:t>
      </w:r>
      <w:r w:rsidRPr="00594B80">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E158FC2" w14:textId="77777777" w:rsidR="00F016A2" w:rsidRPr="00594B80" w:rsidRDefault="00F016A2" w:rsidP="00240CB2">
      <w:pPr>
        <w:contextualSpacing/>
        <w:jc w:val="both"/>
        <w:rPr>
          <w:rFonts w:ascii="GHEA Grapalat" w:hAnsi="GHEA Grapalat"/>
          <w:sz w:val="20"/>
          <w:szCs w:val="20"/>
        </w:rPr>
      </w:pPr>
      <w:r w:rsidRPr="00594B80">
        <w:rPr>
          <w:rFonts w:ascii="GHEA Grapalat" w:hAnsi="GHEA Grapalat"/>
          <w:sz w:val="20"/>
          <w:szCs w:val="20"/>
        </w:rPr>
        <w:t xml:space="preserve">г. в пункте </w:t>
      </w:r>
      <w:r w:rsidRPr="00594B80">
        <w:rPr>
          <w:rFonts w:ascii="GHEA Grapalat" w:eastAsia="GHEA Grapalat" w:hAnsi="GHEA Grapalat" w:cs="GHEA Grapalat"/>
          <w:sz w:val="20"/>
          <w:szCs w:val="20"/>
        </w:rPr>
        <w:t>"</w:t>
      </w:r>
      <w:r w:rsidRPr="00594B80">
        <w:rPr>
          <w:rFonts w:ascii="GHEA Grapalat" w:hAnsi="GHEA Grapalat"/>
          <w:sz w:val="20"/>
          <w:szCs w:val="20"/>
        </w:rPr>
        <w:t>г</w:t>
      </w:r>
      <w:r w:rsidRPr="00594B80">
        <w:rPr>
          <w:rFonts w:ascii="GHEA Grapalat" w:eastAsia="GHEA Grapalat" w:hAnsi="GHEA Grapalat" w:cs="GHEA Grapalat"/>
          <w:sz w:val="20"/>
          <w:szCs w:val="20"/>
        </w:rPr>
        <w:t>"</w:t>
      </w:r>
      <w:r w:rsidRPr="00594B80">
        <w:rPr>
          <w:rFonts w:ascii="GHEA Grapalat" w:hAnsi="GHEA Grapalat"/>
          <w:sz w:val="20"/>
          <w:szCs w:val="20"/>
        </w:rPr>
        <w:t xml:space="preserve"> этого подраздела производится отметка, если лицо по смыслу пунктов </w:t>
      </w:r>
      <w:r w:rsidRPr="00594B80">
        <w:rPr>
          <w:rFonts w:ascii="GHEA Grapalat" w:eastAsia="GHEA Grapalat" w:hAnsi="GHEA Grapalat" w:cs="GHEA Grapalat"/>
          <w:sz w:val="20"/>
          <w:szCs w:val="20"/>
        </w:rPr>
        <w:t>"</w:t>
      </w:r>
      <w:r w:rsidRPr="00594B80">
        <w:rPr>
          <w:rFonts w:ascii="GHEA Grapalat" w:hAnsi="GHEA Grapalat"/>
          <w:sz w:val="20"/>
          <w:szCs w:val="20"/>
        </w:rPr>
        <w:t>а</w:t>
      </w:r>
      <w:r w:rsidRPr="00594B80">
        <w:rPr>
          <w:rFonts w:ascii="GHEA Grapalat" w:eastAsia="GHEA Grapalat" w:hAnsi="GHEA Grapalat" w:cs="GHEA Grapalat"/>
          <w:sz w:val="20"/>
          <w:szCs w:val="20"/>
        </w:rPr>
        <w:t>"</w:t>
      </w:r>
      <w:r w:rsidRPr="00594B80">
        <w:rPr>
          <w:rFonts w:ascii="GHEA Grapalat" w:eastAsia="GHEA Grapalat" w:hAnsi="GHEA Grapalat" w:cs="GHEA Grapalat"/>
          <w:sz w:val="20"/>
          <w:szCs w:val="20"/>
          <w:lang w:val="hy-AM"/>
        </w:rPr>
        <w:t xml:space="preserve"> </w:t>
      </w:r>
      <w:r w:rsidRPr="00594B80">
        <w:rPr>
          <w:rFonts w:ascii="GHEA Grapalat" w:hAnsi="GHEA Grapalat"/>
          <w:sz w:val="20"/>
          <w:szCs w:val="20"/>
        </w:rPr>
        <w:t>-</w:t>
      </w:r>
      <w:r w:rsidRPr="00594B80">
        <w:rPr>
          <w:rFonts w:ascii="GHEA Grapalat" w:hAnsi="GHEA Grapalat"/>
          <w:sz w:val="20"/>
          <w:szCs w:val="20"/>
          <w:lang w:val="hy-AM"/>
        </w:rPr>
        <w:t xml:space="preserve"> </w:t>
      </w:r>
      <w:r w:rsidRPr="00594B80">
        <w:rPr>
          <w:rFonts w:ascii="GHEA Grapalat" w:eastAsia="GHEA Grapalat" w:hAnsi="GHEA Grapalat" w:cs="GHEA Grapalat"/>
          <w:sz w:val="20"/>
          <w:szCs w:val="20"/>
        </w:rPr>
        <w:t>"</w:t>
      </w:r>
      <w:r w:rsidRPr="00594B80">
        <w:rPr>
          <w:rFonts w:ascii="GHEA Grapalat" w:hAnsi="GHEA Grapalat"/>
          <w:sz w:val="20"/>
          <w:szCs w:val="20"/>
        </w:rPr>
        <w:t>в</w:t>
      </w:r>
      <w:r w:rsidRPr="00594B80">
        <w:rPr>
          <w:rFonts w:ascii="GHEA Grapalat" w:eastAsia="GHEA Grapalat" w:hAnsi="GHEA Grapalat" w:cs="GHEA Grapalat"/>
          <w:sz w:val="20"/>
          <w:szCs w:val="20"/>
        </w:rPr>
        <w:t>"</w:t>
      </w:r>
      <w:r w:rsidRPr="00594B80">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C38F139" w14:textId="77777777" w:rsidR="00F016A2" w:rsidRPr="00594B80" w:rsidRDefault="00F016A2" w:rsidP="00240CB2">
      <w:pPr>
        <w:contextualSpacing/>
        <w:jc w:val="both"/>
        <w:rPr>
          <w:rFonts w:ascii="GHEA Grapalat" w:hAnsi="GHEA Grapalat"/>
          <w:sz w:val="20"/>
          <w:szCs w:val="20"/>
        </w:rPr>
      </w:pPr>
      <w:r w:rsidRPr="00594B80">
        <w:rPr>
          <w:rFonts w:ascii="GHEA Grapalat" w:hAnsi="GHEA Grapalat"/>
          <w:sz w:val="20"/>
          <w:szCs w:val="20"/>
        </w:rPr>
        <w:t xml:space="preserve">д. в пункте </w:t>
      </w:r>
      <w:r w:rsidRPr="00594B80">
        <w:rPr>
          <w:rFonts w:ascii="GHEA Grapalat" w:eastAsia="GHEA Grapalat" w:hAnsi="GHEA Grapalat" w:cs="GHEA Grapalat"/>
          <w:sz w:val="20"/>
          <w:szCs w:val="20"/>
        </w:rPr>
        <w:t>"</w:t>
      </w:r>
      <w:r w:rsidRPr="00594B80">
        <w:rPr>
          <w:rFonts w:ascii="GHEA Grapalat" w:hAnsi="GHEA Grapalat"/>
          <w:sz w:val="20"/>
          <w:szCs w:val="20"/>
        </w:rPr>
        <w:t>д</w:t>
      </w:r>
      <w:r w:rsidRPr="00594B80">
        <w:rPr>
          <w:rFonts w:ascii="GHEA Grapalat" w:eastAsia="GHEA Grapalat" w:hAnsi="GHEA Grapalat" w:cs="GHEA Grapalat"/>
          <w:sz w:val="20"/>
          <w:szCs w:val="20"/>
        </w:rPr>
        <w:t>"</w:t>
      </w:r>
      <w:r w:rsidRPr="00594B80">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94B80">
        <w:rPr>
          <w:rFonts w:ascii="GHEA Grapalat" w:eastAsia="GHEA Grapalat" w:hAnsi="GHEA Grapalat" w:cs="GHEA Grapalat"/>
          <w:sz w:val="20"/>
          <w:szCs w:val="20"/>
        </w:rPr>
        <w:t>"</w:t>
      </w:r>
      <w:r w:rsidRPr="00594B80">
        <w:rPr>
          <w:rFonts w:ascii="GHEA Grapalat" w:hAnsi="GHEA Grapalat"/>
          <w:sz w:val="20"/>
          <w:szCs w:val="20"/>
        </w:rPr>
        <w:t>а</w:t>
      </w:r>
      <w:r w:rsidRPr="00594B80">
        <w:rPr>
          <w:rFonts w:ascii="GHEA Grapalat" w:eastAsia="GHEA Grapalat" w:hAnsi="GHEA Grapalat" w:cs="GHEA Grapalat"/>
          <w:sz w:val="20"/>
          <w:szCs w:val="20"/>
        </w:rPr>
        <w:t xml:space="preserve">" </w:t>
      </w:r>
      <w:r w:rsidRPr="00594B80">
        <w:rPr>
          <w:rFonts w:ascii="GHEA Grapalat" w:hAnsi="GHEA Grapalat"/>
          <w:sz w:val="20"/>
          <w:szCs w:val="20"/>
        </w:rPr>
        <w:t xml:space="preserve">- </w:t>
      </w:r>
      <w:r w:rsidRPr="00594B80">
        <w:rPr>
          <w:rFonts w:ascii="GHEA Grapalat" w:eastAsia="GHEA Grapalat" w:hAnsi="GHEA Grapalat" w:cs="GHEA Grapalat"/>
          <w:sz w:val="20"/>
          <w:szCs w:val="20"/>
        </w:rPr>
        <w:t>"</w:t>
      </w:r>
      <w:r w:rsidRPr="00594B80">
        <w:rPr>
          <w:rFonts w:ascii="GHEA Grapalat" w:hAnsi="GHEA Grapalat"/>
          <w:sz w:val="20"/>
          <w:szCs w:val="20"/>
        </w:rPr>
        <w:t>г</w:t>
      </w:r>
      <w:r w:rsidRPr="00594B80">
        <w:rPr>
          <w:rFonts w:ascii="GHEA Grapalat" w:eastAsia="GHEA Grapalat" w:hAnsi="GHEA Grapalat" w:cs="GHEA Grapalat"/>
          <w:sz w:val="20"/>
          <w:szCs w:val="20"/>
        </w:rPr>
        <w:t>"</w:t>
      </w:r>
      <w:r w:rsidRPr="00594B80">
        <w:rPr>
          <w:rFonts w:ascii="GHEA Grapalat" w:hAnsi="GHEA Grapalat"/>
          <w:sz w:val="20"/>
          <w:szCs w:val="20"/>
        </w:rPr>
        <w:t xml:space="preserve"> этого подраздела.</w:t>
      </w:r>
    </w:p>
    <w:p w14:paraId="3F8AF957" w14:textId="77777777" w:rsidR="00F016A2" w:rsidRPr="00594B80" w:rsidRDefault="00F016A2" w:rsidP="00240CB2">
      <w:pPr>
        <w:contextualSpacing/>
        <w:jc w:val="both"/>
        <w:rPr>
          <w:rFonts w:ascii="GHEA Grapalat" w:hAnsi="GHEA Grapalat"/>
          <w:sz w:val="20"/>
          <w:szCs w:val="20"/>
        </w:rPr>
      </w:pPr>
      <w:r w:rsidRPr="00594B80">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94B80">
        <w:rPr>
          <w:rFonts w:ascii="GHEA Grapalat" w:hAnsi="GHEA Grapalat"/>
          <w:sz w:val="20"/>
          <w:szCs w:val="20"/>
          <w:lang w:val="hy-AM"/>
        </w:rPr>
        <w:t>Օ</w:t>
      </w:r>
      <w:r w:rsidRPr="00594B80">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18C4C15" w14:textId="77777777" w:rsidR="00F016A2" w:rsidRPr="00594B80" w:rsidRDefault="00F016A2" w:rsidP="00240CB2">
      <w:pPr>
        <w:contextualSpacing/>
        <w:jc w:val="both"/>
        <w:rPr>
          <w:rFonts w:ascii="GHEA Grapalat" w:eastAsia="GHEA Grapalat" w:hAnsi="GHEA Grapalat" w:cs="GHEA Grapalat"/>
          <w:sz w:val="20"/>
          <w:szCs w:val="20"/>
        </w:rPr>
      </w:pPr>
      <w:r w:rsidRPr="00594B80">
        <w:rPr>
          <w:rFonts w:ascii="GHEA Grapalat" w:eastAsia="GHEA Grapalat" w:hAnsi="GHEA Grapalat" w:cs="GHEA Grapalat"/>
          <w:sz w:val="20"/>
          <w:szCs w:val="20"/>
        </w:rPr>
        <w:t>8) в подразделе</w:t>
      </w:r>
      <w:r w:rsidRPr="00594B80">
        <w:rPr>
          <w:rFonts w:ascii="GHEA Grapalat" w:eastAsia="GHEA Grapalat" w:hAnsi="GHEA Grapalat" w:cs="GHEA Grapalat"/>
          <w:sz w:val="20"/>
          <w:szCs w:val="20"/>
          <w:lang w:val="hy-AM"/>
        </w:rPr>
        <w:t xml:space="preserve"> </w:t>
      </w:r>
      <w:r w:rsidRPr="00594B80">
        <w:rPr>
          <w:rFonts w:ascii="GHEA Grapalat" w:eastAsia="GHEA Grapalat" w:hAnsi="GHEA Grapalat" w:cs="GHEA Grapalat"/>
          <w:sz w:val="20"/>
          <w:szCs w:val="20"/>
        </w:rPr>
        <w:t xml:space="preserve">"Контактные данные реального </w:t>
      </w:r>
      <w:r w:rsidRPr="00594B80">
        <w:rPr>
          <w:rFonts w:ascii="GHEA Grapalat" w:hAnsi="GHEA Grapalat"/>
          <w:sz w:val="20"/>
          <w:szCs w:val="20"/>
        </w:rPr>
        <w:t>бенефициара</w:t>
      </w:r>
      <w:r w:rsidRPr="00594B80">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594B80">
        <w:rPr>
          <w:rFonts w:ascii="GHEA Grapalat" w:hAnsi="GHEA Grapalat"/>
          <w:sz w:val="20"/>
          <w:szCs w:val="20"/>
        </w:rPr>
        <w:t>бенефициара</w:t>
      </w:r>
      <w:r w:rsidRPr="00594B80">
        <w:rPr>
          <w:rFonts w:ascii="GHEA Grapalat" w:eastAsia="GHEA Grapalat" w:hAnsi="GHEA Grapalat" w:cs="GHEA Grapalat"/>
          <w:sz w:val="20"/>
          <w:szCs w:val="20"/>
        </w:rPr>
        <w:t>.</w:t>
      </w:r>
    </w:p>
    <w:p w14:paraId="0E4F946E" w14:textId="77777777" w:rsidR="00F016A2" w:rsidRPr="00594B80" w:rsidRDefault="00F016A2" w:rsidP="00240CB2">
      <w:pPr>
        <w:contextualSpacing/>
        <w:jc w:val="both"/>
        <w:rPr>
          <w:rFonts w:ascii="GHEA Grapalat" w:hAnsi="GHEA Grapalat"/>
          <w:sz w:val="20"/>
          <w:szCs w:val="20"/>
        </w:rPr>
      </w:pPr>
      <w:r w:rsidRPr="00594B80">
        <w:rPr>
          <w:rFonts w:ascii="GHEA Grapalat" w:hAnsi="GHEA Grapalat"/>
          <w:sz w:val="20"/>
          <w:szCs w:val="20"/>
        </w:rPr>
        <w:t xml:space="preserve">5. Раздел 5 декларации (Промежуточные юридические лица) заполняется, </w:t>
      </w:r>
    </w:p>
    <w:p w14:paraId="1DFDE86D" w14:textId="77777777" w:rsidR="00F016A2" w:rsidRPr="00594B80" w:rsidRDefault="00F016A2" w:rsidP="00240CB2">
      <w:pPr>
        <w:contextualSpacing/>
        <w:jc w:val="both"/>
        <w:rPr>
          <w:rFonts w:ascii="GHEA Grapalat" w:hAnsi="GHEA Grapalat"/>
          <w:sz w:val="20"/>
          <w:szCs w:val="20"/>
        </w:rPr>
      </w:pPr>
      <w:r w:rsidRPr="00594B80">
        <w:rPr>
          <w:rFonts w:ascii="GHEA Grapalat" w:hAnsi="GHEA Grapalat"/>
          <w:sz w:val="20"/>
          <w:szCs w:val="20"/>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w:t>
      </w:r>
      <w:r w:rsidRPr="00594B80">
        <w:rPr>
          <w:rFonts w:ascii="GHEA Grapalat" w:hAnsi="GHEA Grapalat"/>
          <w:sz w:val="20"/>
          <w:szCs w:val="20"/>
        </w:rPr>
        <w:lastRenderedPageBreak/>
        <w:t>отдельно по количеству всех промежуточных юридических лиц. В этом разделе подразделы заполняются следующими правилами</w:t>
      </w:r>
      <w:r w:rsidRPr="00594B80">
        <w:rPr>
          <w:rFonts w:ascii="MS Mincho" w:eastAsia="MS Mincho" w:hAnsi="MS Mincho" w:cs="MS Mincho" w:hint="eastAsia"/>
          <w:sz w:val="20"/>
          <w:szCs w:val="20"/>
        </w:rPr>
        <w:t>․</w:t>
      </w:r>
    </w:p>
    <w:p w14:paraId="30CA545F" w14:textId="77777777" w:rsidR="00F016A2" w:rsidRPr="00594B80" w:rsidRDefault="00F016A2" w:rsidP="00240CB2">
      <w:pPr>
        <w:contextualSpacing/>
        <w:jc w:val="both"/>
        <w:rPr>
          <w:rFonts w:ascii="GHEA Grapalat" w:hAnsi="GHEA Grapalat"/>
          <w:sz w:val="20"/>
          <w:szCs w:val="20"/>
        </w:rPr>
      </w:pPr>
      <w:r w:rsidRPr="00594B80">
        <w:rPr>
          <w:rFonts w:ascii="GHEA Grapalat" w:hAnsi="GHEA Grapalat"/>
          <w:sz w:val="20"/>
          <w:szCs w:val="20"/>
        </w:rPr>
        <w:t>1) в подразделе</w:t>
      </w:r>
      <w:r w:rsidRPr="00594B80">
        <w:rPr>
          <w:rFonts w:ascii="GHEA Grapalat" w:hAnsi="GHEA Grapalat"/>
          <w:sz w:val="20"/>
          <w:szCs w:val="20"/>
          <w:lang w:val="hy-AM"/>
        </w:rPr>
        <w:t xml:space="preserve"> </w:t>
      </w:r>
      <w:r w:rsidRPr="00594B80">
        <w:rPr>
          <w:rFonts w:ascii="GHEA Grapalat" w:eastAsia="GHEA Grapalat" w:hAnsi="GHEA Grapalat" w:cs="GHEA Grapalat"/>
          <w:sz w:val="20"/>
          <w:szCs w:val="20"/>
        </w:rPr>
        <w:t>"</w:t>
      </w:r>
      <w:r w:rsidRPr="00594B80">
        <w:rPr>
          <w:rFonts w:ascii="GHEA Grapalat" w:hAnsi="GHEA Grapalat"/>
          <w:sz w:val="20"/>
          <w:szCs w:val="20"/>
        </w:rPr>
        <w:t>Данные организации"</w:t>
      </w:r>
      <w:r w:rsidRPr="00594B80">
        <w:rPr>
          <w:rFonts w:ascii="GHEA Grapalat" w:hAnsi="GHEA Grapalat"/>
          <w:sz w:val="20"/>
          <w:szCs w:val="20"/>
          <w:lang w:val="hy-AM"/>
        </w:rPr>
        <w:t xml:space="preserve"> </w:t>
      </w:r>
      <w:r w:rsidRPr="00594B80">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D1391E2" w14:textId="77777777" w:rsidR="00F016A2" w:rsidRPr="00594B80" w:rsidRDefault="00F016A2" w:rsidP="00240CB2">
      <w:pPr>
        <w:contextualSpacing/>
        <w:jc w:val="both"/>
        <w:rPr>
          <w:rFonts w:ascii="GHEA Grapalat" w:hAnsi="GHEA Grapalat"/>
          <w:sz w:val="20"/>
          <w:szCs w:val="20"/>
        </w:rPr>
      </w:pPr>
      <w:r w:rsidRPr="00594B80">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2D06EFB" w14:textId="77777777" w:rsidR="00F016A2" w:rsidRPr="00594B80" w:rsidRDefault="00F016A2" w:rsidP="00240CB2">
      <w:pPr>
        <w:contextualSpacing/>
        <w:jc w:val="both"/>
        <w:rPr>
          <w:rFonts w:ascii="GHEA Grapalat" w:hAnsi="GHEA Grapalat"/>
          <w:sz w:val="20"/>
          <w:szCs w:val="20"/>
        </w:rPr>
      </w:pPr>
      <w:r w:rsidRPr="00594B80">
        <w:rPr>
          <w:rFonts w:ascii="GHEA Grapalat" w:hAnsi="GHEA Grapalat"/>
          <w:sz w:val="20"/>
          <w:szCs w:val="20"/>
        </w:rPr>
        <w:t>3) Подраздел</w:t>
      </w:r>
      <w:r w:rsidRPr="00594B80">
        <w:rPr>
          <w:rFonts w:ascii="GHEA Grapalat" w:hAnsi="GHEA Grapalat"/>
          <w:sz w:val="20"/>
          <w:szCs w:val="20"/>
          <w:lang w:val="hy-AM"/>
        </w:rPr>
        <w:t xml:space="preserve"> </w:t>
      </w:r>
      <w:r w:rsidRPr="00594B80">
        <w:rPr>
          <w:rFonts w:ascii="GHEA Grapalat" w:eastAsia="GHEA Grapalat" w:hAnsi="GHEA Grapalat" w:cs="GHEA Grapalat"/>
          <w:sz w:val="20"/>
          <w:szCs w:val="20"/>
        </w:rPr>
        <w:t>"</w:t>
      </w:r>
      <w:r w:rsidRPr="00594B80">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13E71E5" w14:textId="77777777" w:rsidR="00F016A2" w:rsidRPr="00594B80" w:rsidRDefault="00F016A2" w:rsidP="00240CB2">
      <w:pPr>
        <w:contextualSpacing/>
        <w:jc w:val="both"/>
        <w:rPr>
          <w:rFonts w:ascii="GHEA Grapalat" w:hAnsi="GHEA Grapalat"/>
          <w:sz w:val="20"/>
          <w:szCs w:val="20"/>
        </w:rPr>
      </w:pPr>
      <w:r w:rsidRPr="00594B80">
        <w:rPr>
          <w:rFonts w:ascii="GHEA Grapalat" w:hAnsi="GHEA Grapalat"/>
          <w:sz w:val="20"/>
          <w:szCs w:val="20"/>
        </w:rPr>
        <w:t xml:space="preserve">6. Раздел 6 декларации (Дополнительные </w:t>
      </w:r>
      <w:r w:rsidR="007F4126" w:rsidRPr="00594B80">
        <w:rPr>
          <w:rFonts w:ascii="GHEA Grapalat" w:hAnsi="GHEA Grapalat"/>
          <w:sz w:val="20"/>
          <w:szCs w:val="20"/>
        </w:rPr>
        <w:t>примечания</w:t>
      </w:r>
      <w:r w:rsidRPr="00594B80">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3A42871" w14:textId="77777777" w:rsidR="00F016A2" w:rsidRPr="00594B80" w:rsidRDefault="00F016A2" w:rsidP="00240CB2">
      <w:pPr>
        <w:contextualSpacing/>
        <w:jc w:val="both"/>
        <w:rPr>
          <w:rFonts w:ascii="GHEA Grapalat" w:hAnsi="GHEA Grapalat"/>
          <w:sz w:val="20"/>
          <w:szCs w:val="20"/>
        </w:rPr>
      </w:pPr>
      <w:r w:rsidRPr="00594B80">
        <w:rPr>
          <w:rFonts w:ascii="GHEA Grapalat" w:hAnsi="GHEA Grapalat"/>
          <w:sz w:val="20"/>
          <w:szCs w:val="20"/>
        </w:rPr>
        <w:t>7. Декларация заполняется и подписывается лицом, подающим заявку.</w:t>
      </w:r>
      <w:r w:rsidRPr="00594B80">
        <w:rPr>
          <w:rFonts w:ascii="GHEA Grapalat" w:hAnsi="GHEA Grapalat"/>
          <w:sz w:val="20"/>
          <w:szCs w:val="20"/>
          <w:lang w:val="hy-AM"/>
        </w:rPr>
        <w:t xml:space="preserve"> </w:t>
      </w:r>
    </w:p>
    <w:p w14:paraId="7BB07779" w14:textId="77777777" w:rsidR="00F016A2" w:rsidRPr="000306ED" w:rsidRDefault="00F016A2" w:rsidP="00240CB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3BE46A0C" w14:textId="77777777" w:rsidR="00F016A2" w:rsidRPr="000306ED" w:rsidRDefault="00F016A2" w:rsidP="00240CB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44C52966" w14:textId="77777777" w:rsidR="00B2572B" w:rsidRPr="00DC619D" w:rsidRDefault="00AF0EF7" w:rsidP="00240CB2">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5AD1FC21" w14:textId="46B346D1" w:rsidR="00B2572B" w:rsidRPr="009044F1" w:rsidRDefault="00B2572B" w:rsidP="00240CB2">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A36C54">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9D1825" w:rsidRPr="009D1825">
        <w:rPr>
          <w:rFonts w:ascii="GHEA Grapalat" w:hAnsi="GHEA Grapalat"/>
          <w:b/>
          <w:sz w:val="24"/>
          <w:szCs w:val="24"/>
        </w:rPr>
        <w:t xml:space="preserve"> </w:t>
      </w:r>
      <w:r w:rsidR="009D1825" w:rsidRPr="000164C6">
        <w:rPr>
          <w:rFonts w:ascii="GHEA Grapalat" w:hAnsi="GHEA Grapalat"/>
          <w:b/>
          <w:sz w:val="24"/>
          <w:szCs w:val="24"/>
        </w:rPr>
        <w:t>TXUE-GHAPDzB-2</w:t>
      </w:r>
      <w:r w:rsidR="009D1825">
        <w:rPr>
          <w:rFonts w:ascii="GHEA Grapalat" w:hAnsi="GHEA Grapalat"/>
          <w:b/>
          <w:sz w:val="24"/>
          <w:szCs w:val="24"/>
          <w:lang w:val="hy-AM"/>
        </w:rPr>
        <w:t>6</w:t>
      </w:r>
      <w:r w:rsidR="009D1825" w:rsidRPr="000164C6">
        <w:rPr>
          <w:rFonts w:ascii="GHEA Grapalat" w:hAnsi="GHEA Grapalat"/>
          <w:b/>
          <w:sz w:val="24"/>
          <w:szCs w:val="24"/>
        </w:rPr>
        <w:t>/</w:t>
      </w:r>
      <w:r w:rsidR="009D1825">
        <w:rPr>
          <w:rFonts w:ascii="GHEA Grapalat" w:hAnsi="GHEA Grapalat"/>
          <w:b/>
          <w:sz w:val="24"/>
          <w:szCs w:val="24"/>
          <w:lang w:val="hy-AM"/>
        </w:rPr>
        <w:t>1</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3"/>
        <w:t>*</w:t>
      </w:r>
    </w:p>
    <w:p w14:paraId="44C2622B" w14:textId="77777777" w:rsidR="00B2572B" w:rsidRPr="009044F1" w:rsidRDefault="00B2572B" w:rsidP="00240CB2">
      <w:pPr>
        <w:widowControl w:val="0"/>
        <w:ind w:firstLine="567"/>
        <w:jc w:val="center"/>
        <w:rPr>
          <w:rFonts w:ascii="GHEA Grapalat" w:hAnsi="GHEA Grapalat"/>
        </w:rPr>
      </w:pPr>
    </w:p>
    <w:p w14:paraId="703CDFD6" w14:textId="77777777" w:rsidR="00B2572B" w:rsidRPr="009044F1" w:rsidRDefault="00B2572B" w:rsidP="00240CB2">
      <w:pPr>
        <w:widowControl w:val="0"/>
        <w:ind w:left="-66"/>
        <w:jc w:val="center"/>
        <w:rPr>
          <w:rFonts w:ascii="GHEA Grapalat" w:hAnsi="GHEA Grapalat"/>
          <w:b/>
        </w:rPr>
      </w:pPr>
      <w:r w:rsidRPr="009044F1">
        <w:rPr>
          <w:rFonts w:ascii="GHEA Grapalat" w:hAnsi="GHEA Grapalat"/>
          <w:b/>
        </w:rPr>
        <w:t>ЦЕНОВОЕ ПРЕДЛОЖЕНИЕ</w:t>
      </w:r>
    </w:p>
    <w:p w14:paraId="6A641B3C" w14:textId="77777777" w:rsidR="00B2572B" w:rsidRPr="009044F1" w:rsidRDefault="00B2572B" w:rsidP="00240CB2">
      <w:pPr>
        <w:widowControl w:val="0"/>
        <w:ind w:firstLine="567"/>
        <w:jc w:val="center"/>
        <w:rPr>
          <w:rFonts w:ascii="GHEA Grapalat" w:hAnsi="GHEA Grapalat"/>
        </w:rPr>
      </w:pPr>
    </w:p>
    <w:p w14:paraId="1D75CECD" w14:textId="42C755FE" w:rsidR="005744FC" w:rsidRPr="000F6C24" w:rsidRDefault="00B2572B" w:rsidP="00240CB2">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A36C54">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9D1825" w:rsidRPr="009D1825">
        <w:rPr>
          <w:rFonts w:ascii="GHEA Grapalat" w:hAnsi="GHEA Grapalat"/>
          <w:b/>
        </w:rPr>
        <w:t xml:space="preserve"> </w:t>
      </w:r>
      <w:r w:rsidR="009D1825" w:rsidRPr="000164C6">
        <w:rPr>
          <w:rFonts w:ascii="GHEA Grapalat" w:hAnsi="GHEA Grapalat"/>
          <w:b/>
        </w:rPr>
        <w:t>TXUE-GHAPDzB-2</w:t>
      </w:r>
      <w:r w:rsidR="009D1825">
        <w:rPr>
          <w:rFonts w:ascii="GHEA Grapalat" w:hAnsi="GHEA Grapalat"/>
          <w:b/>
          <w:lang w:val="hy-AM"/>
        </w:rPr>
        <w:t>6</w:t>
      </w:r>
      <w:r w:rsidR="009D1825" w:rsidRPr="000164C6">
        <w:rPr>
          <w:rFonts w:ascii="GHEA Grapalat" w:hAnsi="GHEA Grapalat"/>
          <w:b/>
        </w:rPr>
        <w:t>/</w:t>
      </w:r>
      <w:r w:rsidR="009D1825">
        <w:rPr>
          <w:rFonts w:ascii="GHEA Grapalat" w:hAnsi="GHEA Grapalat"/>
          <w:b/>
          <w:lang w:val="hy-AM"/>
        </w:rPr>
        <w:t>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B8B4791" w14:textId="77777777" w:rsidR="005646FC" w:rsidRPr="008842CE" w:rsidRDefault="005744FC" w:rsidP="00240CB2">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39456F40" w14:textId="77777777" w:rsidR="005646FC" w:rsidRPr="009044F1" w:rsidRDefault="005646FC" w:rsidP="00240CB2">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37C9C178" w14:textId="77777777" w:rsidR="00B2572B" w:rsidRPr="009044F1" w:rsidRDefault="00B2572B" w:rsidP="00240CB2">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520FDC8E" w14:textId="77777777" w:rsidR="00B2572B" w:rsidRPr="009044F1" w:rsidRDefault="005646FC" w:rsidP="00240CB2">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9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2602"/>
      </w:tblGrid>
      <w:tr w:rsidR="0009191C" w:rsidRPr="005744FC" w14:paraId="3FEFE1D9" w14:textId="77777777" w:rsidTr="00594B80">
        <w:trPr>
          <w:trHeight w:val="916"/>
          <w:jc w:val="center"/>
        </w:trPr>
        <w:tc>
          <w:tcPr>
            <w:tcW w:w="1368" w:type="dxa"/>
            <w:tcBorders>
              <w:top w:val="single" w:sz="4" w:space="0" w:color="auto"/>
              <w:left w:val="single" w:sz="4" w:space="0" w:color="auto"/>
              <w:right w:val="single" w:sz="4" w:space="0" w:color="auto"/>
            </w:tcBorders>
            <w:vAlign w:val="center"/>
          </w:tcPr>
          <w:p w14:paraId="458D03C2" w14:textId="77777777" w:rsidR="0009191C" w:rsidRPr="005744FC" w:rsidRDefault="0009191C" w:rsidP="00240CB2">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4DD610F4" w14:textId="77777777" w:rsidR="0009191C" w:rsidRPr="005744FC" w:rsidRDefault="0009191C" w:rsidP="00240CB2">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28553490" w14:textId="77777777" w:rsidR="0009191C" w:rsidRPr="00DE2AE3" w:rsidRDefault="0009191C" w:rsidP="00240CB2">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67CE3C92" w14:textId="77777777" w:rsidR="0009191C" w:rsidRPr="0009191C" w:rsidRDefault="0009191C" w:rsidP="00240CB2">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6DF69915" w14:textId="77777777" w:rsidR="0009191C" w:rsidRPr="005744FC" w:rsidRDefault="0009191C" w:rsidP="00240CB2">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285BB7FC" w14:textId="77777777" w:rsidR="004825CB" w:rsidRDefault="0009191C" w:rsidP="00240CB2">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4"/>
              <w:t>**</w:t>
            </w:r>
          </w:p>
          <w:p w14:paraId="61AE140A" w14:textId="77777777" w:rsidR="0009191C" w:rsidRPr="005744FC" w:rsidRDefault="0009191C" w:rsidP="00240CB2">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2602" w:type="dxa"/>
            <w:tcBorders>
              <w:top w:val="single" w:sz="4" w:space="0" w:color="auto"/>
              <w:left w:val="single" w:sz="4" w:space="0" w:color="auto"/>
              <w:right w:val="single" w:sz="4" w:space="0" w:color="auto"/>
            </w:tcBorders>
            <w:vAlign w:val="center"/>
          </w:tcPr>
          <w:p w14:paraId="6E43A723" w14:textId="77777777" w:rsidR="0009191C" w:rsidRPr="005744FC" w:rsidRDefault="0009191C" w:rsidP="00240CB2">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46FCBF2" w14:textId="77777777" w:rsidR="0009191C" w:rsidRPr="005744FC" w:rsidRDefault="0009191C" w:rsidP="00240CB2">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7EB0C1CC" w14:textId="77777777" w:rsidTr="00594B80">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0B820FD" w14:textId="77777777" w:rsidR="0009191C" w:rsidRPr="005744FC" w:rsidRDefault="0009191C" w:rsidP="00240CB2">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2D67DF9" w14:textId="77777777" w:rsidR="0009191C" w:rsidRPr="005744FC" w:rsidRDefault="0009191C" w:rsidP="00240CB2">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59ABA13B" w14:textId="77777777" w:rsidR="0009191C" w:rsidRPr="005744FC" w:rsidRDefault="0009191C" w:rsidP="00240CB2">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855443A" w14:textId="77777777" w:rsidR="0009191C" w:rsidRPr="00E02389" w:rsidRDefault="00E02389" w:rsidP="00240CB2">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2602" w:type="dxa"/>
            <w:tcBorders>
              <w:top w:val="single" w:sz="4" w:space="0" w:color="auto"/>
              <w:left w:val="single" w:sz="4" w:space="0" w:color="auto"/>
              <w:bottom w:val="single" w:sz="4" w:space="0" w:color="auto"/>
              <w:right w:val="single" w:sz="4" w:space="0" w:color="auto"/>
            </w:tcBorders>
            <w:shd w:val="clear" w:color="auto" w:fill="99CCFF"/>
          </w:tcPr>
          <w:p w14:paraId="6A273F35" w14:textId="77777777" w:rsidR="0009191C" w:rsidRPr="005744FC" w:rsidRDefault="00E02389" w:rsidP="00240CB2">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23F1C8BB" w14:textId="77777777" w:rsidTr="00594B8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E079E60" w14:textId="77777777" w:rsidR="0009191C" w:rsidRPr="005744FC" w:rsidRDefault="0009191C" w:rsidP="00240CB2">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6553BF09" w14:textId="77777777" w:rsidR="0009191C" w:rsidRPr="005744FC" w:rsidRDefault="0009191C" w:rsidP="00240CB2">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8D4A744" w14:textId="77777777" w:rsidR="0009191C" w:rsidRPr="005744FC" w:rsidRDefault="0009191C" w:rsidP="00240CB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121C43A" w14:textId="77777777" w:rsidR="0009191C" w:rsidRPr="005744FC" w:rsidRDefault="0009191C" w:rsidP="00240CB2">
            <w:pPr>
              <w:widowControl w:val="0"/>
              <w:jc w:val="center"/>
              <w:rPr>
                <w:rFonts w:ascii="GHEA Grapalat" w:hAnsi="GHEA Grapalat"/>
                <w:sz w:val="20"/>
                <w:szCs w:val="20"/>
              </w:rPr>
            </w:pPr>
          </w:p>
        </w:tc>
        <w:tc>
          <w:tcPr>
            <w:tcW w:w="2602" w:type="dxa"/>
            <w:tcBorders>
              <w:top w:val="single" w:sz="4" w:space="0" w:color="auto"/>
              <w:left w:val="single" w:sz="4" w:space="0" w:color="auto"/>
              <w:bottom w:val="single" w:sz="4" w:space="0" w:color="auto"/>
              <w:right w:val="single" w:sz="4" w:space="0" w:color="auto"/>
            </w:tcBorders>
            <w:shd w:val="clear" w:color="auto" w:fill="auto"/>
          </w:tcPr>
          <w:p w14:paraId="3771CDD2" w14:textId="77777777" w:rsidR="0009191C" w:rsidRPr="005744FC" w:rsidRDefault="0009191C" w:rsidP="00240CB2">
            <w:pPr>
              <w:widowControl w:val="0"/>
              <w:jc w:val="center"/>
              <w:rPr>
                <w:rFonts w:ascii="GHEA Grapalat" w:hAnsi="GHEA Grapalat"/>
                <w:sz w:val="20"/>
                <w:szCs w:val="20"/>
              </w:rPr>
            </w:pPr>
          </w:p>
        </w:tc>
      </w:tr>
      <w:tr w:rsidR="0009191C" w:rsidRPr="005744FC" w14:paraId="150A8979" w14:textId="77777777" w:rsidTr="00594B8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0DAE86CD" w14:textId="77777777" w:rsidR="0009191C" w:rsidRPr="005744FC" w:rsidRDefault="0009191C" w:rsidP="00240CB2">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B762A48" w14:textId="77777777" w:rsidR="0009191C" w:rsidRPr="005744FC" w:rsidRDefault="0009191C" w:rsidP="00240CB2">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F40F4C1" w14:textId="77777777" w:rsidR="0009191C" w:rsidRPr="005744FC" w:rsidRDefault="0009191C" w:rsidP="00240CB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9FA7FD4" w14:textId="77777777" w:rsidR="0009191C" w:rsidRPr="005744FC" w:rsidRDefault="0009191C" w:rsidP="00240CB2">
            <w:pPr>
              <w:widowControl w:val="0"/>
              <w:jc w:val="center"/>
              <w:rPr>
                <w:rFonts w:ascii="GHEA Grapalat" w:hAnsi="GHEA Grapalat"/>
                <w:sz w:val="20"/>
                <w:szCs w:val="20"/>
              </w:rPr>
            </w:pPr>
          </w:p>
        </w:tc>
        <w:tc>
          <w:tcPr>
            <w:tcW w:w="2602" w:type="dxa"/>
            <w:tcBorders>
              <w:top w:val="single" w:sz="4" w:space="0" w:color="auto"/>
              <w:left w:val="single" w:sz="4" w:space="0" w:color="auto"/>
              <w:bottom w:val="single" w:sz="4" w:space="0" w:color="auto"/>
              <w:right w:val="single" w:sz="4" w:space="0" w:color="auto"/>
            </w:tcBorders>
            <w:shd w:val="clear" w:color="auto" w:fill="auto"/>
          </w:tcPr>
          <w:p w14:paraId="1A06E1A0" w14:textId="77777777" w:rsidR="0009191C" w:rsidRPr="005744FC" w:rsidRDefault="0009191C" w:rsidP="00240CB2">
            <w:pPr>
              <w:widowControl w:val="0"/>
              <w:rPr>
                <w:rFonts w:ascii="GHEA Grapalat" w:hAnsi="GHEA Grapalat"/>
                <w:sz w:val="20"/>
                <w:szCs w:val="20"/>
              </w:rPr>
            </w:pPr>
          </w:p>
        </w:tc>
      </w:tr>
      <w:tr w:rsidR="0009191C" w:rsidRPr="005744FC" w14:paraId="5FDBD0EB" w14:textId="77777777" w:rsidTr="00594B8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048B256" w14:textId="77777777" w:rsidR="0009191C" w:rsidRPr="005744FC" w:rsidRDefault="0009191C" w:rsidP="00240CB2">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0FEE5CBF" w14:textId="77777777" w:rsidR="0009191C" w:rsidRPr="005744FC" w:rsidRDefault="0009191C" w:rsidP="00240CB2">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668B426" w14:textId="77777777" w:rsidR="0009191C" w:rsidRPr="005744FC" w:rsidRDefault="0009191C" w:rsidP="00240CB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9D3E874" w14:textId="77777777" w:rsidR="0009191C" w:rsidRPr="005744FC" w:rsidRDefault="0009191C" w:rsidP="00240CB2">
            <w:pPr>
              <w:widowControl w:val="0"/>
              <w:jc w:val="center"/>
              <w:rPr>
                <w:rFonts w:ascii="GHEA Grapalat" w:hAnsi="GHEA Grapalat"/>
                <w:sz w:val="20"/>
                <w:szCs w:val="20"/>
              </w:rPr>
            </w:pPr>
          </w:p>
        </w:tc>
        <w:tc>
          <w:tcPr>
            <w:tcW w:w="2602" w:type="dxa"/>
            <w:tcBorders>
              <w:top w:val="single" w:sz="4" w:space="0" w:color="auto"/>
              <w:left w:val="single" w:sz="4" w:space="0" w:color="auto"/>
              <w:bottom w:val="single" w:sz="4" w:space="0" w:color="auto"/>
              <w:right w:val="single" w:sz="4" w:space="0" w:color="auto"/>
            </w:tcBorders>
            <w:shd w:val="clear" w:color="auto" w:fill="auto"/>
          </w:tcPr>
          <w:p w14:paraId="11896B08" w14:textId="77777777" w:rsidR="0009191C" w:rsidRPr="005744FC" w:rsidRDefault="0009191C" w:rsidP="00240CB2">
            <w:pPr>
              <w:widowControl w:val="0"/>
              <w:jc w:val="center"/>
              <w:rPr>
                <w:rFonts w:ascii="GHEA Grapalat" w:hAnsi="GHEA Grapalat"/>
                <w:sz w:val="20"/>
                <w:szCs w:val="20"/>
              </w:rPr>
            </w:pPr>
          </w:p>
        </w:tc>
      </w:tr>
      <w:tr w:rsidR="0009191C" w:rsidRPr="005744FC" w14:paraId="470E869A" w14:textId="77777777" w:rsidTr="00594B8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EEABE5C" w14:textId="77777777" w:rsidR="0009191C" w:rsidRPr="005744FC" w:rsidRDefault="0009191C" w:rsidP="00240CB2">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E9593FB" w14:textId="77777777" w:rsidR="0009191C" w:rsidRPr="005744FC" w:rsidRDefault="0009191C" w:rsidP="00240CB2">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B5AE5BE" w14:textId="77777777" w:rsidR="0009191C" w:rsidRPr="005744FC" w:rsidRDefault="0009191C" w:rsidP="00240CB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2C7088" w14:textId="77777777" w:rsidR="0009191C" w:rsidRPr="005744FC" w:rsidRDefault="0009191C" w:rsidP="00240CB2">
            <w:pPr>
              <w:widowControl w:val="0"/>
              <w:jc w:val="center"/>
              <w:rPr>
                <w:rFonts w:ascii="GHEA Grapalat" w:hAnsi="GHEA Grapalat"/>
                <w:sz w:val="20"/>
                <w:szCs w:val="20"/>
              </w:rPr>
            </w:pPr>
          </w:p>
        </w:tc>
        <w:tc>
          <w:tcPr>
            <w:tcW w:w="2602" w:type="dxa"/>
            <w:tcBorders>
              <w:top w:val="single" w:sz="4" w:space="0" w:color="auto"/>
              <w:left w:val="single" w:sz="4" w:space="0" w:color="auto"/>
              <w:bottom w:val="single" w:sz="4" w:space="0" w:color="auto"/>
              <w:right w:val="single" w:sz="4" w:space="0" w:color="auto"/>
            </w:tcBorders>
            <w:shd w:val="clear" w:color="auto" w:fill="auto"/>
          </w:tcPr>
          <w:p w14:paraId="18E5E853" w14:textId="77777777" w:rsidR="0009191C" w:rsidRPr="005744FC" w:rsidRDefault="0009191C" w:rsidP="00240CB2">
            <w:pPr>
              <w:widowControl w:val="0"/>
              <w:jc w:val="center"/>
              <w:rPr>
                <w:rFonts w:ascii="GHEA Grapalat" w:hAnsi="GHEA Grapalat"/>
                <w:sz w:val="20"/>
                <w:szCs w:val="20"/>
              </w:rPr>
            </w:pPr>
          </w:p>
        </w:tc>
      </w:tr>
      <w:tr w:rsidR="0009191C" w:rsidRPr="005744FC" w14:paraId="1F819293" w14:textId="77777777" w:rsidTr="00594B8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34EA29B" w14:textId="77777777" w:rsidR="0009191C" w:rsidRPr="005744FC" w:rsidRDefault="0009191C" w:rsidP="00240CB2">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AC0D3EC" w14:textId="77777777" w:rsidR="0009191C" w:rsidRPr="005744FC" w:rsidRDefault="0009191C" w:rsidP="00240CB2">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628EE6BD" w14:textId="77777777" w:rsidR="0009191C" w:rsidRPr="005744FC" w:rsidRDefault="0009191C" w:rsidP="00240CB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36D0FB" w14:textId="77777777" w:rsidR="0009191C" w:rsidRPr="005744FC" w:rsidRDefault="0009191C" w:rsidP="00240CB2">
            <w:pPr>
              <w:widowControl w:val="0"/>
              <w:jc w:val="center"/>
              <w:rPr>
                <w:rFonts w:ascii="GHEA Grapalat" w:hAnsi="GHEA Grapalat"/>
                <w:sz w:val="20"/>
                <w:szCs w:val="20"/>
              </w:rPr>
            </w:pPr>
          </w:p>
        </w:tc>
        <w:tc>
          <w:tcPr>
            <w:tcW w:w="2602" w:type="dxa"/>
            <w:tcBorders>
              <w:top w:val="single" w:sz="4" w:space="0" w:color="auto"/>
              <w:left w:val="single" w:sz="4" w:space="0" w:color="auto"/>
              <w:bottom w:val="single" w:sz="4" w:space="0" w:color="auto"/>
              <w:right w:val="single" w:sz="4" w:space="0" w:color="auto"/>
            </w:tcBorders>
            <w:shd w:val="clear" w:color="auto" w:fill="auto"/>
            <w:vAlign w:val="center"/>
          </w:tcPr>
          <w:p w14:paraId="14FBEB61" w14:textId="77777777" w:rsidR="0009191C" w:rsidRPr="005744FC" w:rsidRDefault="0009191C" w:rsidP="00240CB2">
            <w:pPr>
              <w:widowControl w:val="0"/>
              <w:jc w:val="center"/>
              <w:rPr>
                <w:rFonts w:ascii="GHEA Grapalat" w:hAnsi="GHEA Grapalat"/>
                <w:sz w:val="20"/>
                <w:szCs w:val="20"/>
              </w:rPr>
            </w:pPr>
          </w:p>
        </w:tc>
      </w:tr>
    </w:tbl>
    <w:p w14:paraId="48E0DCEE" w14:textId="77777777" w:rsidR="00374F4A" w:rsidRPr="00DD2B43" w:rsidRDefault="00374F4A" w:rsidP="00240CB2">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58873E5" w14:textId="77777777" w:rsidR="00374F4A" w:rsidRPr="00567D3B" w:rsidRDefault="00374F4A" w:rsidP="00240CB2">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0ED30571" w14:textId="77777777" w:rsidR="00DC619D" w:rsidRPr="00D3436F" w:rsidRDefault="00DC619D" w:rsidP="00240CB2">
      <w:pPr>
        <w:widowControl w:val="0"/>
        <w:jc w:val="both"/>
        <w:rPr>
          <w:rFonts w:ascii="GHEA Grapalat" w:hAnsi="GHEA Grapalat"/>
          <w:lang w:val="es-ES"/>
        </w:rPr>
      </w:pPr>
    </w:p>
    <w:p w14:paraId="50846D3B" w14:textId="77777777" w:rsidR="00B2572B" w:rsidRPr="000F6C24" w:rsidRDefault="00B2572B" w:rsidP="00240CB2">
      <w:pPr>
        <w:widowControl w:val="0"/>
        <w:jc w:val="right"/>
        <w:rPr>
          <w:rFonts w:ascii="GHEA Grapalat" w:hAnsi="GHEA Grapalat"/>
        </w:rPr>
      </w:pPr>
      <w:r w:rsidRPr="009044F1">
        <w:rPr>
          <w:rFonts w:ascii="GHEA Grapalat" w:hAnsi="GHEA Grapalat"/>
        </w:rPr>
        <w:t>М. П.</w:t>
      </w:r>
    </w:p>
    <w:p w14:paraId="035F5E95" w14:textId="77777777" w:rsidR="00B217BB" w:rsidRDefault="00B217BB" w:rsidP="00240CB2">
      <w:pPr>
        <w:rPr>
          <w:rFonts w:ascii="GHEA Grapalat" w:hAnsi="GHEA Grapalat"/>
          <w:b/>
        </w:rPr>
      </w:pPr>
      <w:r>
        <w:rPr>
          <w:rFonts w:ascii="GHEA Grapalat" w:hAnsi="GHEA Grapalat"/>
          <w:b/>
        </w:rPr>
        <w:br w:type="page"/>
      </w:r>
    </w:p>
    <w:p w14:paraId="7CBC2E0D" w14:textId="77777777" w:rsidR="003D2FE2" w:rsidRPr="00073747" w:rsidRDefault="003D2FE2" w:rsidP="00240CB2">
      <w:pPr>
        <w:widowControl w:val="0"/>
        <w:jc w:val="right"/>
        <w:rPr>
          <w:rFonts w:ascii="GHEA Grapalat" w:hAnsi="GHEA Grapalat" w:cs="GHEA Grapalat"/>
          <w:b/>
          <w:sz w:val="22"/>
          <w:szCs w:val="22"/>
        </w:rPr>
      </w:pPr>
      <w:r w:rsidRPr="007123CF">
        <w:rPr>
          <w:rFonts w:ascii="GHEA Grapalat" w:hAnsi="GHEA Grapalat"/>
          <w:b/>
          <w:sz w:val="22"/>
          <w:szCs w:val="22"/>
        </w:rPr>
        <w:lastRenderedPageBreak/>
        <w:t xml:space="preserve">Приложение № </w:t>
      </w:r>
      <w:r w:rsidR="007123CF" w:rsidRPr="00073747">
        <w:rPr>
          <w:rFonts w:ascii="GHEA Grapalat" w:hAnsi="GHEA Grapalat"/>
          <w:b/>
          <w:sz w:val="22"/>
          <w:szCs w:val="22"/>
        </w:rPr>
        <w:t>3</w:t>
      </w:r>
    </w:p>
    <w:p w14:paraId="5A3FA434" w14:textId="2DF19757" w:rsidR="003D2FE2" w:rsidRPr="007123CF" w:rsidRDefault="003D2FE2" w:rsidP="00240CB2">
      <w:pPr>
        <w:widowControl w:val="0"/>
        <w:jc w:val="right"/>
        <w:rPr>
          <w:rFonts w:ascii="GHEA Grapalat" w:hAnsi="GHEA Grapalat" w:cs="GHEA Grapalat"/>
          <w:b/>
          <w:sz w:val="22"/>
          <w:szCs w:val="22"/>
        </w:rPr>
      </w:pPr>
      <w:r w:rsidRPr="007123CF">
        <w:rPr>
          <w:rFonts w:ascii="GHEA Grapalat" w:hAnsi="GHEA Grapalat"/>
          <w:b/>
          <w:sz w:val="22"/>
          <w:szCs w:val="22"/>
        </w:rPr>
        <w:t xml:space="preserve">к Приглашению на </w:t>
      </w:r>
      <w:r w:rsidR="00A36C54" w:rsidRPr="007123CF">
        <w:rPr>
          <w:rFonts w:ascii="GHEA Grapalat" w:hAnsi="GHEA Grapalat"/>
          <w:b/>
          <w:sz w:val="22"/>
          <w:szCs w:val="22"/>
        </w:rPr>
        <w:t>запрос котировок</w:t>
      </w:r>
      <w:r w:rsidRPr="007123CF">
        <w:rPr>
          <w:rFonts w:ascii="GHEA Grapalat" w:hAnsi="GHEA Grapalat" w:cs="GHEA Grapalat"/>
          <w:b/>
          <w:sz w:val="22"/>
          <w:szCs w:val="22"/>
        </w:rPr>
        <w:br/>
      </w:r>
      <w:r w:rsidRPr="007123CF">
        <w:rPr>
          <w:rFonts w:ascii="GHEA Grapalat" w:hAnsi="GHEA Grapalat"/>
          <w:b/>
          <w:sz w:val="22"/>
          <w:szCs w:val="22"/>
        </w:rPr>
        <w:t>под кодом "</w:t>
      </w:r>
      <w:r w:rsidR="00992063" w:rsidRPr="00992063">
        <w:rPr>
          <w:rFonts w:ascii="GHEA Grapalat" w:hAnsi="GHEA Grapalat"/>
          <w:b/>
        </w:rPr>
        <w:t xml:space="preserve"> </w:t>
      </w:r>
      <w:r w:rsidR="00992063" w:rsidRPr="000164C6">
        <w:rPr>
          <w:rFonts w:ascii="GHEA Grapalat" w:hAnsi="GHEA Grapalat"/>
          <w:b/>
        </w:rPr>
        <w:t>TXUE-GHAPDzB-2</w:t>
      </w:r>
      <w:r w:rsidR="00992063">
        <w:rPr>
          <w:rFonts w:ascii="GHEA Grapalat" w:hAnsi="GHEA Grapalat"/>
          <w:b/>
          <w:lang w:val="hy-AM"/>
        </w:rPr>
        <w:t>6</w:t>
      </w:r>
      <w:r w:rsidR="00992063" w:rsidRPr="000164C6">
        <w:rPr>
          <w:rFonts w:ascii="GHEA Grapalat" w:hAnsi="GHEA Grapalat"/>
          <w:b/>
        </w:rPr>
        <w:t>/</w:t>
      </w:r>
      <w:r w:rsidR="00992063">
        <w:rPr>
          <w:rFonts w:ascii="GHEA Grapalat" w:hAnsi="GHEA Grapalat"/>
          <w:b/>
          <w:lang w:val="hy-AM"/>
        </w:rPr>
        <w:t>1</w:t>
      </w:r>
      <w:r w:rsidRPr="007123CF">
        <w:rPr>
          <w:rFonts w:ascii="GHEA Grapalat" w:hAnsi="GHEA Grapalat"/>
          <w:b/>
          <w:sz w:val="22"/>
          <w:szCs w:val="22"/>
        </w:rPr>
        <w:t>"</w:t>
      </w:r>
    </w:p>
    <w:p w14:paraId="568B45EA" w14:textId="77777777" w:rsidR="003D2FE2" w:rsidRPr="00B138F3" w:rsidRDefault="003D2FE2" w:rsidP="00240CB2">
      <w:pPr>
        <w:widowControl w:val="0"/>
        <w:jc w:val="center"/>
        <w:rPr>
          <w:rFonts w:ascii="GHEA Grapalat" w:hAnsi="GHEA Grapalat"/>
          <w:b/>
          <w:sz w:val="22"/>
          <w:szCs w:val="22"/>
        </w:rPr>
      </w:pPr>
    </w:p>
    <w:p w14:paraId="380618D8" w14:textId="77777777" w:rsidR="003D2FE2" w:rsidRPr="00B138F3" w:rsidRDefault="003D2FE2" w:rsidP="00240CB2">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5CF3F374" w14:textId="77777777" w:rsidR="003D2FE2" w:rsidRPr="00B138F3" w:rsidRDefault="003D2FE2" w:rsidP="00240CB2">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0A50CDAA" w14:textId="77777777" w:rsidTr="00B932B8">
        <w:tc>
          <w:tcPr>
            <w:tcW w:w="4786" w:type="dxa"/>
          </w:tcPr>
          <w:p w14:paraId="15CF92F1" w14:textId="77777777" w:rsidR="003D2FE2" w:rsidRPr="00B138F3" w:rsidRDefault="003D2FE2" w:rsidP="00240CB2">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744ED4F" w14:textId="77777777" w:rsidR="003D2FE2" w:rsidRPr="00B138F3" w:rsidRDefault="003D2FE2" w:rsidP="00240CB2">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5"/>
              <w:t>**</w:t>
            </w:r>
          </w:p>
        </w:tc>
      </w:tr>
    </w:tbl>
    <w:p w14:paraId="58EE9DB1" w14:textId="77777777" w:rsidR="003D2FE2" w:rsidRPr="00B138F3" w:rsidRDefault="003D2FE2" w:rsidP="00240CB2">
      <w:pPr>
        <w:widowControl w:val="0"/>
        <w:rPr>
          <w:rFonts w:ascii="GHEA Grapalat" w:hAnsi="GHEA Grapalat" w:cs="GHEA Grapalat"/>
          <w:b/>
          <w:sz w:val="22"/>
          <w:szCs w:val="22"/>
        </w:rPr>
      </w:pPr>
    </w:p>
    <w:p w14:paraId="55246C36" w14:textId="77777777" w:rsidR="003D2FE2" w:rsidRPr="00B138F3" w:rsidRDefault="003D2FE2" w:rsidP="00240CB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71583672" w14:textId="77777777" w:rsidR="003D2FE2" w:rsidRPr="00B138F3" w:rsidRDefault="003D2FE2" w:rsidP="00240CB2">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602DA3A8" w14:textId="77777777" w:rsidR="003D2FE2" w:rsidRPr="00B138F3" w:rsidRDefault="003D2FE2" w:rsidP="00240CB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51EC41C4" w14:textId="77777777" w:rsidR="003D2FE2" w:rsidRPr="00B138F3" w:rsidRDefault="003D2FE2" w:rsidP="00240CB2">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6FA3DEF5" w14:textId="77777777" w:rsidR="003D2FE2" w:rsidRPr="00B138F3" w:rsidRDefault="003D2FE2" w:rsidP="00240CB2">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CAD4646" w14:textId="77777777" w:rsidR="003D2FE2" w:rsidRPr="00B138F3" w:rsidRDefault="003D2FE2" w:rsidP="00240CB2">
      <w:pPr>
        <w:widowControl w:val="0"/>
        <w:ind w:firstLine="709"/>
        <w:jc w:val="both"/>
        <w:rPr>
          <w:rFonts w:ascii="GHEA Grapalat" w:hAnsi="GHEA Grapalat" w:cs="GHEA Grapalat"/>
          <w:sz w:val="22"/>
          <w:szCs w:val="22"/>
        </w:rPr>
      </w:pPr>
    </w:p>
    <w:p w14:paraId="1E6DF394" w14:textId="77777777" w:rsidR="003D2FE2" w:rsidRPr="00B138F3" w:rsidRDefault="003D2FE2" w:rsidP="00240CB2">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B2629E3" w14:textId="78FFD31F" w:rsidR="003D2FE2" w:rsidRPr="007123CF" w:rsidRDefault="003D2FE2" w:rsidP="007123C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Pr="007123CF">
        <w:rPr>
          <w:rFonts w:ascii="GHEA Grapalat" w:hAnsi="GHEA Grapalat"/>
          <w:sz w:val="22"/>
          <w:szCs w:val="22"/>
        </w:rPr>
        <w:t xml:space="preserve">Компания участвует в организованной </w:t>
      </w:r>
      <w:r w:rsidR="007123CF" w:rsidRPr="007123CF">
        <w:rPr>
          <w:rFonts w:ascii="GHEA Grapalat" w:hAnsi="GHEA Grapalat"/>
          <w:sz w:val="22"/>
          <w:szCs w:val="22"/>
        </w:rPr>
        <w:t>ГНКО “</w:t>
      </w:r>
      <w:r w:rsidR="00992063" w:rsidRPr="00992063">
        <w:rPr>
          <w:rFonts w:ascii="GHEA Grapalat" w:hAnsi="GHEA Grapalat"/>
          <w:b/>
          <w:bCs/>
        </w:rPr>
        <w:t xml:space="preserve"> </w:t>
      </w:r>
      <w:r w:rsidR="00992063" w:rsidRPr="000164C6">
        <w:rPr>
          <w:rFonts w:ascii="GHEA Grapalat" w:hAnsi="GHEA Grapalat"/>
          <w:b/>
          <w:bCs/>
        </w:rPr>
        <w:t>ЕРЕВАНСКАЯ СПЕЦИАЛЬНАЯ ШКОЛА № 14 ДЛЯ ДЕТЕЙ С НАРУШЕНИЯМИ ЗРЕНИЯ ИМЕНИ НИКОГАЙОСА ТИГРАНЯНА</w:t>
      </w:r>
      <w:r w:rsidR="00992063" w:rsidRPr="007123CF">
        <w:rPr>
          <w:rFonts w:ascii="GHEA Grapalat" w:hAnsi="GHEA Grapalat"/>
          <w:sz w:val="22"/>
          <w:szCs w:val="22"/>
        </w:rPr>
        <w:t xml:space="preserve"> </w:t>
      </w:r>
      <w:r w:rsidR="007123CF" w:rsidRPr="007123CF">
        <w:rPr>
          <w:rFonts w:ascii="GHEA Grapalat" w:hAnsi="GHEA Grapalat"/>
          <w:sz w:val="22"/>
          <w:szCs w:val="22"/>
        </w:rPr>
        <w:t xml:space="preserve">” </w:t>
      </w:r>
      <w:r w:rsidRPr="007123CF">
        <w:rPr>
          <w:rFonts w:ascii="GHEA Grapalat" w:hAnsi="GHEA Grapalat"/>
          <w:sz w:val="22"/>
          <w:szCs w:val="22"/>
        </w:rPr>
        <w:t xml:space="preserve">(далее — Заказчик) </w:t>
      </w:r>
      <w:r w:rsidRPr="00B138F3">
        <w:rPr>
          <w:rFonts w:ascii="GHEA Grapalat" w:hAnsi="GHEA Grapalat"/>
          <w:sz w:val="22"/>
          <w:szCs w:val="22"/>
        </w:rPr>
        <w:t xml:space="preserve">процедуре закупок под кодом </w:t>
      </w:r>
      <w:r w:rsidR="007123CF" w:rsidRPr="007123CF">
        <w:rPr>
          <w:rFonts w:ascii="GHEA Grapalat" w:hAnsi="GHEA Grapalat"/>
          <w:sz w:val="22"/>
          <w:szCs w:val="22"/>
        </w:rPr>
        <w:t>"</w:t>
      </w:r>
      <w:r w:rsidR="00992063" w:rsidRPr="00992063">
        <w:rPr>
          <w:rFonts w:ascii="GHEA Grapalat" w:hAnsi="GHEA Grapalat"/>
          <w:b/>
        </w:rPr>
        <w:t xml:space="preserve"> </w:t>
      </w:r>
      <w:r w:rsidR="00992063" w:rsidRPr="000164C6">
        <w:rPr>
          <w:rFonts w:ascii="GHEA Grapalat" w:hAnsi="GHEA Grapalat"/>
          <w:b/>
        </w:rPr>
        <w:t>TXUE-GHAPDzB-2</w:t>
      </w:r>
      <w:r w:rsidR="00992063">
        <w:rPr>
          <w:rFonts w:ascii="GHEA Grapalat" w:hAnsi="GHEA Grapalat"/>
          <w:b/>
          <w:lang w:val="hy-AM"/>
        </w:rPr>
        <w:t>6</w:t>
      </w:r>
      <w:r w:rsidR="00992063" w:rsidRPr="000164C6">
        <w:rPr>
          <w:rFonts w:ascii="GHEA Grapalat" w:hAnsi="GHEA Grapalat"/>
          <w:b/>
        </w:rPr>
        <w:t>/</w:t>
      </w:r>
      <w:r w:rsidR="00992063">
        <w:rPr>
          <w:rFonts w:ascii="GHEA Grapalat" w:hAnsi="GHEA Grapalat"/>
          <w:b/>
          <w:lang w:val="hy-AM"/>
        </w:rPr>
        <w:t>1</w:t>
      </w:r>
      <w:r w:rsidR="00992063" w:rsidRPr="007123CF">
        <w:rPr>
          <w:rFonts w:ascii="GHEA Grapalat" w:hAnsi="GHEA Grapalat"/>
          <w:b/>
          <w:sz w:val="22"/>
          <w:szCs w:val="22"/>
        </w:rPr>
        <w:t>"</w:t>
      </w:r>
    </w:p>
    <w:p w14:paraId="0221E15B" w14:textId="77777777" w:rsidR="003D2FE2" w:rsidRPr="00B138F3" w:rsidRDefault="003D2FE2" w:rsidP="00240CB2">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8CF0525" w14:textId="77777777" w:rsidR="003D2FE2" w:rsidRPr="00B138F3" w:rsidRDefault="003D2FE2" w:rsidP="00240CB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69055946" w14:textId="77777777" w:rsidR="003D2FE2" w:rsidRPr="00B138F3" w:rsidRDefault="003D2FE2" w:rsidP="00240CB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D3EB470" w14:textId="77777777" w:rsidR="003D2FE2" w:rsidRPr="00B138F3" w:rsidRDefault="003D2FE2" w:rsidP="00240CB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99CF6A4" w14:textId="77777777" w:rsidR="003D2FE2" w:rsidRPr="00B138F3" w:rsidRDefault="003D2FE2" w:rsidP="00240CB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5AED622" w14:textId="77777777" w:rsidR="003D2FE2" w:rsidRPr="00B138F3" w:rsidRDefault="003D2FE2" w:rsidP="00240CB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F59A70D" w14:textId="77777777" w:rsidR="003D2FE2" w:rsidRPr="00B138F3" w:rsidRDefault="003D2FE2" w:rsidP="00240CB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D6A6941" w14:textId="77777777" w:rsidR="003D2FE2" w:rsidRPr="00B138F3" w:rsidRDefault="003D2FE2" w:rsidP="00240CB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w:t>
      </w:r>
      <w:r w:rsidRPr="00B138F3">
        <w:rPr>
          <w:rFonts w:ascii="GHEA Grapalat" w:hAnsi="GHEA Grapalat"/>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65499B0" w14:textId="77777777" w:rsidR="003D2FE2" w:rsidRPr="00B138F3" w:rsidRDefault="003D2FE2" w:rsidP="00240CB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4698BBD2" w14:textId="77777777" w:rsidR="003D2FE2" w:rsidRPr="00B138F3" w:rsidRDefault="003D2FE2" w:rsidP="00240CB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6C6A3AAF" w14:textId="77777777" w:rsidR="003D2FE2" w:rsidRPr="00B138F3" w:rsidRDefault="003D2FE2" w:rsidP="00240CB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25A2BC8" w14:textId="77777777" w:rsidR="003D2FE2" w:rsidRPr="00B138F3" w:rsidRDefault="003D2FE2" w:rsidP="00240CB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184E7A31" w14:textId="77777777" w:rsidR="003D2FE2" w:rsidRPr="00B138F3" w:rsidRDefault="003D2FE2" w:rsidP="00240CB2">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15B257CF" w14:textId="77777777" w:rsidR="003D2FE2" w:rsidRPr="00B138F3" w:rsidRDefault="003D2FE2" w:rsidP="00240CB2">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5DF67E7" w14:textId="77777777" w:rsidR="003D2FE2" w:rsidRPr="00B138F3" w:rsidRDefault="003D2FE2" w:rsidP="00240CB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6A2029B" w14:textId="77777777" w:rsidR="003D2FE2" w:rsidRPr="00B138F3" w:rsidRDefault="003D2FE2" w:rsidP="00240CB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604AA72F" w14:textId="77777777" w:rsidR="003D2FE2" w:rsidRPr="00B138F3" w:rsidDel="00A13215" w:rsidRDefault="003D2FE2" w:rsidP="00240CB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FC9CBA" w14:textId="77777777" w:rsidR="003D2FE2" w:rsidRPr="00B138F3" w:rsidRDefault="003D2FE2" w:rsidP="00240CB2">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8155F91" w14:textId="77777777" w:rsidR="003D2FE2" w:rsidRPr="00B138F3" w:rsidRDefault="003D2FE2" w:rsidP="00240CB2">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270008E8" w14:textId="77777777" w:rsidR="003D2FE2" w:rsidRPr="00B138F3" w:rsidRDefault="003D2FE2" w:rsidP="00240CB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7626DD8" w14:textId="77777777" w:rsidR="003D2FE2" w:rsidRPr="00B138F3" w:rsidRDefault="003D2FE2" w:rsidP="00240CB2">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261CCED6" w14:textId="77777777" w:rsidR="003D2FE2" w:rsidRPr="00B138F3" w:rsidRDefault="003D2FE2" w:rsidP="00240CB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A37B9A4" w14:textId="77777777" w:rsidR="003D2FE2" w:rsidRPr="00B138F3" w:rsidRDefault="003D2FE2" w:rsidP="00240CB2">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06D99083" w14:textId="77777777" w:rsidR="003D2FE2" w:rsidRPr="00B138F3" w:rsidRDefault="003D2FE2" w:rsidP="00240CB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389B373" w14:textId="77777777" w:rsidR="003D2FE2" w:rsidRPr="00B138F3" w:rsidRDefault="003D2FE2" w:rsidP="00240CB2">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34B63605" w14:textId="77777777" w:rsidR="003D2FE2" w:rsidRPr="00B138F3" w:rsidRDefault="003D2FE2" w:rsidP="00240CB2">
      <w:pPr>
        <w:widowControl w:val="0"/>
        <w:jc w:val="right"/>
        <w:rPr>
          <w:rFonts w:ascii="GHEA Grapalat" w:hAnsi="GHEA Grapalat"/>
          <w:sz w:val="22"/>
          <w:szCs w:val="22"/>
        </w:rPr>
      </w:pPr>
    </w:p>
    <w:p w14:paraId="4D431F3A" w14:textId="77777777" w:rsidR="003D2FE2" w:rsidRPr="00B138F3" w:rsidRDefault="003D2FE2" w:rsidP="007123CF">
      <w:pPr>
        <w:widowControl w:val="0"/>
        <w:rPr>
          <w:rFonts w:ascii="GHEA Grapalat" w:hAnsi="GHEA Grapalat"/>
          <w:sz w:val="22"/>
          <w:szCs w:val="22"/>
        </w:rPr>
      </w:pPr>
      <w:r w:rsidRPr="00B138F3">
        <w:rPr>
          <w:rFonts w:ascii="GHEA Grapalat" w:hAnsi="GHEA Grapalat"/>
          <w:sz w:val="22"/>
          <w:szCs w:val="22"/>
        </w:rPr>
        <w:t>М. П.</w:t>
      </w:r>
    </w:p>
    <w:p w14:paraId="2311E3DE" w14:textId="77777777" w:rsidR="003D2FE2" w:rsidRPr="00B138F3" w:rsidRDefault="003D2FE2" w:rsidP="00240CB2">
      <w:pPr>
        <w:widowControl w:val="0"/>
        <w:jc w:val="both"/>
        <w:rPr>
          <w:rFonts w:ascii="GHEA Grapalat" w:hAnsi="GHEA Grapalat"/>
          <w:sz w:val="22"/>
          <w:szCs w:val="22"/>
        </w:rPr>
      </w:pPr>
      <w:r w:rsidRPr="00B138F3">
        <w:rPr>
          <w:rFonts w:ascii="GHEA Grapalat" w:hAnsi="GHEA Grapalat"/>
          <w:sz w:val="22"/>
          <w:szCs w:val="22"/>
        </w:rPr>
        <w:t>День/месяц/год</w:t>
      </w:r>
    </w:p>
    <w:p w14:paraId="005F6F6E" w14:textId="77777777" w:rsidR="001005B0" w:rsidRPr="00B138F3" w:rsidRDefault="001005B0" w:rsidP="007123CF">
      <w:pPr>
        <w:widowControl w:val="0"/>
        <w:ind w:right="565"/>
        <w:rPr>
          <w:rFonts w:ascii="GHEA Grapalat" w:hAnsi="GHEA Grapalat"/>
          <w:b/>
          <w:sz w:val="22"/>
          <w:szCs w:val="22"/>
        </w:rPr>
      </w:pPr>
    </w:p>
    <w:p w14:paraId="68426FC7" w14:textId="77777777" w:rsidR="001005B0" w:rsidRPr="00B138F3" w:rsidRDefault="001005B0" w:rsidP="00240CB2">
      <w:pPr>
        <w:widowControl w:val="0"/>
        <w:ind w:left="567" w:right="565"/>
        <w:jc w:val="center"/>
        <w:rPr>
          <w:rFonts w:ascii="GHEA Grapalat" w:hAnsi="GHEA Grapalat"/>
          <w:b/>
          <w:sz w:val="22"/>
          <w:szCs w:val="22"/>
        </w:rPr>
      </w:pPr>
    </w:p>
    <w:p w14:paraId="57C71490" w14:textId="77777777" w:rsidR="001005B0" w:rsidRPr="00B138F3" w:rsidRDefault="001005B0" w:rsidP="00240CB2">
      <w:pPr>
        <w:widowControl w:val="0"/>
        <w:ind w:left="567" w:right="565"/>
        <w:jc w:val="center"/>
        <w:rPr>
          <w:rFonts w:ascii="GHEA Grapalat" w:hAnsi="GHEA Grapalat"/>
          <w:b/>
          <w:sz w:val="22"/>
          <w:szCs w:val="22"/>
        </w:rPr>
      </w:pPr>
    </w:p>
    <w:p w14:paraId="0B6CB66D" w14:textId="77777777" w:rsidR="001005B0" w:rsidRPr="00B138F3" w:rsidRDefault="001005B0" w:rsidP="007123CF">
      <w:pPr>
        <w:widowControl w:val="0"/>
        <w:ind w:right="565"/>
        <w:rPr>
          <w:rFonts w:ascii="GHEA Grapalat" w:hAnsi="GHEA Grapalat"/>
          <w:b/>
        </w:rPr>
      </w:pPr>
    </w:p>
    <w:p w14:paraId="649F2C77" w14:textId="77777777" w:rsidR="001005B0" w:rsidRPr="00B138F3" w:rsidRDefault="001005B0" w:rsidP="00240CB2">
      <w:pPr>
        <w:widowControl w:val="0"/>
        <w:ind w:left="567" w:right="565"/>
        <w:jc w:val="center"/>
        <w:rPr>
          <w:rFonts w:ascii="GHEA Grapalat" w:hAnsi="GHEA Grapalat"/>
          <w:b/>
        </w:rPr>
      </w:pPr>
    </w:p>
    <w:p w14:paraId="4979CC43" w14:textId="77777777" w:rsidR="001005B0" w:rsidRPr="00B138F3" w:rsidRDefault="001005B0" w:rsidP="00240CB2">
      <w:pPr>
        <w:widowControl w:val="0"/>
        <w:ind w:left="567" w:right="565"/>
        <w:jc w:val="center"/>
        <w:rPr>
          <w:rFonts w:ascii="GHEA Grapalat" w:hAnsi="GHEA Grapalat"/>
          <w:b/>
        </w:rPr>
      </w:pPr>
    </w:p>
    <w:p w14:paraId="609E09EB" w14:textId="77777777" w:rsidR="001005B0" w:rsidRPr="00B138F3" w:rsidRDefault="001005B0" w:rsidP="007123CF">
      <w:pPr>
        <w:widowControl w:val="0"/>
        <w:ind w:right="565"/>
        <w:rPr>
          <w:rFonts w:ascii="GHEA Grapalat" w:hAnsi="GHEA Grapalat"/>
          <w:b/>
        </w:rPr>
      </w:pPr>
    </w:p>
    <w:p w14:paraId="29EF6592" w14:textId="77777777" w:rsidR="001005B0" w:rsidRPr="00B138F3" w:rsidRDefault="001005B0" w:rsidP="00240CB2">
      <w:pPr>
        <w:widowControl w:val="0"/>
        <w:ind w:left="567" w:right="565"/>
        <w:jc w:val="center"/>
        <w:rPr>
          <w:rFonts w:ascii="GHEA Grapalat" w:hAnsi="GHEA Grapalat"/>
          <w:b/>
        </w:rPr>
      </w:pPr>
    </w:p>
    <w:p w14:paraId="60186CC7" w14:textId="77777777" w:rsidR="001005B0" w:rsidRPr="00B138F3" w:rsidRDefault="001005B0" w:rsidP="00240CB2">
      <w:pPr>
        <w:widowControl w:val="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5DD2543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11E6DC" w14:textId="77777777" w:rsidR="00C3421C" w:rsidRPr="00B138F3" w:rsidRDefault="00C3421C" w:rsidP="00240CB2">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3BD600D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5E16D" w14:textId="77777777" w:rsidR="00C3421C" w:rsidRPr="00B138F3" w:rsidRDefault="00C3421C" w:rsidP="00240CB2">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02BA6313"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EA332F" w14:textId="77777777" w:rsidR="00C3421C" w:rsidRPr="00B138F3" w:rsidRDefault="00C3421C" w:rsidP="00240CB2">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5D003A81"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7790F1" w14:textId="77777777" w:rsidR="00C3421C" w:rsidRPr="00B138F3" w:rsidRDefault="00C3421C" w:rsidP="00240CB2">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3380C17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D1463F" w14:textId="77777777" w:rsidR="00C3421C" w:rsidRPr="00B138F3" w:rsidRDefault="00C3421C" w:rsidP="00240CB2">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293B4E1F"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8BDA1C" w14:textId="77777777" w:rsidR="00C3421C" w:rsidRPr="00B138F3" w:rsidRDefault="00C3421C" w:rsidP="00240CB2">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6286227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30CF1B" w14:textId="77777777" w:rsidR="00C3421C" w:rsidRPr="00B138F3" w:rsidRDefault="00C3421C" w:rsidP="00240CB2">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4132A4E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E4F909" w14:textId="77777777" w:rsidR="00C3421C" w:rsidRPr="00B138F3" w:rsidRDefault="00C3421C" w:rsidP="00240CB2">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C75BF" w:rsidRPr="00B138F3" w14:paraId="5FC76D8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EC7167" w14:textId="29A0BC5A" w:rsidR="000C75BF" w:rsidRDefault="000C75BF" w:rsidP="000C75BF">
            <w:pPr>
              <w:widowControl w:val="0"/>
              <w:tabs>
                <w:tab w:val="left" w:pos="855"/>
              </w:tabs>
              <w:ind w:left="360"/>
              <w:rPr>
                <w:rFonts w:ascii="GHEA Grapalat" w:hAnsi="GHEA Grapalat"/>
              </w:rPr>
            </w:pPr>
            <w:r>
              <w:rPr>
                <w:rFonts w:ascii="GHEA Grapalat" w:hAnsi="GHEA Grapalat"/>
              </w:rPr>
              <w:t xml:space="preserve">9.Наименование, или имя, фамилия бенефициара: </w:t>
            </w:r>
            <w:r w:rsidRPr="000371DD">
              <w:rPr>
                <w:rFonts w:ascii="GHEA Grapalat" w:hAnsi="GHEA Grapalat"/>
              </w:rPr>
              <w:t xml:space="preserve"> ГНКО “ </w:t>
            </w:r>
            <w:r w:rsidR="00C35620" w:rsidRPr="000164C6">
              <w:rPr>
                <w:rFonts w:ascii="GHEA Grapalat" w:hAnsi="GHEA Grapalat"/>
              </w:rPr>
              <w:t xml:space="preserve"> ЕРЕВАНСКАЯ СПЕЦИАЛЬНАЯ ШКОЛА № 14 ДЛЯ ДЕТЕЙ С НАРУШЕНИЯМИ ЗРЕНИЯ ИМЕНИ НИКОГАЙОСА ТИГРАНЯНА</w:t>
            </w:r>
            <w:r w:rsidR="00C35620" w:rsidRPr="000371DD">
              <w:rPr>
                <w:rFonts w:ascii="GHEA Grapalat" w:hAnsi="GHEA Grapalat"/>
              </w:rPr>
              <w:t xml:space="preserve"> </w:t>
            </w:r>
            <w:r w:rsidRPr="000371DD">
              <w:rPr>
                <w:rFonts w:ascii="GHEA Grapalat" w:hAnsi="GHEA Grapalat"/>
              </w:rPr>
              <w:t>”</w:t>
            </w:r>
          </w:p>
        </w:tc>
      </w:tr>
      <w:tr w:rsidR="000C75BF" w:rsidRPr="00B138F3" w14:paraId="50CEA4B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C2EB6F" w14:textId="77777777" w:rsidR="000C75BF" w:rsidRDefault="000C75BF" w:rsidP="000C75BF">
            <w:pPr>
              <w:widowControl w:val="0"/>
              <w:tabs>
                <w:tab w:val="left" w:pos="855"/>
              </w:tabs>
              <w:ind w:left="360"/>
              <w:rPr>
                <w:rFonts w:ascii="GHEA Grapalat" w:hAnsi="GHEA Grapalat"/>
              </w:rPr>
            </w:pPr>
            <w:r>
              <w:rPr>
                <w:rFonts w:ascii="GHEA Grapalat" w:hAnsi="GHEA Grapalat"/>
              </w:rPr>
              <w:t>10.</w:t>
            </w:r>
            <w:r>
              <w:rPr>
                <w:rFonts w:ascii="GHEA Grapalat" w:hAnsi="GHEA Grapalat"/>
              </w:rPr>
              <w:tab/>
              <w:t>НЗОУ бенефициара (не заполняется)</w:t>
            </w:r>
          </w:p>
        </w:tc>
      </w:tr>
      <w:tr w:rsidR="000C75BF" w:rsidRPr="00B138F3" w14:paraId="2C6BF7CE"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90E9F4" w14:textId="0871D37E" w:rsidR="000C75BF" w:rsidRDefault="000C75BF" w:rsidP="000C75BF">
            <w:pPr>
              <w:widowControl w:val="0"/>
              <w:tabs>
                <w:tab w:val="left" w:pos="855"/>
              </w:tabs>
              <w:ind w:left="360"/>
              <w:rPr>
                <w:rFonts w:ascii="GHEA Grapalat" w:hAnsi="GHEA Grapalat"/>
              </w:rPr>
            </w:pPr>
            <w:r>
              <w:rPr>
                <w:rFonts w:ascii="GHEA Grapalat" w:hAnsi="GHEA Grapalat"/>
              </w:rPr>
              <w:t>11.</w:t>
            </w:r>
            <w:r>
              <w:rPr>
                <w:rFonts w:ascii="GHEA Grapalat" w:hAnsi="GHEA Grapalat"/>
              </w:rPr>
              <w:tab/>
              <w:t xml:space="preserve">УНН бенефициара: </w:t>
            </w:r>
            <w:r w:rsidR="00C35620" w:rsidRPr="000164C6">
              <w:rPr>
                <w:rFonts w:ascii="GHEA Grapalat" w:hAnsi="GHEA Grapalat"/>
              </w:rPr>
              <w:t>00007713</w:t>
            </w:r>
          </w:p>
        </w:tc>
      </w:tr>
      <w:tr w:rsidR="000C75BF" w:rsidRPr="00B138F3" w14:paraId="52F4CDF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0E5C39" w14:textId="77777777" w:rsidR="000C75BF" w:rsidRDefault="000C75BF" w:rsidP="000C75BF">
            <w:pPr>
              <w:widowControl w:val="0"/>
              <w:tabs>
                <w:tab w:val="left" w:pos="855"/>
              </w:tabs>
              <w:ind w:left="360"/>
              <w:rPr>
                <w:rFonts w:ascii="GHEA Grapalat" w:hAnsi="GHEA Grapalat"/>
              </w:rPr>
            </w:pPr>
            <w:r>
              <w:rPr>
                <w:rFonts w:ascii="GHEA Grapalat" w:hAnsi="GHEA Grapalat"/>
              </w:rPr>
              <w:t xml:space="preserve">12.Обслуживающая бенефициара Финансовая организация (банк): </w:t>
            </w:r>
            <w:r w:rsidRPr="000371DD">
              <w:rPr>
                <w:rFonts w:ascii="GHEA Grapalat" w:hAnsi="GHEA Grapalat"/>
              </w:rPr>
              <w:t xml:space="preserve"> МФ РА № 1</w:t>
            </w:r>
          </w:p>
        </w:tc>
      </w:tr>
      <w:tr w:rsidR="000C75BF" w:rsidRPr="00B138F3" w14:paraId="651D968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8FA0EE" w14:textId="6F6DB04B" w:rsidR="000C75BF" w:rsidRDefault="000C75BF" w:rsidP="000C75BF">
            <w:pPr>
              <w:widowControl w:val="0"/>
              <w:tabs>
                <w:tab w:val="left" w:pos="855"/>
              </w:tabs>
              <w:ind w:left="360"/>
              <w:rPr>
                <w:rFonts w:ascii="GHEA Grapalat" w:hAnsi="GHEA Grapalat"/>
              </w:rPr>
            </w:pPr>
            <w:r>
              <w:rPr>
                <w:rFonts w:ascii="GHEA Grapalat" w:hAnsi="GHEA Grapalat"/>
              </w:rPr>
              <w:t>13.</w:t>
            </w:r>
            <w:r>
              <w:rPr>
                <w:rFonts w:ascii="GHEA Grapalat" w:hAnsi="GHEA Grapalat"/>
              </w:rPr>
              <w:tab/>
              <w:t xml:space="preserve">Номер счета бенефициара (сч.№) </w:t>
            </w:r>
            <w:r w:rsidR="00C35620" w:rsidRPr="000164C6">
              <w:rPr>
                <w:rFonts w:ascii="GHEA Grapalat" w:hAnsi="GHEA Grapalat"/>
              </w:rPr>
              <w:t>900018002429</w:t>
            </w:r>
          </w:p>
        </w:tc>
      </w:tr>
      <w:tr w:rsidR="00B138F3" w:rsidRPr="00B138F3" w14:paraId="703E4A7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240771" w14:textId="77777777" w:rsidR="00C3421C" w:rsidRPr="00B138F3" w:rsidRDefault="00C3421C" w:rsidP="00240CB2">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3F27A0A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BAF3CC" w14:textId="77777777" w:rsidR="00C3421C" w:rsidRPr="00B138F3" w:rsidRDefault="00C3421C" w:rsidP="00240CB2">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624D875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4B8581" w14:textId="77777777" w:rsidR="00C3421C" w:rsidRPr="00B138F3" w:rsidRDefault="00C3421C" w:rsidP="00240CB2">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7752C5E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E20F2" w14:textId="77777777" w:rsidR="00C3421C" w:rsidRPr="00B138F3" w:rsidRDefault="00C3421C" w:rsidP="00240CB2">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67DD1C90"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D7FB8B0" w14:textId="77777777" w:rsidR="00C3421C" w:rsidRPr="00B138F3" w:rsidRDefault="00C3421C" w:rsidP="00240CB2">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69BFD60"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9DBE58" w14:textId="77777777" w:rsidR="00C3421C" w:rsidRPr="00B138F3" w:rsidRDefault="00C3421C" w:rsidP="00240CB2">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5CD0084C"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429AF" w14:textId="77777777" w:rsidR="00C3421C" w:rsidRPr="00B138F3" w:rsidRDefault="00C3421C" w:rsidP="00240CB2">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358166C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3DB30C3" w14:textId="77777777" w:rsidR="00C3421C" w:rsidRPr="00B138F3" w:rsidRDefault="00C3421C" w:rsidP="00240CB2">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AEA8AEB" w14:textId="77777777" w:rsidR="00C3421C" w:rsidRPr="00B138F3" w:rsidRDefault="00C3421C" w:rsidP="00240CB2">
            <w:pPr>
              <w:widowControl w:val="0"/>
              <w:rPr>
                <w:rFonts w:ascii="GHEA Grapalat" w:hAnsi="GHEA Grapalat" w:cs="Sylfaen"/>
              </w:rPr>
            </w:pPr>
          </w:p>
          <w:p w14:paraId="12E050A9" w14:textId="77777777" w:rsidR="00C3421C" w:rsidRPr="00B138F3" w:rsidRDefault="00C3421C" w:rsidP="00240CB2">
            <w:pPr>
              <w:widowControl w:val="0"/>
              <w:jc w:val="right"/>
              <w:rPr>
                <w:rFonts w:ascii="GHEA Grapalat" w:hAnsi="GHEA Grapalat" w:cs="Tahoma"/>
              </w:rPr>
            </w:pPr>
            <w:r w:rsidRPr="00B138F3">
              <w:rPr>
                <w:rFonts w:ascii="GHEA Grapalat" w:hAnsi="GHEA Grapalat"/>
              </w:rPr>
              <w:t>/____________________/</w:t>
            </w:r>
          </w:p>
          <w:p w14:paraId="42831D77" w14:textId="77777777" w:rsidR="00C3421C" w:rsidRPr="00B138F3" w:rsidRDefault="00C3421C" w:rsidP="00240CB2">
            <w:pPr>
              <w:widowControl w:val="0"/>
              <w:rPr>
                <w:rFonts w:ascii="GHEA Grapalat" w:hAnsi="GHEA Grapalat" w:cs="Sylfaen"/>
              </w:rPr>
            </w:pPr>
          </w:p>
          <w:p w14:paraId="3B0E2F4E" w14:textId="77777777" w:rsidR="00C3421C" w:rsidRPr="00B138F3" w:rsidRDefault="00C3421C" w:rsidP="00240CB2">
            <w:pPr>
              <w:widowControl w:val="0"/>
              <w:jc w:val="right"/>
              <w:rPr>
                <w:rFonts w:ascii="GHEA Grapalat" w:hAnsi="GHEA Grapalat" w:cs="Sylfaen"/>
              </w:rPr>
            </w:pPr>
            <w:r w:rsidRPr="00B138F3">
              <w:rPr>
                <w:rFonts w:ascii="GHEA Grapalat" w:hAnsi="GHEA Grapalat"/>
              </w:rPr>
              <w:t>/____________________/</w:t>
            </w:r>
          </w:p>
          <w:p w14:paraId="2A398B58" w14:textId="77777777" w:rsidR="00C3421C" w:rsidRPr="00B138F3" w:rsidRDefault="00C3421C" w:rsidP="00240CB2">
            <w:pPr>
              <w:widowControl w:val="0"/>
              <w:rPr>
                <w:rFonts w:ascii="GHEA Grapalat" w:hAnsi="GHEA Grapalat" w:cs="Sylfaen"/>
              </w:rPr>
            </w:pPr>
          </w:p>
          <w:p w14:paraId="7CA377CC" w14:textId="77777777" w:rsidR="00C3421C" w:rsidRPr="00B138F3" w:rsidRDefault="00C3421C" w:rsidP="00240CB2">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2637BC3B" w14:textId="77777777" w:rsidR="00C3421C" w:rsidRPr="00B138F3" w:rsidRDefault="00C3421C" w:rsidP="00240CB2">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433CE54C" w14:textId="77777777" w:rsidR="00C3421C" w:rsidRPr="00B138F3" w:rsidRDefault="00C3421C" w:rsidP="00240CB2">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235617D" w14:textId="77777777" w:rsidR="00C3421C" w:rsidRPr="00B138F3" w:rsidRDefault="00C3421C" w:rsidP="00240CB2">
            <w:pPr>
              <w:widowControl w:val="0"/>
              <w:rPr>
                <w:rFonts w:ascii="GHEA Grapalat" w:hAnsi="GHEA Grapalat" w:cs="Sylfaen"/>
              </w:rPr>
            </w:pPr>
          </w:p>
          <w:p w14:paraId="24E9B9D3" w14:textId="77777777" w:rsidR="00C3421C" w:rsidRPr="00B138F3" w:rsidRDefault="00C3421C" w:rsidP="00240CB2">
            <w:pPr>
              <w:widowControl w:val="0"/>
              <w:jc w:val="right"/>
              <w:rPr>
                <w:rFonts w:ascii="GHEA Grapalat" w:hAnsi="GHEA Grapalat" w:cs="Sylfaen"/>
              </w:rPr>
            </w:pPr>
            <w:r w:rsidRPr="00B138F3">
              <w:rPr>
                <w:rFonts w:ascii="GHEA Grapalat" w:hAnsi="GHEA Grapalat"/>
              </w:rPr>
              <w:t>/____________________/</w:t>
            </w:r>
          </w:p>
          <w:p w14:paraId="358A9D15" w14:textId="77777777" w:rsidR="00C3421C" w:rsidRPr="00B138F3" w:rsidRDefault="00C3421C" w:rsidP="00240CB2">
            <w:pPr>
              <w:widowControl w:val="0"/>
              <w:jc w:val="right"/>
              <w:rPr>
                <w:rFonts w:ascii="GHEA Grapalat" w:hAnsi="GHEA Grapalat" w:cs="Tahoma"/>
              </w:rPr>
            </w:pPr>
          </w:p>
          <w:p w14:paraId="21B908C5" w14:textId="77777777" w:rsidR="00C3421C" w:rsidRPr="00B138F3" w:rsidRDefault="00C3421C" w:rsidP="00240CB2">
            <w:pPr>
              <w:widowControl w:val="0"/>
              <w:jc w:val="right"/>
              <w:rPr>
                <w:rFonts w:ascii="GHEA Grapalat" w:hAnsi="GHEA Grapalat" w:cs="Sylfaen"/>
              </w:rPr>
            </w:pPr>
            <w:r w:rsidRPr="00B138F3">
              <w:rPr>
                <w:rFonts w:ascii="GHEA Grapalat" w:hAnsi="GHEA Grapalat"/>
              </w:rPr>
              <w:t>/____________________/</w:t>
            </w:r>
          </w:p>
          <w:p w14:paraId="529234BF" w14:textId="77777777" w:rsidR="00C3421C" w:rsidRPr="00B138F3" w:rsidRDefault="00C3421C" w:rsidP="00240CB2">
            <w:pPr>
              <w:widowControl w:val="0"/>
              <w:rPr>
                <w:rFonts w:ascii="GHEA Grapalat" w:hAnsi="GHEA Grapalat" w:cs="Sylfaen"/>
              </w:rPr>
            </w:pPr>
          </w:p>
          <w:p w14:paraId="4DFE72A8" w14:textId="77777777" w:rsidR="00C3421C" w:rsidRPr="00B138F3" w:rsidRDefault="00C3421C" w:rsidP="00240CB2">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207973F1"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404FDE25" w14:textId="77777777" w:rsidR="00C3421C" w:rsidRPr="00B138F3" w:rsidRDefault="00C3421C" w:rsidP="00240CB2">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5309F7B9" w14:textId="77777777" w:rsidR="00C3421C" w:rsidRPr="00B138F3" w:rsidRDefault="00C3421C" w:rsidP="00240CB2">
            <w:pPr>
              <w:widowControl w:val="0"/>
              <w:rPr>
                <w:rFonts w:ascii="GHEA Grapalat" w:hAnsi="GHEA Grapalat"/>
              </w:rPr>
            </w:pPr>
          </w:p>
          <w:p w14:paraId="40715C95" w14:textId="77777777" w:rsidR="00C3421C" w:rsidRPr="00B138F3" w:rsidRDefault="00C3421C" w:rsidP="00240CB2">
            <w:pPr>
              <w:widowControl w:val="0"/>
              <w:jc w:val="right"/>
              <w:rPr>
                <w:rFonts w:ascii="GHEA Grapalat" w:hAnsi="GHEA Grapalat" w:cs="Tahoma"/>
              </w:rPr>
            </w:pPr>
            <w:r w:rsidRPr="00B138F3">
              <w:rPr>
                <w:rFonts w:ascii="GHEA Grapalat" w:hAnsi="GHEA Grapalat"/>
              </w:rPr>
              <w:t>/____________________/</w:t>
            </w:r>
          </w:p>
          <w:p w14:paraId="57F99AF1" w14:textId="77777777" w:rsidR="00C3421C" w:rsidRPr="00B138F3" w:rsidRDefault="00C3421C" w:rsidP="00240CB2">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DB9EF16" w14:textId="77777777" w:rsidR="00C3421C" w:rsidRPr="00B138F3" w:rsidRDefault="00C3421C" w:rsidP="00240CB2">
            <w:pPr>
              <w:widowControl w:val="0"/>
              <w:rPr>
                <w:rFonts w:ascii="GHEA Grapalat" w:hAnsi="GHEA Grapalat" w:cs="Tahoma"/>
              </w:rPr>
            </w:pPr>
          </w:p>
          <w:p w14:paraId="0115E92D" w14:textId="77777777" w:rsidR="00C3421C" w:rsidRPr="00B138F3" w:rsidRDefault="00C3421C" w:rsidP="00240CB2">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409F1015" w14:textId="77777777" w:rsidR="00C3421C" w:rsidRPr="00B138F3" w:rsidRDefault="00C3421C" w:rsidP="00240CB2">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3138B9F7" w14:textId="77777777" w:rsidR="00C3421C" w:rsidRPr="00B138F3" w:rsidRDefault="00C3421C" w:rsidP="00240CB2">
            <w:pPr>
              <w:widowControl w:val="0"/>
              <w:rPr>
                <w:rFonts w:ascii="GHEA Grapalat" w:hAnsi="GHEA Grapalat" w:cs="Tahoma"/>
              </w:rPr>
            </w:pPr>
          </w:p>
          <w:p w14:paraId="684310D8" w14:textId="77777777" w:rsidR="00C3421C" w:rsidRPr="00B138F3" w:rsidRDefault="00C3421C" w:rsidP="00240CB2">
            <w:pPr>
              <w:widowControl w:val="0"/>
              <w:jc w:val="right"/>
              <w:rPr>
                <w:rFonts w:ascii="GHEA Grapalat" w:hAnsi="GHEA Grapalat" w:cs="Tahoma"/>
              </w:rPr>
            </w:pPr>
            <w:r w:rsidRPr="00B138F3">
              <w:rPr>
                <w:rFonts w:ascii="GHEA Grapalat" w:hAnsi="GHEA Grapalat"/>
              </w:rPr>
              <w:t>/____________________/</w:t>
            </w:r>
          </w:p>
          <w:p w14:paraId="6FEA1FAF" w14:textId="77777777" w:rsidR="00C3421C" w:rsidRPr="00B138F3" w:rsidRDefault="00C3421C" w:rsidP="00240CB2">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03CE6807" w14:textId="77777777" w:rsidR="00C3421C" w:rsidRPr="00B138F3" w:rsidRDefault="00C3421C" w:rsidP="00240CB2">
            <w:pPr>
              <w:widowControl w:val="0"/>
              <w:rPr>
                <w:rFonts w:ascii="GHEA Grapalat" w:hAnsi="GHEA Grapalat" w:cs="Arial"/>
              </w:rPr>
            </w:pPr>
          </w:p>
        </w:tc>
      </w:tr>
      <w:tr w:rsidR="00B138F3" w:rsidRPr="00B138F3" w14:paraId="4699B0C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6E619C25" w14:textId="77777777" w:rsidR="00C3421C" w:rsidRPr="00B138F3" w:rsidRDefault="00C3421C" w:rsidP="00240CB2">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31B02F1A" w14:textId="77777777" w:rsidR="00C3421C" w:rsidRPr="00B138F3" w:rsidRDefault="00C3421C" w:rsidP="00240CB2">
            <w:pPr>
              <w:widowControl w:val="0"/>
              <w:rPr>
                <w:rFonts w:ascii="GHEA Grapalat" w:hAnsi="GHEA Grapalat" w:cs="Sylfaen"/>
              </w:rPr>
            </w:pPr>
          </w:p>
          <w:p w14:paraId="4F0BD56E" w14:textId="77777777" w:rsidR="00C3421C" w:rsidRPr="00B138F3" w:rsidRDefault="00C3421C" w:rsidP="00240CB2">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407C6C3" w14:textId="77777777" w:rsidR="00C3421C" w:rsidRPr="00B138F3" w:rsidRDefault="00C3421C" w:rsidP="00240CB2">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0960EC9A" w14:textId="77777777" w:rsidR="00C3421C" w:rsidRPr="00B138F3" w:rsidRDefault="00C3421C" w:rsidP="00240CB2">
            <w:pPr>
              <w:widowControl w:val="0"/>
              <w:rPr>
                <w:rFonts w:ascii="GHEA Grapalat" w:hAnsi="GHEA Grapalat"/>
              </w:rPr>
            </w:pPr>
          </w:p>
          <w:p w14:paraId="6661878A" w14:textId="77777777" w:rsidR="00C3421C" w:rsidRPr="00B138F3" w:rsidRDefault="00C3421C" w:rsidP="00240CB2">
            <w:pPr>
              <w:widowControl w:val="0"/>
              <w:jc w:val="right"/>
              <w:rPr>
                <w:rFonts w:ascii="GHEA Grapalat" w:hAnsi="GHEA Grapalat" w:cs="Sylfaen"/>
              </w:rPr>
            </w:pPr>
            <w:r w:rsidRPr="00B138F3">
              <w:rPr>
                <w:rFonts w:ascii="GHEA Grapalat" w:hAnsi="GHEA Grapalat"/>
              </w:rPr>
              <w:t>23.в Дата исполнения: "___" ___ 20___г.</w:t>
            </w:r>
          </w:p>
        </w:tc>
      </w:tr>
    </w:tbl>
    <w:p w14:paraId="112038A9" w14:textId="77777777" w:rsidR="00C3421C" w:rsidRPr="00B138F3" w:rsidRDefault="00C3421C" w:rsidP="00240CB2">
      <w:pPr>
        <w:widowControl w:val="0"/>
        <w:jc w:val="center"/>
        <w:rPr>
          <w:rFonts w:ascii="GHEA Grapalat" w:hAnsi="GHEA Grapalat" w:cs="Sylfaen"/>
        </w:rPr>
      </w:pPr>
    </w:p>
    <w:p w14:paraId="1C2A67DD" w14:textId="77777777" w:rsidR="00C3421C" w:rsidRPr="00B138F3" w:rsidRDefault="00C3421C" w:rsidP="00240CB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1DF532B" w14:textId="77777777" w:rsidR="00C3421C" w:rsidRPr="00B138F3" w:rsidRDefault="00C3421C" w:rsidP="00240CB2">
      <w:pPr>
        <w:rPr>
          <w:rFonts w:ascii="GHEA Grapalat" w:hAnsi="GHEA Grapalat" w:cs="Sylfaen"/>
        </w:rPr>
      </w:pPr>
      <w:r w:rsidRPr="00B138F3">
        <w:rPr>
          <w:rFonts w:ascii="GHEA Grapalat" w:hAnsi="GHEA Grapalat" w:cs="Sylfaen"/>
        </w:rPr>
        <w:br w:type="page"/>
      </w:r>
    </w:p>
    <w:p w14:paraId="0F864FD9" w14:textId="77777777" w:rsidR="00C3421C" w:rsidRPr="00B138F3" w:rsidRDefault="00C3421C" w:rsidP="00240CB2">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98FD9B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1E64A"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9DC7008" w14:textId="77777777" w:rsidR="00C3421C" w:rsidRPr="00B138F3" w:rsidRDefault="00C3421C" w:rsidP="00240CB2">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8C2EA3B" w14:textId="77777777" w:rsidR="00C3421C" w:rsidRPr="00B138F3" w:rsidRDefault="00C3421C" w:rsidP="00240CB2">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8A08EB6" w14:textId="77777777" w:rsidR="00C3421C" w:rsidRPr="00B138F3" w:rsidRDefault="00C3421C" w:rsidP="00240CB2">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28F9537" w14:textId="77777777" w:rsidR="00C3421C" w:rsidRPr="00B138F3" w:rsidRDefault="00C3421C" w:rsidP="00240CB2">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95C2231" w14:textId="77777777" w:rsidR="00C3421C" w:rsidRPr="00B138F3" w:rsidRDefault="00C3421C" w:rsidP="00240CB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E988904" w14:textId="77777777" w:rsidR="00C3421C" w:rsidRPr="00B138F3" w:rsidRDefault="00C3421C" w:rsidP="00240CB2">
            <w:pPr>
              <w:widowControl w:val="0"/>
              <w:jc w:val="center"/>
              <w:rPr>
                <w:rFonts w:ascii="GHEA Grapalat" w:hAnsi="GHEA Grapalat"/>
                <w:b/>
                <w:sz w:val="18"/>
                <w:szCs w:val="18"/>
              </w:rPr>
            </w:pPr>
            <w:r w:rsidRPr="00B138F3">
              <w:rPr>
                <w:rFonts w:ascii="GHEA Grapalat" w:hAnsi="GHEA Grapalat"/>
                <w:b/>
                <w:sz w:val="18"/>
                <w:szCs w:val="18"/>
              </w:rPr>
              <w:t>Сторона,</w:t>
            </w:r>
          </w:p>
          <w:p w14:paraId="4CCD48C7" w14:textId="77777777" w:rsidR="00C3421C" w:rsidRPr="00B138F3" w:rsidRDefault="00C3421C" w:rsidP="00240CB2">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A6DCA77" w14:textId="77777777" w:rsidR="00C3421C" w:rsidRPr="00B138F3" w:rsidRDefault="00C3421C" w:rsidP="00240CB2">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0FD1EB4" w14:textId="77777777" w:rsidR="00C3421C" w:rsidRPr="00B138F3" w:rsidRDefault="00C3421C" w:rsidP="00240CB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2A30D20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A165FA" w14:textId="77777777" w:rsidR="00C3421C" w:rsidRPr="00B138F3" w:rsidRDefault="00C3421C" w:rsidP="00240CB2">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0D20FC0" w14:textId="77777777" w:rsidR="00C3421C" w:rsidRPr="00B138F3" w:rsidRDefault="00C3421C" w:rsidP="00240CB2">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B2E9C1" w14:textId="77777777" w:rsidR="00C3421C" w:rsidRPr="00B138F3" w:rsidRDefault="00C3421C" w:rsidP="00240CB2">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BBE6303" w14:textId="77777777" w:rsidR="00C3421C" w:rsidRPr="00B138F3" w:rsidRDefault="00C3421C" w:rsidP="00240CB2">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1E93205" w14:textId="77777777" w:rsidR="00C3421C" w:rsidRPr="00B138F3" w:rsidRDefault="00C3421C" w:rsidP="00240CB2">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3F66C14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F6BCE0"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DB89EC9"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EB074D0"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7E29B4"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D12A593"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1944D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2C36C"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EDFEA44" w14:textId="77777777" w:rsidR="00C3421C" w:rsidRPr="00B138F3" w:rsidRDefault="00C3421C" w:rsidP="00240CB2">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F2AF8FD"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9EC3ED"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CF0F8C"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A61B9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69E5E0"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6A46F1C" w14:textId="77777777" w:rsidR="00C3421C" w:rsidRPr="00B138F3" w:rsidRDefault="00C3421C" w:rsidP="00240CB2">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D474983"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DBCCE2"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454FA69C" w14:textId="77777777" w:rsidR="00C3421C" w:rsidRPr="00B138F3" w:rsidRDefault="00C3421C" w:rsidP="00240CB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BB78478"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A650D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0C94EE"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7BA4FA4" w14:textId="77777777" w:rsidR="00C3421C" w:rsidRPr="00B138F3" w:rsidRDefault="00C3421C" w:rsidP="00240CB2">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18E36F9"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DFB39F"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2BFA80FA"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432C2B9"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C9BCEA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B536E7"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008112F"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0882D0A"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34A0DC"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50C1C05"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A17F7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538030"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E6968D0"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CE6AFF5"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F91B4D"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179935E3"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BB501EE"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964E4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869221"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9A0B861"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5CE4A84"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D654C"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AF3E90D"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A408CC2"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DC629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8D2D40"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90DAD04"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CB35835"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4BB682"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EA5571F"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80BF516"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973AEA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1FE74E"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0F949F2"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6967BA4"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121B4C"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4FADE87B"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являющегося бенефициаром </w:t>
            </w:r>
            <w:r w:rsidRPr="00B138F3">
              <w:rPr>
                <w:rFonts w:ascii="GHEA Grapalat" w:hAnsi="GHEA Grapalat"/>
                <w:sz w:val="18"/>
                <w:szCs w:val="18"/>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DBCA786"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14:paraId="2B904C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FFF084"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6BAEC77"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C0E7C60"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C66556"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02A74C1"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CDC1CA"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2D3C0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8BA71"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A7567DA"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51DF821"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C4CCF9"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DF85521"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AE6C9AC"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BCD41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9C0350"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C37B9AC"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0DB02BC"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04A010"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7D87BD"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63A18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5DE996"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9D6E181"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395ECAD"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58862"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7E6DE1C7"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87B88C0"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3610E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CBA04D"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7D178BA"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A112760"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0635E"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7890F0A6"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6D18E6"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D8ACC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5B0A5"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7067E9C"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F340A41"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7A2273"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A887085"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F515084"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E92F4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D89C33"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0ECF911"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E1BBEEA"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781620"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EF59647"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1416C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C0F38D"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34C413D"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F6F92E9"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63AEA3" w14:textId="77777777" w:rsidR="00C3421C" w:rsidRPr="00DB7787" w:rsidRDefault="00C3421C" w:rsidP="00240CB2">
            <w:pPr>
              <w:widowControl w:val="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192F93AF"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FE151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F3FDD8"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C5E3A1D"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5E81A91"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4FF0B7"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09D24D43"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3EAC054"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F0B21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3EC16" w14:textId="77777777" w:rsidR="00C3421C" w:rsidRPr="00B138F3" w:rsidDel="0010680B" w:rsidRDefault="00C3421C" w:rsidP="00240CB2">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5B4DF6F"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6EC7E30"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B1E19C" w14:textId="77777777" w:rsidR="00C3421C" w:rsidRPr="00B138F3" w:rsidRDefault="00C3421C" w:rsidP="00240CB2">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8290646" w14:textId="77777777" w:rsidR="00C3421C" w:rsidRPr="00B138F3" w:rsidRDefault="00C3421C" w:rsidP="00240CB2">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8E274CA"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w:t>
            </w:r>
            <w:r w:rsidRPr="00B138F3">
              <w:rPr>
                <w:rFonts w:ascii="GHEA Grapalat" w:hAnsi="GHEA Grapalat"/>
                <w:sz w:val="18"/>
                <w:szCs w:val="18"/>
              </w:rPr>
              <w:lastRenderedPageBreak/>
              <w:t xml:space="preserve">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2A71631"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14:paraId="59E6D5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1D158"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5C8C9DA"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2F48278"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3DFA02"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9ACCBFB"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51A514B"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DADA6DB"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C767C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A24D4A"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87BC800"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FB4AA13"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D8155"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028758F9"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D6CF9B0"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8B39560"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00254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9EF1A3"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4A8A4EC"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4CBE01A"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134A3"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82D4056"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B09E51B" w14:textId="77777777" w:rsidR="00C3421C" w:rsidRPr="00B138F3" w:rsidRDefault="00C3421C" w:rsidP="00240CB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5A709B0"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42B6659"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563FC5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6229C4"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4E90B63"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B669DDE"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C343BC"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00A6754"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A2AC7CC"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376AACF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800EF"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798B753"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8BDD792"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3F5DF"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70FC532F"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B1036DA"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814F793"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3B8DD02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79CB5C"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57B3D2B"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E69607"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166A9B"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77046A89"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780CBE" w14:textId="77777777" w:rsidR="00C3421C" w:rsidRPr="00B138F3" w:rsidRDefault="00C3421C" w:rsidP="00240CB2">
            <w:pPr>
              <w:widowControl w:val="0"/>
              <w:jc w:val="center"/>
              <w:rPr>
                <w:rFonts w:ascii="GHEA Grapalat" w:hAnsi="GHEA Grapalat"/>
                <w:sz w:val="18"/>
                <w:szCs w:val="18"/>
              </w:rPr>
            </w:pPr>
          </w:p>
        </w:tc>
      </w:tr>
      <w:tr w:rsidR="00B138F3" w:rsidRPr="00B138F3" w14:paraId="734A62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766C9C"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C3188B8"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356D1D6"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BCD429"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1B24056F"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FF13350" w14:textId="77777777" w:rsidR="00C3421C" w:rsidRPr="00B138F3" w:rsidRDefault="00C3421C" w:rsidP="00240CB2">
            <w:pPr>
              <w:widowControl w:val="0"/>
              <w:jc w:val="center"/>
              <w:rPr>
                <w:rFonts w:ascii="GHEA Grapalat" w:hAnsi="GHEA Grapalat"/>
                <w:sz w:val="18"/>
                <w:szCs w:val="18"/>
              </w:rPr>
            </w:pPr>
          </w:p>
        </w:tc>
      </w:tr>
      <w:tr w:rsidR="00B138F3" w:rsidRPr="00B138F3" w14:paraId="62500B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B37093"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9F27778"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5DDF5AF"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27122B"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38F0BC0F"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66B6D62" w14:textId="77777777" w:rsidR="00C3421C" w:rsidRPr="00B138F3" w:rsidRDefault="00C3421C" w:rsidP="00240CB2">
            <w:pPr>
              <w:widowControl w:val="0"/>
              <w:jc w:val="center"/>
              <w:rPr>
                <w:rFonts w:ascii="GHEA Grapalat" w:hAnsi="GHEA Grapalat"/>
                <w:sz w:val="18"/>
                <w:szCs w:val="18"/>
              </w:rPr>
            </w:pPr>
          </w:p>
        </w:tc>
      </w:tr>
      <w:tr w:rsidR="00B138F3" w:rsidRPr="00B138F3" w14:paraId="08F6DA2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D9622B"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3597DBF2"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DDDA1F7"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9B4C68"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2CF1D28"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E9E462C" w14:textId="77777777" w:rsidR="00C3421C" w:rsidRPr="00B138F3" w:rsidRDefault="00C3421C" w:rsidP="00240CB2">
            <w:pPr>
              <w:widowControl w:val="0"/>
              <w:jc w:val="center"/>
              <w:rPr>
                <w:rFonts w:ascii="GHEA Grapalat" w:hAnsi="GHEA Grapalat"/>
                <w:sz w:val="18"/>
                <w:szCs w:val="18"/>
              </w:rPr>
            </w:pPr>
          </w:p>
        </w:tc>
      </w:tr>
      <w:tr w:rsidR="00B138F3" w:rsidRPr="00B138F3" w14:paraId="259EA3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1AFD28"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36EA0DB"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61DA350"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0F0A69"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E0F50A3"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C9545AC" w14:textId="77777777" w:rsidR="00C3421C" w:rsidRPr="00B138F3" w:rsidRDefault="00C3421C" w:rsidP="00240CB2">
            <w:pPr>
              <w:widowControl w:val="0"/>
              <w:jc w:val="center"/>
              <w:rPr>
                <w:rFonts w:ascii="GHEA Grapalat" w:hAnsi="GHEA Grapalat"/>
                <w:sz w:val="18"/>
                <w:szCs w:val="18"/>
              </w:rPr>
            </w:pPr>
          </w:p>
        </w:tc>
      </w:tr>
      <w:tr w:rsidR="00FF3DE9" w:rsidRPr="00B138F3" w14:paraId="4E6463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FD463B"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C7C2FD4"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343D585"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6332C0"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49EA4A7" w14:textId="77777777" w:rsidR="00C3421C" w:rsidRPr="00B138F3" w:rsidRDefault="00C3421C" w:rsidP="00240CB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51F5748" w14:textId="77777777" w:rsidR="00C3421C" w:rsidRPr="00B138F3" w:rsidRDefault="00C3421C" w:rsidP="00240CB2">
            <w:pPr>
              <w:widowControl w:val="0"/>
              <w:jc w:val="center"/>
              <w:rPr>
                <w:rFonts w:ascii="GHEA Grapalat" w:hAnsi="GHEA Grapalat"/>
                <w:sz w:val="18"/>
                <w:szCs w:val="18"/>
              </w:rPr>
            </w:pPr>
          </w:p>
        </w:tc>
      </w:tr>
    </w:tbl>
    <w:p w14:paraId="7C43AF95" w14:textId="77777777" w:rsidR="001005B0" w:rsidRPr="00B138F3" w:rsidRDefault="001005B0" w:rsidP="00240CB2">
      <w:pPr>
        <w:widowControl w:val="0"/>
        <w:ind w:left="567" w:right="565"/>
        <w:jc w:val="center"/>
        <w:rPr>
          <w:rFonts w:ascii="GHEA Grapalat" w:hAnsi="GHEA Grapalat"/>
          <w:b/>
        </w:rPr>
      </w:pPr>
    </w:p>
    <w:p w14:paraId="4BB3E30F" w14:textId="77777777" w:rsidR="001005B0" w:rsidRPr="00B138F3" w:rsidRDefault="001005B0" w:rsidP="00240CB2">
      <w:pPr>
        <w:widowControl w:val="0"/>
        <w:ind w:left="567" w:right="565"/>
        <w:jc w:val="center"/>
        <w:rPr>
          <w:rFonts w:ascii="GHEA Grapalat" w:hAnsi="GHEA Grapalat"/>
          <w:b/>
        </w:rPr>
      </w:pPr>
    </w:p>
    <w:p w14:paraId="4F1AA112" w14:textId="77777777" w:rsidR="001005B0" w:rsidRPr="00B138F3" w:rsidRDefault="001005B0" w:rsidP="00240CB2">
      <w:pPr>
        <w:widowControl w:val="0"/>
        <w:ind w:left="567" w:right="565"/>
        <w:jc w:val="center"/>
        <w:rPr>
          <w:rFonts w:ascii="GHEA Grapalat" w:hAnsi="GHEA Grapalat"/>
          <w:b/>
        </w:rPr>
      </w:pPr>
    </w:p>
    <w:p w14:paraId="4BA21B96" w14:textId="77777777" w:rsidR="001005B0" w:rsidRPr="00B138F3" w:rsidRDefault="001005B0" w:rsidP="00240CB2">
      <w:pPr>
        <w:widowControl w:val="0"/>
        <w:ind w:left="567" w:right="565"/>
        <w:jc w:val="center"/>
        <w:rPr>
          <w:rFonts w:ascii="GHEA Grapalat" w:hAnsi="GHEA Grapalat"/>
          <w:b/>
        </w:rPr>
      </w:pPr>
    </w:p>
    <w:p w14:paraId="2509207C" w14:textId="77777777" w:rsidR="001005B0" w:rsidRPr="00B138F3" w:rsidRDefault="001005B0" w:rsidP="00240CB2">
      <w:pPr>
        <w:widowControl w:val="0"/>
        <w:ind w:left="567" w:right="565"/>
        <w:jc w:val="center"/>
        <w:rPr>
          <w:rFonts w:ascii="GHEA Grapalat" w:hAnsi="GHEA Grapalat"/>
          <w:b/>
        </w:rPr>
      </w:pPr>
    </w:p>
    <w:p w14:paraId="6A300A76" w14:textId="77777777" w:rsidR="001005B0" w:rsidRPr="00B138F3" w:rsidRDefault="001005B0" w:rsidP="00240CB2">
      <w:pPr>
        <w:widowControl w:val="0"/>
        <w:ind w:left="567" w:right="565"/>
        <w:jc w:val="center"/>
        <w:rPr>
          <w:rFonts w:ascii="GHEA Grapalat" w:hAnsi="GHEA Grapalat"/>
          <w:b/>
        </w:rPr>
      </w:pPr>
    </w:p>
    <w:p w14:paraId="500E53C4" w14:textId="77777777" w:rsidR="001005B0" w:rsidRPr="00B138F3" w:rsidRDefault="001005B0" w:rsidP="00240CB2">
      <w:pPr>
        <w:widowControl w:val="0"/>
        <w:ind w:left="567" w:right="565"/>
        <w:jc w:val="center"/>
        <w:rPr>
          <w:rFonts w:ascii="GHEA Grapalat" w:hAnsi="GHEA Grapalat"/>
          <w:b/>
        </w:rPr>
      </w:pPr>
    </w:p>
    <w:p w14:paraId="50B06C8E" w14:textId="77777777" w:rsidR="001005B0" w:rsidRPr="00B138F3" w:rsidRDefault="001005B0" w:rsidP="00240CB2">
      <w:pPr>
        <w:widowControl w:val="0"/>
        <w:ind w:left="567" w:right="565"/>
        <w:jc w:val="center"/>
        <w:rPr>
          <w:rFonts w:ascii="GHEA Grapalat" w:hAnsi="GHEA Grapalat"/>
          <w:b/>
        </w:rPr>
      </w:pPr>
    </w:p>
    <w:p w14:paraId="1B416213" w14:textId="77777777" w:rsidR="001005B0" w:rsidRPr="00B138F3" w:rsidRDefault="001005B0" w:rsidP="00240CB2">
      <w:pPr>
        <w:widowControl w:val="0"/>
        <w:ind w:left="567" w:right="565"/>
        <w:jc w:val="center"/>
        <w:rPr>
          <w:rFonts w:ascii="GHEA Grapalat" w:hAnsi="GHEA Grapalat"/>
          <w:b/>
        </w:rPr>
      </w:pPr>
    </w:p>
    <w:p w14:paraId="365C2841" w14:textId="77777777" w:rsidR="001005B0" w:rsidRPr="00B138F3" w:rsidRDefault="001005B0" w:rsidP="00240CB2">
      <w:pPr>
        <w:widowControl w:val="0"/>
        <w:ind w:left="567" w:right="565"/>
        <w:jc w:val="center"/>
        <w:rPr>
          <w:rFonts w:ascii="GHEA Grapalat" w:hAnsi="GHEA Grapalat"/>
          <w:b/>
        </w:rPr>
      </w:pPr>
    </w:p>
    <w:p w14:paraId="088105AE" w14:textId="77777777" w:rsidR="001005B0" w:rsidRPr="00B138F3" w:rsidRDefault="001005B0" w:rsidP="00240CB2">
      <w:pPr>
        <w:widowControl w:val="0"/>
        <w:ind w:left="567" w:right="565"/>
        <w:jc w:val="center"/>
        <w:rPr>
          <w:rFonts w:ascii="GHEA Grapalat" w:hAnsi="GHEA Grapalat"/>
          <w:b/>
        </w:rPr>
      </w:pPr>
    </w:p>
    <w:p w14:paraId="58C3A34D" w14:textId="77777777" w:rsidR="001005B0" w:rsidRPr="00B138F3" w:rsidRDefault="001005B0" w:rsidP="00240CB2">
      <w:pPr>
        <w:widowControl w:val="0"/>
        <w:ind w:left="567" w:right="565"/>
        <w:jc w:val="center"/>
        <w:rPr>
          <w:rFonts w:ascii="GHEA Grapalat" w:hAnsi="GHEA Grapalat"/>
          <w:b/>
        </w:rPr>
      </w:pPr>
    </w:p>
    <w:p w14:paraId="645C9890" w14:textId="77777777" w:rsidR="001005B0" w:rsidRPr="00B138F3" w:rsidRDefault="001005B0" w:rsidP="00240CB2">
      <w:pPr>
        <w:widowControl w:val="0"/>
        <w:ind w:left="567" w:right="565"/>
        <w:jc w:val="center"/>
        <w:rPr>
          <w:rFonts w:ascii="GHEA Grapalat" w:hAnsi="GHEA Grapalat"/>
          <w:b/>
        </w:rPr>
      </w:pPr>
    </w:p>
    <w:p w14:paraId="4F55B31D" w14:textId="77777777" w:rsidR="001005B0" w:rsidRPr="00B138F3" w:rsidRDefault="001005B0" w:rsidP="00240CB2">
      <w:pPr>
        <w:widowControl w:val="0"/>
        <w:ind w:left="567" w:right="565"/>
        <w:jc w:val="center"/>
        <w:rPr>
          <w:rFonts w:ascii="GHEA Grapalat" w:hAnsi="GHEA Grapalat"/>
          <w:b/>
        </w:rPr>
      </w:pPr>
    </w:p>
    <w:p w14:paraId="25C54178" w14:textId="77777777" w:rsidR="001005B0" w:rsidRPr="00B138F3" w:rsidRDefault="001005B0" w:rsidP="00240CB2">
      <w:pPr>
        <w:widowControl w:val="0"/>
        <w:ind w:left="567" w:right="565"/>
        <w:jc w:val="center"/>
        <w:rPr>
          <w:rFonts w:ascii="GHEA Grapalat" w:hAnsi="GHEA Grapalat"/>
          <w:b/>
        </w:rPr>
      </w:pPr>
    </w:p>
    <w:p w14:paraId="1B6D5B95" w14:textId="77777777" w:rsidR="001005B0" w:rsidRPr="00B138F3" w:rsidRDefault="001005B0" w:rsidP="00240CB2">
      <w:pPr>
        <w:widowControl w:val="0"/>
        <w:ind w:left="567" w:right="565"/>
        <w:jc w:val="center"/>
        <w:rPr>
          <w:rFonts w:ascii="GHEA Grapalat" w:hAnsi="GHEA Grapalat"/>
          <w:b/>
        </w:rPr>
      </w:pPr>
    </w:p>
    <w:p w14:paraId="4D5F2571" w14:textId="77777777" w:rsidR="001005B0" w:rsidRPr="00B138F3" w:rsidRDefault="001005B0" w:rsidP="00240CB2">
      <w:pPr>
        <w:widowControl w:val="0"/>
        <w:ind w:left="567" w:right="565"/>
        <w:jc w:val="center"/>
        <w:rPr>
          <w:rFonts w:ascii="GHEA Grapalat" w:hAnsi="GHEA Grapalat"/>
          <w:b/>
        </w:rPr>
      </w:pPr>
    </w:p>
    <w:p w14:paraId="562C305F" w14:textId="77777777" w:rsidR="007123CF" w:rsidRDefault="007123CF" w:rsidP="00240CB2">
      <w:pPr>
        <w:widowControl w:val="0"/>
        <w:jc w:val="right"/>
        <w:rPr>
          <w:rFonts w:ascii="GHEA Grapalat" w:hAnsi="GHEA Grapalat"/>
          <w:b/>
        </w:rPr>
      </w:pPr>
    </w:p>
    <w:p w14:paraId="7848A1EC" w14:textId="77777777" w:rsidR="007123CF" w:rsidRDefault="007123CF" w:rsidP="00240CB2">
      <w:pPr>
        <w:widowControl w:val="0"/>
        <w:jc w:val="right"/>
        <w:rPr>
          <w:rFonts w:ascii="GHEA Grapalat" w:hAnsi="GHEA Grapalat"/>
          <w:i/>
        </w:rPr>
      </w:pPr>
    </w:p>
    <w:p w14:paraId="1578CCC7" w14:textId="77777777" w:rsidR="007123CF" w:rsidRDefault="007123CF" w:rsidP="00240CB2">
      <w:pPr>
        <w:widowControl w:val="0"/>
        <w:jc w:val="right"/>
        <w:rPr>
          <w:rFonts w:ascii="GHEA Grapalat" w:hAnsi="GHEA Grapalat"/>
          <w:i/>
        </w:rPr>
      </w:pPr>
    </w:p>
    <w:p w14:paraId="5654B373" w14:textId="77777777" w:rsidR="007123CF" w:rsidRDefault="007123CF" w:rsidP="00240CB2">
      <w:pPr>
        <w:widowControl w:val="0"/>
        <w:jc w:val="right"/>
        <w:rPr>
          <w:rFonts w:ascii="GHEA Grapalat" w:hAnsi="GHEA Grapalat"/>
          <w:i/>
        </w:rPr>
      </w:pPr>
    </w:p>
    <w:p w14:paraId="0A7535B9" w14:textId="77777777" w:rsidR="007123CF" w:rsidRDefault="007123CF" w:rsidP="007123CF">
      <w:pPr>
        <w:widowControl w:val="0"/>
        <w:rPr>
          <w:rFonts w:ascii="GHEA Grapalat" w:hAnsi="GHEA Grapalat"/>
          <w:i/>
        </w:rPr>
      </w:pPr>
    </w:p>
    <w:p w14:paraId="4D9A9FBF" w14:textId="77777777" w:rsidR="000A214C" w:rsidRPr="00073747" w:rsidRDefault="000A214C" w:rsidP="00240CB2">
      <w:pPr>
        <w:widowControl w:val="0"/>
        <w:jc w:val="right"/>
        <w:rPr>
          <w:rFonts w:ascii="GHEA Grapalat" w:hAnsi="GHEA Grapalat" w:cs="GHEA Grapalat"/>
          <w:b/>
          <w:sz w:val="22"/>
          <w:szCs w:val="22"/>
        </w:rPr>
      </w:pPr>
      <w:r w:rsidRPr="007123CF">
        <w:rPr>
          <w:rFonts w:ascii="GHEA Grapalat" w:hAnsi="GHEA Grapalat"/>
          <w:b/>
          <w:sz w:val="22"/>
          <w:szCs w:val="22"/>
        </w:rPr>
        <w:lastRenderedPageBreak/>
        <w:t xml:space="preserve">Приложение № </w:t>
      </w:r>
      <w:r w:rsidR="007123CF" w:rsidRPr="00073747">
        <w:rPr>
          <w:rFonts w:ascii="GHEA Grapalat" w:hAnsi="GHEA Grapalat"/>
          <w:b/>
          <w:sz w:val="22"/>
          <w:szCs w:val="22"/>
        </w:rPr>
        <w:t>4</w:t>
      </w:r>
    </w:p>
    <w:p w14:paraId="24EE3D0E" w14:textId="0C67A75C" w:rsidR="00C35620" w:rsidRPr="00412A7C" w:rsidRDefault="000A214C" w:rsidP="00C35620">
      <w:pPr>
        <w:widowControl w:val="0"/>
        <w:jc w:val="right"/>
        <w:rPr>
          <w:rFonts w:ascii="GHEA Grapalat" w:hAnsi="GHEA Grapalat"/>
          <w:b/>
          <w:i/>
          <w:lang w:val="hy-AM"/>
        </w:rPr>
      </w:pPr>
      <w:r w:rsidRPr="007123CF">
        <w:rPr>
          <w:rFonts w:ascii="GHEA Grapalat" w:hAnsi="GHEA Grapalat"/>
          <w:b/>
          <w:sz w:val="22"/>
          <w:szCs w:val="22"/>
        </w:rPr>
        <w:t xml:space="preserve">к Приглашению на </w:t>
      </w:r>
      <w:r w:rsidR="00A36C54" w:rsidRPr="007123CF">
        <w:rPr>
          <w:rFonts w:ascii="GHEA Grapalat" w:hAnsi="GHEA Grapalat"/>
          <w:b/>
          <w:sz w:val="22"/>
          <w:szCs w:val="22"/>
        </w:rPr>
        <w:t>запрос котировок</w:t>
      </w:r>
      <w:r w:rsidRPr="007123CF">
        <w:rPr>
          <w:rFonts w:ascii="GHEA Grapalat" w:hAnsi="GHEA Grapalat"/>
          <w:b/>
          <w:sz w:val="22"/>
          <w:szCs w:val="22"/>
        </w:rPr>
        <w:br/>
        <w:t>под кодом "</w:t>
      </w:r>
      <w:r w:rsidR="00C35620" w:rsidRPr="00C35620">
        <w:rPr>
          <w:rFonts w:ascii="GHEA Grapalat" w:hAnsi="GHEA Grapalat"/>
          <w:b/>
          <w:i/>
        </w:rPr>
        <w:t xml:space="preserve"> </w:t>
      </w:r>
      <w:r w:rsidR="00C35620" w:rsidRPr="000164C6">
        <w:rPr>
          <w:rFonts w:ascii="GHEA Grapalat" w:hAnsi="GHEA Grapalat"/>
          <w:b/>
          <w:i/>
        </w:rPr>
        <w:t>TXUE-GHAPDzB-2</w:t>
      </w:r>
      <w:r w:rsidR="00C35620">
        <w:rPr>
          <w:rFonts w:ascii="GHEA Grapalat" w:hAnsi="GHEA Grapalat"/>
          <w:b/>
          <w:i/>
          <w:lang w:val="hy-AM"/>
        </w:rPr>
        <w:t>6</w:t>
      </w:r>
      <w:r w:rsidR="00C35620" w:rsidRPr="000164C6">
        <w:rPr>
          <w:rFonts w:ascii="GHEA Grapalat" w:hAnsi="GHEA Grapalat"/>
          <w:b/>
          <w:i/>
        </w:rPr>
        <w:t>/</w:t>
      </w:r>
      <w:r w:rsidR="00C35620">
        <w:rPr>
          <w:rFonts w:ascii="GHEA Grapalat" w:hAnsi="GHEA Grapalat"/>
          <w:b/>
          <w:i/>
          <w:lang w:val="hy-AM"/>
        </w:rPr>
        <w:t>1</w:t>
      </w:r>
    </w:p>
    <w:p w14:paraId="3FEF3C4D" w14:textId="62A91A6D" w:rsidR="000A214C" w:rsidRPr="007123CF" w:rsidRDefault="0075269F" w:rsidP="00240CB2">
      <w:pPr>
        <w:widowControl w:val="0"/>
        <w:jc w:val="right"/>
        <w:rPr>
          <w:rFonts w:ascii="GHEA Grapalat" w:hAnsi="GHEA Grapalat" w:cs="GHEA Grapalat"/>
          <w:b/>
          <w:sz w:val="22"/>
          <w:szCs w:val="22"/>
        </w:rPr>
      </w:pPr>
      <w:r>
        <w:rPr>
          <w:rFonts w:ascii="GHEA Grapalat" w:hAnsi="GHEA Grapalat"/>
          <w:b/>
          <w:sz w:val="22"/>
          <w:szCs w:val="22"/>
        </w:rPr>
        <w:t>1</w:t>
      </w:r>
      <w:r w:rsidR="000A214C" w:rsidRPr="007123CF">
        <w:rPr>
          <w:rFonts w:ascii="GHEA Grapalat" w:hAnsi="GHEA Grapalat"/>
          <w:b/>
          <w:sz w:val="22"/>
          <w:szCs w:val="22"/>
        </w:rPr>
        <w:t>"</w:t>
      </w:r>
    </w:p>
    <w:p w14:paraId="57E92E9D" w14:textId="77777777" w:rsidR="00AF4211" w:rsidRPr="007123CF" w:rsidRDefault="00AF4211" w:rsidP="00240CB2">
      <w:pPr>
        <w:widowControl w:val="0"/>
        <w:jc w:val="center"/>
        <w:rPr>
          <w:rFonts w:ascii="GHEA Grapalat" w:hAnsi="GHEA Grapalat"/>
          <w:b/>
          <w:sz w:val="22"/>
          <w:szCs w:val="22"/>
        </w:rPr>
      </w:pPr>
    </w:p>
    <w:p w14:paraId="27AE124E" w14:textId="77777777" w:rsidR="000A214C" w:rsidRPr="007123CF" w:rsidRDefault="000A214C" w:rsidP="00240CB2">
      <w:pPr>
        <w:widowControl w:val="0"/>
        <w:jc w:val="center"/>
        <w:rPr>
          <w:rFonts w:ascii="GHEA Grapalat" w:hAnsi="GHEA Grapalat" w:cs="GHEA Grapalat"/>
          <w:b/>
          <w:sz w:val="22"/>
          <w:szCs w:val="22"/>
        </w:rPr>
      </w:pPr>
      <w:r w:rsidRPr="007123CF">
        <w:rPr>
          <w:rFonts w:ascii="GHEA Grapalat" w:hAnsi="GHEA Grapalat"/>
          <w:b/>
          <w:sz w:val="22"/>
          <w:szCs w:val="22"/>
        </w:rPr>
        <w:t xml:space="preserve">СОГЛАШЕНИЕ О НЕУСТОЙКЕ </w:t>
      </w:r>
    </w:p>
    <w:p w14:paraId="5C0108EF" w14:textId="77777777" w:rsidR="000A214C" w:rsidRPr="007123CF" w:rsidRDefault="000A214C" w:rsidP="00240CB2">
      <w:pPr>
        <w:widowControl w:val="0"/>
        <w:jc w:val="center"/>
        <w:rPr>
          <w:rFonts w:ascii="GHEA Grapalat" w:hAnsi="GHEA Grapalat" w:cs="GHEA Grapalat"/>
          <w:b/>
          <w:sz w:val="22"/>
          <w:szCs w:val="22"/>
        </w:rPr>
      </w:pPr>
      <w:r w:rsidRPr="007123CF">
        <w:rPr>
          <w:rFonts w:ascii="GHEA Grapalat" w:hAnsi="GHEA Grapalat"/>
          <w:b/>
          <w:sz w:val="22"/>
          <w:szCs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7123CF" w14:paraId="4855CA10" w14:textId="77777777" w:rsidTr="00DE2AE3">
        <w:tc>
          <w:tcPr>
            <w:tcW w:w="4786" w:type="dxa"/>
          </w:tcPr>
          <w:p w14:paraId="2EC0A76B" w14:textId="77777777" w:rsidR="000A214C" w:rsidRPr="007123CF" w:rsidRDefault="000A214C" w:rsidP="00FE75A1">
            <w:pPr>
              <w:widowControl w:val="0"/>
              <w:ind w:left="-360"/>
              <w:rPr>
                <w:rFonts w:ascii="GHEA Grapalat" w:hAnsi="GHEA Grapalat" w:cs="GHEA Grapalat"/>
                <w:b/>
                <w:sz w:val="22"/>
                <w:szCs w:val="22"/>
                <w:lang w:val="en-US"/>
              </w:rPr>
            </w:pPr>
            <w:r w:rsidRPr="007123CF">
              <w:rPr>
                <w:rFonts w:ascii="GHEA Grapalat" w:hAnsi="GHEA Grapalat"/>
                <w:sz w:val="22"/>
                <w:szCs w:val="22"/>
              </w:rPr>
              <w:t>г. Ереван</w:t>
            </w:r>
          </w:p>
        </w:tc>
        <w:tc>
          <w:tcPr>
            <w:tcW w:w="4500" w:type="dxa"/>
          </w:tcPr>
          <w:p w14:paraId="2FE3919C" w14:textId="77777777" w:rsidR="000A214C" w:rsidRPr="007123CF" w:rsidRDefault="000A214C" w:rsidP="00FE75A1">
            <w:pPr>
              <w:widowControl w:val="0"/>
              <w:ind w:left="-360"/>
              <w:jc w:val="right"/>
              <w:rPr>
                <w:rFonts w:ascii="GHEA Grapalat" w:hAnsi="GHEA Grapalat" w:cs="GHEA Grapalat"/>
                <w:b/>
                <w:sz w:val="22"/>
                <w:szCs w:val="22"/>
              </w:rPr>
            </w:pPr>
            <w:r w:rsidRPr="007123CF">
              <w:rPr>
                <w:rFonts w:ascii="GHEA Grapalat" w:hAnsi="GHEA Grapalat"/>
                <w:sz w:val="22"/>
                <w:szCs w:val="22"/>
              </w:rPr>
              <w:t>"</w:t>
            </w:r>
            <w:r w:rsidRPr="007123CF">
              <w:rPr>
                <w:rFonts w:ascii="GHEA Grapalat" w:hAnsi="GHEA Grapalat"/>
                <w:sz w:val="22"/>
                <w:szCs w:val="22"/>
                <w:lang w:val="en-US"/>
              </w:rPr>
              <w:tab/>
            </w:r>
            <w:r w:rsidRPr="007123CF">
              <w:rPr>
                <w:rFonts w:ascii="GHEA Grapalat" w:hAnsi="GHEA Grapalat"/>
                <w:sz w:val="22"/>
                <w:szCs w:val="22"/>
              </w:rPr>
              <w:t xml:space="preserve">" </w:t>
            </w:r>
            <w:r w:rsidRPr="007123CF">
              <w:rPr>
                <w:rFonts w:ascii="GHEA Grapalat" w:hAnsi="GHEA Grapalat"/>
                <w:sz w:val="22"/>
                <w:szCs w:val="22"/>
                <w:lang w:val="en-US"/>
              </w:rPr>
              <w:tab/>
            </w:r>
            <w:r w:rsidRPr="007123CF">
              <w:rPr>
                <w:rFonts w:ascii="GHEA Grapalat" w:hAnsi="GHEA Grapalat"/>
                <w:sz w:val="22"/>
                <w:szCs w:val="22"/>
              </w:rPr>
              <w:t>20</w:t>
            </w:r>
            <w:r w:rsidRPr="007123CF">
              <w:rPr>
                <w:rFonts w:ascii="GHEA Grapalat" w:hAnsi="GHEA Grapalat"/>
                <w:sz w:val="22"/>
                <w:szCs w:val="22"/>
                <w:lang w:val="en-US"/>
              </w:rPr>
              <w:tab/>
            </w:r>
            <w:r w:rsidRPr="007123CF">
              <w:rPr>
                <w:rFonts w:ascii="GHEA Grapalat" w:hAnsi="GHEA Grapalat"/>
                <w:sz w:val="22"/>
                <w:szCs w:val="22"/>
              </w:rPr>
              <w:t>г.</w:t>
            </w:r>
            <w:r w:rsidRPr="007123CF">
              <w:rPr>
                <w:rStyle w:val="FootnoteReference"/>
                <w:rFonts w:ascii="GHEA Grapalat" w:hAnsi="GHEA Grapalat"/>
                <w:sz w:val="22"/>
                <w:szCs w:val="22"/>
              </w:rPr>
              <w:footnoteReference w:customMarkFollows="1" w:id="6"/>
              <w:t>**</w:t>
            </w:r>
          </w:p>
        </w:tc>
      </w:tr>
    </w:tbl>
    <w:p w14:paraId="1E35B117" w14:textId="77777777" w:rsidR="000A214C" w:rsidRPr="007123CF" w:rsidRDefault="000A214C" w:rsidP="00FE75A1">
      <w:pPr>
        <w:widowControl w:val="0"/>
        <w:ind w:left="-360"/>
        <w:jc w:val="both"/>
        <w:rPr>
          <w:rFonts w:ascii="GHEA Grapalat" w:hAnsi="GHEA Grapalat" w:cs="GHEA Grapalat"/>
          <w:sz w:val="22"/>
          <w:szCs w:val="22"/>
          <w:u w:val="single"/>
          <w:vertAlign w:val="subscript"/>
        </w:rPr>
      </w:pPr>
      <w:r w:rsidRPr="007123CF">
        <w:rPr>
          <w:rFonts w:ascii="GHEA Grapalat" w:hAnsi="GHEA Grapalat"/>
          <w:sz w:val="22"/>
          <w:szCs w:val="22"/>
        </w:rPr>
        <w:t>_______________________________________________, в лице директора Компании,</w:t>
      </w:r>
    </w:p>
    <w:p w14:paraId="0CD77AB4" w14:textId="77777777" w:rsidR="000A214C" w:rsidRPr="007123CF" w:rsidRDefault="000A214C" w:rsidP="00FE75A1">
      <w:pPr>
        <w:widowControl w:val="0"/>
        <w:ind w:left="-360"/>
        <w:jc w:val="both"/>
        <w:rPr>
          <w:rFonts w:ascii="GHEA Grapalat" w:hAnsi="GHEA Grapalat"/>
          <w:sz w:val="22"/>
          <w:szCs w:val="22"/>
          <w:vertAlign w:val="superscript"/>
          <w:lang w:val="en-US"/>
        </w:rPr>
      </w:pPr>
      <w:r w:rsidRPr="007123CF">
        <w:rPr>
          <w:rFonts w:ascii="GHEA Grapalat" w:hAnsi="GHEA Grapalat"/>
          <w:sz w:val="22"/>
          <w:szCs w:val="22"/>
          <w:vertAlign w:val="superscript"/>
        </w:rPr>
        <w:t>наименование Компании</w:t>
      </w:r>
    </w:p>
    <w:p w14:paraId="418AF979" w14:textId="77777777" w:rsidR="000A214C" w:rsidRPr="007123CF" w:rsidRDefault="000A214C" w:rsidP="00FE75A1">
      <w:pPr>
        <w:widowControl w:val="0"/>
        <w:ind w:left="-360"/>
        <w:jc w:val="both"/>
        <w:rPr>
          <w:rFonts w:ascii="GHEA Grapalat" w:hAnsi="GHEA Grapalat"/>
          <w:sz w:val="22"/>
          <w:szCs w:val="22"/>
          <w:lang w:val="en-US"/>
        </w:rPr>
      </w:pPr>
      <w:r w:rsidRPr="007123CF">
        <w:rPr>
          <w:rFonts w:ascii="GHEA Grapalat" w:hAnsi="GHEA Grapalat"/>
          <w:sz w:val="22"/>
          <w:szCs w:val="22"/>
          <w:lang w:val="en-US"/>
        </w:rPr>
        <w:t>_________________________________________________________________________</w:t>
      </w:r>
    </w:p>
    <w:p w14:paraId="0B9165A3" w14:textId="77777777" w:rsidR="000A214C" w:rsidRPr="007123CF" w:rsidRDefault="000A214C" w:rsidP="00FE75A1">
      <w:pPr>
        <w:widowControl w:val="0"/>
        <w:ind w:left="-360"/>
        <w:jc w:val="center"/>
        <w:rPr>
          <w:rFonts w:ascii="GHEA Grapalat" w:hAnsi="GHEA Grapalat"/>
          <w:sz w:val="22"/>
          <w:szCs w:val="22"/>
          <w:vertAlign w:val="superscript"/>
        </w:rPr>
      </w:pPr>
      <w:r w:rsidRPr="007123CF">
        <w:rPr>
          <w:rFonts w:ascii="GHEA Grapalat" w:hAnsi="GHEA Grapalat"/>
          <w:sz w:val="22"/>
          <w:szCs w:val="22"/>
          <w:vertAlign w:val="superscript"/>
        </w:rPr>
        <w:t>имя, фамилия, паспортные данные директора компании</w:t>
      </w:r>
    </w:p>
    <w:p w14:paraId="63F4C70D" w14:textId="77777777" w:rsidR="000A214C" w:rsidRPr="007123CF" w:rsidRDefault="000A214C" w:rsidP="00FE75A1">
      <w:pPr>
        <w:widowControl w:val="0"/>
        <w:ind w:left="-360"/>
        <w:jc w:val="both"/>
        <w:rPr>
          <w:rFonts w:ascii="GHEA Grapalat" w:hAnsi="GHEA Grapalat" w:cs="GHEA Grapalat"/>
          <w:sz w:val="22"/>
          <w:szCs w:val="22"/>
        </w:rPr>
      </w:pPr>
      <w:r w:rsidRPr="007123CF">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0851756" w14:textId="77777777" w:rsidR="000A214C" w:rsidRPr="007123CF" w:rsidRDefault="000A214C" w:rsidP="00FE75A1">
      <w:pPr>
        <w:widowControl w:val="0"/>
        <w:ind w:left="-360"/>
        <w:jc w:val="center"/>
        <w:rPr>
          <w:rFonts w:ascii="GHEA Grapalat" w:hAnsi="GHEA Grapalat" w:cs="GHEA Grapalat"/>
          <w:b/>
          <w:bCs/>
          <w:sz w:val="22"/>
          <w:szCs w:val="22"/>
        </w:rPr>
      </w:pPr>
      <w:r w:rsidRPr="007123CF">
        <w:rPr>
          <w:rFonts w:ascii="GHEA Grapalat" w:hAnsi="GHEA Grapalat"/>
          <w:b/>
          <w:sz w:val="22"/>
          <w:szCs w:val="22"/>
        </w:rPr>
        <w:t>1. Предмет соглашения</w:t>
      </w:r>
    </w:p>
    <w:p w14:paraId="4CDD215F" w14:textId="26A6127A" w:rsidR="000A214C" w:rsidRPr="00363BFB" w:rsidRDefault="000A214C" w:rsidP="00C35620">
      <w:pPr>
        <w:widowControl w:val="0"/>
        <w:ind w:left="705" w:hanging="705"/>
        <w:rPr>
          <w:rFonts w:ascii="GHEA Grapalat" w:hAnsi="GHEA Grapalat"/>
          <w:b/>
          <w:i/>
          <w:sz w:val="18"/>
          <w:szCs w:val="18"/>
        </w:rPr>
      </w:pPr>
      <w:r w:rsidRPr="007123CF">
        <w:rPr>
          <w:rFonts w:ascii="GHEA Grapalat" w:hAnsi="GHEA Grapalat"/>
          <w:sz w:val="22"/>
          <w:szCs w:val="22"/>
        </w:rPr>
        <w:t>1</w:t>
      </w:r>
      <w:r w:rsidRPr="007123CF">
        <w:rPr>
          <w:rFonts w:ascii="GHEA Grapalat" w:hAnsi="GHEA Grapalat"/>
          <w:spacing w:val="-6"/>
          <w:sz w:val="22"/>
          <w:szCs w:val="22"/>
        </w:rPr>
        <w:t xml:space="preserve">.1Компания участвует в организованной </w:t>
      </w:r>
      <w:r w:rsidR="007123CF" w:rsidRPr="007123CF">
        <w:rPr>
          <w:rFonts w:ascii="GHEA Grapalat" w:hAnsi="GHEA Grapalat"/>
          <w:spacing w:val="-6"/>
          <w:sz w:val="22"/>
          <w:szCs w:val="22"/>
        </w:rPr>
        <w:t>ГНКО “</w:t>
      </w:r>
      <w:r w:rsidR="00C35620" w:rsidRPr="00C35620">
        <w:rPr>
          <w:rFonts w:ascii="GHEA Grapalat" w:hAnsi="GHEA Grapalat"/>
          <w:b/>
          <w:bCs/>
        </w:rPr>
        <w:t xml:space="preserve"> </w:t>
      </w:r>
      <w:r w:rsidR="00C35620" w:rsidRPr="000164C6">
        <w:rPr>
          <w:rFonts w:ascii="GHEA Grapalat" w:hAnsi="GHEA Grapalat"/>
          <w:b/>
          <w:bCs/>
        </w:rPr>
        <w:t>ЕРЕВАНСКАЯ СПЕЦИАЛЬНАЯ ШКОЛА</w:t>
      </w:r>
      <w:r w:rsidR="00C35620">
        <w:rPr>
          <w:rFonts w:ascii="GHEA Grapalat" w:hAnsi="GHEA Grapalat"/>
          <w:b/>
          <w:bCs/>
          <w:lang w:val="hy-AM"/>
        </w:rPr>
        <w:t xml:space="preserve"> </w:t>
      </w:r>
      <w:r w:rsidR="00C35620" w:rsidRPr="000164C6">
        <w:rPr>
          <w:rFonts w:ascii="GHEA Grapalat" w:hAnsi="GHEA Grapalat"/>
          <w:b/>
          <w:bCs/>
        </w:rPr>
        <w:t>№ 14 ДЛЯ ДЕТЕЙ С НАРУШЕНИЯМИ ЗРЕНИЯ ИМЕНИ НИКОГАЙОСА ТИГРАНЯНА</w:t>
      </w:r>
      <w:r w:rsidR="00C35620" w:rsidRPr="007123CF">
        <w:rPr>
          <w:rFonts w:ascii="GHEA Grapalat" w:hAnsi="GHEA Grapalat"/>
          <w:spacing w:val="-6"/>
          <w:sz w:val="22"/>
          <w:szCs w:val="22"/>
        </w:rPr>
        <w:t xml:space="preserve"> </w:t>
      </w:r>
      <w:r w:rsidR="007123CF" w:rsidRPr="007123CF">
        <w:rPr>
          <w:rFonts w:ascii="GHEA Grapalat" w:hAnsi="GHEA Grapalat"/>
          <w:spacing w:val="-6"/>
          <w:sz w:val="22"/>
          <w:szCs w:val="22"/>
        </w:rPr>
        <w:t xml:space="preserve">” </w:t>
      </w:r>
      <w:r w:rsidRPr="007123CF">
        <w:rPr>
          <w:rFonts w:ascii="GHEA Grapalat" w:hAnsi="GHEA Grapalat"/>
          <w:spacing w:val="-6"/>
          <w:sz w:val="22"/>
          <w:szCs w:val="22"/>
        </w:rPr>
        <w:t xml:space="preserve">(далее —Заказчик) процедуре закупок под кодом </w:t>
      </w:r>
      <w:r w:rsidR="007123CF" w:rsidRPr="00363BFB">
        <w:rPr>
          <w:rFonts w:ascii="GHEA Grapalat" w:hAnsi="GHEA Grapalat"/>
          <w:spacing w:val="-6"/>
          <w:sz w:val="18"/>
          <w:szCs w:val="18"/>
        </w:rPr>
        <w:t>"</w:t>
      </w:r>
      <w:r w:rsidR="00C35620" w:rsidRPr="00363BFB">
        <w:rPr>
          <w:rFonts w:ascii="GHEA Grapalat" w:hAnsi="GHEA Grapalat"/>
          <w:b/>
          <w:i/>
          <w:sz w:val="18"/>
          <w:szCs w:val="18"/>
        </w:rPr>
        <w:t xml:space="preserve"> TXUE-GHAPDzB-2</w:t>
      </w:r>
      <w:r w:rsidR="00C35620" w:rsidRPr="00363BFB">
        <w:rPr>
          <w:rFonts w:ascii="GHEA Grapalat" w:hAnsi="GHEA Grapalat"/>
          <w:b/>
          <w:i/>
          <w:sz w:val="18"/>
          <w:szCs w:val="18"/>
          <w:lang w:val="hy-AM"/>
        </w:rPr>
        <w:t>6</w:t>
      </w:r>
      <w:r w:rsidR="00C35620" w:rsidRPr="00363BFB">
        <w:rPr>
          <w:rFonts w:ascii="GHEA Grapalat" w:hAnsi="GHEA Grapalat"/>
          <w:b/>
          <w:i/>
          <w:sz w:val="18"/>
          <w:szCs w:val="18"/>
        </w:rPr>
        <w:t>/</w:t>
      </w:r>
      <w:r w:rsidR="007123CF" w:rsidRPr="00363BFB">
        <w:rPr>
          <w:rFonts w:ascii="GHEA Grapalat" w:hAnsi="GHEA Grapalat"/>
          <w:spacing w:val="-6"/>
          <w:sz w:val="18"/>
          <w:szCs w:val="18"/>
        </w:rPr>
        <w:t>"</w:t>
      </w:r>
      <w:r w:rsidRPr="00363BFB">
        <w:rPr>
          <w:rFonts w:ascii="GHEA Grapalat" w:hAnsi="GHEA Grapalat"/>
          <w:spacing w:val="-6"/>
          <w:sz w:val="18"/>
          <w:szCs w:val="18"/>
        </w:rPr>
        <w:t>.</w:t>
      </w:r>
    </w:p>
    <w:p w14:paraId="5A561F43" w14:textId="77777777" w:rsidR="000A214C" w:rsidRPr="007123CF" w:rsidRDefault="000A214C" w:rsidP="00FE75A1">
      <w:pPr>
        <w:widowControl w:val="0"/>
        <w:tabs>
          <w:tab w:val="left" w:pos="1134"/>
        </w:tabs>
        <w:ind w:left="-360" w:firstLine="567"/>
        <w:jc w:val="both"/>
        <w:rPr>
          <w:rFonts w:ascii="GHEA Grapalat" w:hAnsi="GHEA Grapalat" w:cs="GHEA Grapalat"/>
          <w:sz w:val="22"/>
          <w:szCs w:val="22"/>
        </w:rPr>
      </w:pPr>
      <w:r w:rsidRPr="007123CF">
        <w:rPr>
          <w:rFonts w:ascii="GHEA Grapalat" w:hAnsi="GHEA Grapalat"/>
          <w:sz w:val="22"/>
          <w:szCs w:val="22"/>
        </w:rPr>
        <w:t>1.2.</w:t>
      </w:r>
      <w:r w:rsidRPr="007123CF">
        <w:rPr>
          <w:rFonts w:ascii="GHEA Grapalat" w:hAnsi="GHEA Grapalat"/>
          <w:sz w:val="22"/>
          <w:szCs w:val="22"/>
        </w:rPr>
        <w:tab/>
        <w:t>В качестве обеспечения исполнения договора, заключаемого в</w:t>
      </w:r>
      <w:r w:rsidRPr="007123CF">
        <w:rPr>
          <w:rFonts w:ascii="Courier New" w:hAnsi="Courier New" w:cs="Courier New"/>
          <w:sz w:val="22"/>
          <w:szCs w:val="22"/>
          <w:lang w:val="en-US"/>
        </w:rPr>
        <w:t> </w:t>
      </w:r>
      <w:r w:rsidRPr="007123CF">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34FA40CE" w14:textId="77777777" w:rsidR="000A214C" w:rsidRPr="007123CF" w:rsidRDefault="000A214C" w:rsidP="00FE75A1">
      <w:pPr>
        <w:widowControl w:val="0"/>
        <w:tabs>
          <w:tab w:val="left" w:pos="1134"/>
        </w:tabs>
        <w:ind w:left="-360" w:firstLine="567"/>
        <w:jc w:val="both"/>
        <w:rPr>
          <w:rFonts w:ascii="GHEA Grapalat" w:hAnsi="GHEA Grapalat" w:cs="GHEA Grapalat"/>
          <w:sz w:val="22"/>
          <w:szCs w:val="22"/>
        </w:rPr>
      </w:pPr>
      <w:r w:rsidRPr="007123CF">
        <w:rPr>
          <w:rFonts w:ascii="GHEA Grapalat" w:hAnsi="GHEA Grapalat"/>
          <w:sz w:val="22"/>
          <w:szCs w:val="22"/>
        </w:rPr>
        <w:t>1.3.</w:t>
      </w:r>
      <w:r w:rsidRPr="007123CF">
        <w:rPr>
          <w:rFonts w:ascii="GHEA Grapalat" w:hAnsi="GHEA Grapalat"/>
          <w:sz w:val="22"/>
          <w:szCs w:val="22"/>
        </w:rPr>
        <w:tab/>
        <w:t>Подписав платежное требование (далее — Требование), прилагаемое к</w:t>
      </w:r>
      <w:r w:rsidRPr="007123CF">
        <w:rPr>
          <w:sz w:val="22"/>
          <w:szCs w:val="22"/>
          <w:lang w:val="en-US"/>
        </w:rPr>
        <w:t> </w:t>
      </w:r>
      <w:r w:rsidRPr="007123CF">
        <w:rPr>
          <w:rFonts w:ascii="GHEA Grapalat" w:hAnsi="GHEA Grapalat"/>
          <w:sz w:val="22"/>
          <w:szCs w:val="22"/>
        </w:rPr>
        <w:t xml:space="preserve">настоящему Соглашению о неустойке, Компания безотзывно соглашается, что: </w:t>
      </w:r>
    </w:p>
    <w:p w14:paraId="7F94F526" w14:textId="77777777" w:rsidR="000A214C" w:rsidRPr="007123CF" w:rsidRDefault="000A214C" w:rsidP="00FE75A1">
      <w:pPr>
        <w:widowControl w:val="0"/>
        <w:tabs>
          <w:tab w:val="left" w:pos="1134"/>
        </w:tabs>
        <w:ind w:left="-360" w:firstLine="567"/>
        <w:jc w:val="both"/>
        <w:rPr>
          <w:rFonts w:ascii="GHEA Grapalat" w:hAnsi="GHEA Grapalat" w:cs="GHEA Grapalat"/>
          <w:sz w:val="22"/>
          <w:szCs w:val="22"/>
        </w:rPr>
      </w:pPr>
      <w:r w:rsidRPr="007123CF">
        <w:rPr>
          <w:rFonts w:ascii="GHEA Grapalat" w:hAnsi="GHEA Grapalat"/>
          <w:sz w:val="22"/>
          <w:szCs w:val="22"/>
        </w:rPr>
        <w:t>а)</w:t>
      </w:r>
      <w:r w:rsidRPr="007123CF">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08DBC9A" w14:textId="77777777" w:rsidR="000A214C" w:rsidRPr="007123CF" w:rsidRDefault="000A214C" w:rsidP="00FE75A1">
      <w:pPr>
        <w:widowControl w:val="0"/>
        <w:tabs>
          <w:tab w:val="left" w:pos="1134"/>
        </w:tabs>
        <w:ind w:left="-360" w:firstLine="567"/>
        <w:jc w:val="both"/>
        <w:rPr>
          <w:rFonts w:ascii="GHEA Grapalat" w:hAnsi="GHEA Grapalat" w:cs="GHEA Grapalat"/>
          <w:sz w:val="22"/>
          <w:szCs w:val="22"/>
        </w:rPr>
      </w:pPr>
      <w:r w:rsidRPr="007123CF">
        <w:rPr>
          <w:rFonts w:ascii="GHEA Grapalat" w:hAnsi="GHEA Grapalat"/>
          <w:sz w:val="22"/>
          <w:szCs w:val="22"/>
        </w:rPr>
        <w:t>б)</w:t>
      </w:r>
      <w:r w:rsidRPr="007123CF">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88914EC" w14:textId="77777777" w:rsidR="000A214C" w:rsidRPr="007123CF" w:rsidRDefault="000A214C" w:rsidP="00FE75A1">
      <w:pPr>
        <w:widowControl w:val="0"/>
        <w:tabs>
          <w:tab w:val="left" w:pos="1134"/>
        </w:tabs>
        <w:ind w:left="-360" w:firstLine="567"/>
        <w:jc w:val="both"/>
        <w:rPr>
          <w:rFonts w:ascii="GHEA Grapalat" w:hAnsi="GHEA Grapalat" w:cs="GHEA Grapalat"/>
          <w:sz w:val="22"/>
          <w:szCs w:val="22"/>
        </w:rPr>
      </w:pPr>
      <w:r w:rsidRPr="007123CF">
        <w:rPr>
          <w:rFonts w:ascii="GHEA Grapalat" w:hAnsi="GHEA Grapalat"/>
          <w:sz w:val="22"/>
          <w:szCs w:val="22"/>
        </w:rPr>
        <w:t>в)</w:t>
      </w:r>
      <w:r w:rsidRPr="007123CF">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DF46552" w14:textId="77777777" w:rsidR="000A214C" w:rsidRPr="007123CF" w:rsidRDefault="000A214C" w:rsidP="00FE75A1">
      <w:pPr>
        <w:widowControl w:val="0"/>
        <w:tabs>
          <w:tab w:val="left" w:pos="1134"/>
        </w:tabs>
        <w:ind w:left="-360" w:firstLine="567"/>
        <w:jc w:val="both"/>
        <w:rPr>
          <w:rFonts w:ascii="GHEA Grapalat" w:hAnsi="GHEA Grapalat" w:cs="GHEA Grapalat"/>
          <w:sz w:val="22"/>
          <w:szCs w:val="22"/>
        </w:rPr>
      </w:pPr>
      <w:r w:rsidRPr="007123CF">
        <w:rPr>
          <w:rFonts w:ascii="GHEA Grapalat" w:hAnsi="GHEA Grapalat"/>
          <w:sz w:val="22"/>
          <w:szCs w:val="22"/>
        </w:rPr>
        <w:t>г)</w:t>
      </w:r>
      <w:r w:rsidRPr="007123CF">
        <w:rPr>
          <w:rFonts w:ascii="GHEA Grapalat" w:hAnsi="GHEA Grapalat"/>
          <w:sz w:val="22"/>
          <w:szCs w:val="22"/>
        </w:rPr>
        <w:tab/>
        <w:t>Компания подтверждает, что акцептовала Требование в полном размере суммы неустойки.</w:t>
      </w:r>
    </w:p>
    <w:p w14:paraId="13DFCE7D" w14:textId="77777777" w:rsidR="000A214C" w:rsidRPr="007123CF" w:rsidRDefault="000A214C" w:rsidP="00FE75A1">
      <w:pPr>
        <w:widowControl w:val="0"/>
        <w:tabs>
          <w:tab w:val="left" w:pos="1134"/>
        </w:tabs>
        <w:ind w:left="-360" w:firstLine="567"/>
        <w:jc w:val="both"/>
        <w:rPr>
          <w:rFonts w:ascii="GHEA Grapalat" w:hAnsi="GHEA Grapalat" w:cs="GHEA Grapalat"/>
          <w:sz w:val="22"/>
          <w:szCs w:val="22"/>
        </w:rPr>
      </w:pPr>
      <w:r w:rsidRPr="007123CF">
        <w:rPr>
          <w:rFonts w:ascii="GHEA Grapalat" w:hAnsi="GHEA Grapalat"/>
          <w:sz w:val="22"/>
          <w:szCs w:val="22"/>
        </w:rPr>
        <w:t>д)</w:t>
      </w:r>
      <w:r w:rsidRPr="007123CF">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C0140C5" w14:textId="77777777" w:rsidR="000A214C" w:rsidRPr="007123CF" w:rsidRDefault="000A214C" w:rsidP="00FE75A1">
      <w:pPr>
        <w:widowControl w:val="0"/>
        <w:tabs>
          <w:tab w:val="left" w:pos="1134"/>
        </w:tabs>
        <w:ind w:left="-360" w:firstLine="567"/>
        <w:jc w:val="both"/>
        <w:rPr>
          <w:rFonts w:ascii="GHEA Grapalat" w:hAnsi="GHEA Grapalat" w:cs="GHEA Grapalat"/>
          <w:sz w:val="22"/>
          <w:szCs w:val="22"/>
        </w:rPr>
      </w:pPr>
      <w:r w:rsidRPr="007123CF">
        <w:rPr>
          <w:rFonts w:ascii="GHEA Grapalat" w:hAnsi="GHEA Grapalat"/>
          <w:sz w:val="22"/>
          <w:szCs w:val="22"/>
        </w:rPr>
        <w:t>1.</w:t>
      </w:r>
      <w:r w:rsidR="00762921" w:rsidRPr="007123CF">
        <w:rPr>
          <w:rFonts w:ascii="GHEA Grapalat" w:hAnsi="GHEA Grapalat"/>
          <w:sz w:val="22"/>
          <w:szCs w:val="22"/>
        </w:rPr>
        <w:t>4</w:t>
      </w:r>
      <w:r w:rsidRPr="007123CF">
        <w:rPr>
          <w:rFonts w:ascii="GHEA Grapalat" w:hAnsi="GHEA Grapalat"/>
          <w:sz w:val="22"/>
          <w:szCs w:val="22"/>
        </w:rPr>
        <w:t>.</w:t>
      </w:r>
      <w:r w:rsidRPr="007123CF">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7123CF">
        <w:rPr>
          <w:rFonts w:ascii="Courier New" w:hAnsi="Courier New" w:cs="Courier New"/>
          <w:sz w:val="22"/>
          <w:szCs w:val="22"/>
          <w:lang w:val="en-US"/>
        </w:rPr>
        <w:t> </w:t>
      </w:r>
      <w:r w:rsidRPr="007123CF">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71E7140" w14:textId="77777777" w:rsidR="000A214C" w:rsidRPr="007123CF" w:rsidRDefault="000A214C" w:rsidP="00FE75A1">
      <w:pPr>
        <w:widowControl w:val="0"/>
        <w:tabs>
          <w:tab w:val="left" w:pos="1134"/>
        </w:tabs>
        <w:ind w:left="-360" w:firstLine="567"/>
        <w:jc w:val="both"/>
        <w:rPr>
          <w:rFonts w:ascii="GHEA Grapalat" w:hAnsi="GHEA Grapalat" w:cs="GHEA Grapalat"/>
          <w:sz w:val="22"/>
          <w:szCs w:val="22"/>
        </w:rPr>
      </w:pPr>
      <w:r w:rsidRPr="007123CF">
        <w:rPr>
          <w:rFonts w:ascii="GHEA Grapalat" w:hAnsi="GHEA Grapalat"/>
          <w:sz w:val="22"/>
          <w:szCs w:val="22"/>
        </w:rPr>
        <w:t>1.</w:t>
      </w:r>
      <w:r w:rsidR="007A76F3" w:rsidRPr="007123CF">
        <w:rPr>
          <w:rFonts w:ascii="GHEA Grapalat" w:hAnsi="GHEA Grapalat"/>
          <w:sz w:val="22"/>
          <w:szCs w:val="22"/>
        </w:rPr>
        <w:t>5</w:t>
      </w:r>
      <w:r w:rsidRPr="007123CF">
        <w:rPr>
          <w:rFonts w:ascii="GHEA Grapalat" w:hAnsi="GHEA Grapalat"/>
          <w:sz w:val="22"/>
          <w:szCs w:val="22"/>
        </w:rPr>
        <w:t>.</w:t>
      </w:r>
      <w:r w:rsidRPr="007123CF">
        <w:rPr>
          <w:rFonts w:ascii="GHEA Grapalat" w:hAnsi="GHEA Grapalat"/>
          <w:sz w:val="22"/>
          <w:szCs w:val="22"/>
        </w:rPr>
        <w:tab/>
        <w:t>Заказчик может представить в Банк-плательщик иные дополнительные документы.</w:t>
      </w:r>
    </w:p>
    <w:p w14:paraId="55EB7A1E" w14:textId="77777777" w:rsidR="000A214C" w:rsidRPr="007123CF" w:rsidRDefault="000A214C" w:rsidP="00FE75A1">
      <w:pPr>
        <w:widowControl w:val="0"/>
        <w:tabs>
          <w:tab w:val="left" w:pos="1134"/>
        </w:tabs>
        <w:ind w:left="-360" w:firstLine="567"/>
        <w:jc w:val="both"/>
        <w:rPr>
          <w:rFonts w:ascii="GHEA Grapalat" w:hAnsi="GHEA Grapalat" w:cs="GHEA Grapalat"/>
          <w:sz w:val="22"/>
          <w:szCs w:val="22"/>
        </w:rPr>
      </w:pPr>
      <w:r w:rsidRPr="007123CF">
        <w:rPr>
          <w:rFonts w:ascii="GHEA Grapalat" w:hAnsi="GHEA Grapalat"/>
          <w:sz w:val="22"/>
          <w:szCs w:val="22"/>
        </w:rPr>
        <w:t>1.</w:t>
      </w:r>
      <w:r w:rsidR="007A76F3" w:rsidRPr="007123CF">
        <w:rPr>
          <w:rFonts w:ascii="GHEA Grapalat" w:hAnsi="GHEA Grapalat"/>
          <w:sz w:val="22"/>
          <w:szCs w:val="22"/>
        </w:rPr>
        <w:t>6</w:t>
      </w:r>
      <w:r w:rsidRPr="007123CF">
        <w:rPr>
          <w:rFonts w:ascii="GHEA Grapalat" w:hAnsi="GHEA Grapalat"/>
          <w:sz w:val="22"/>
          <w:szCs w:val="22"/>
        </w:rPr>
        <w:t>. Банк не несет какой-либо ответственности за риски (понесенные</w:t>
      </w:r>
      <w:r w:rsidRPr="007123CF">
        <w:rPr>
          <w:rFonts w:ascii="Courier New" w:hAnsi="Courier New" w:cs="Courier New"/>
          <w:sz w:val="22"/>
          <w:szCs w:val="22"/>
          <w:lang w:val="en-US"/>
        </w:rPr>
        <w:t> </w:t>
      </w:r>
      <w:r w:rsidRPr="007123CF">
        <w:rPr>
          <w:rFonts w:ascii="GHEA Grapalat" w:hAnsi="GHEA Grapalat"/>
          <w:sz w:val="22"/>
          <w:szCs w:val="22"/>
        </w:rPr>
        <w:t xml:space="preserve">Компанией </w:t>
      </w:r>
      <w:r w:rsidRPr="007123CF">
        <w:rPr>
          <w:rFonts w:ascii="GHEA Grapalat" w:hAnsi="GHEA Grapalat"/>
          <w:sz w:val="22"/>
          <w:szCs w:val="22"/>
        </w:rPr>
        <w:lastRenderedPageBreak/>
        <w:t>убытки) и негативные последствия, возникшие для Компании в результате уплаты Банком-плательщиком суммы, указанной в</w:t>
      </w:r>
      <w:r w:rsidRPr="007123CF">
        <w:rPr>
          <w:rFonts w:ascii="Courier New" w:hAnsi="Courier New" w:cs="Courier New"/>
          <w:sz w:val="22"/>
          <w:szCs w:val="22"/>
          <w:lang w:val="en-US"/>
        </w:rPr>
        <w:t> </w:t>
      </w:r>
      <w:r w:rsidRPr="007123CF">
        <w:rPr>
          <w:rFonts w:ascii="GHEA Grapalat" w:hAnsi="GHEA Grapalat"/>
          <w:sz w:val="22"/>
          <w:szCs w:val="22"/>
        </w:rPr>
        <w:t>Требовании. Банк не обязан проверять факты нарушения Компанией условий договора.</w:t>
      </w:r>
    </w:p>
    <w:p w14:paraId="45B8B0E2" w14:textId="77777777" w:rsidR="000A214C" w:rsidRPr="007123CF" w:rsidRDefault="000A214C" w:rsidP="00FE75A1">
      <w:pPr>
        <w:widowControl w:val="0"/>
        <w:tabs>
          <w:tab w:val="left" w:pos="1134"/>
        </w:tabs>
        <w:ind w:left="-360" w:firstLine="567"/>
        <w:jc w:val="both"/>
        <w:rPr>
          <w:rFonts w:ascii="GHEA Grapalat" w:hAnsi="GHEA Grapalat" w:cs="GHEA Grapalat"/>
          <w:sz w:val="22"/>
          <w:szCs w:val="22"/>
        </w:rPr>
      </w:pPr>
      <w:r w:rsidRPr="007123CF">
        <w:rPr>
          <w:rFonts w:ascii="GHEA Grapalat" w:hAnsi="GHEA Grapalat"/>
          <w:sz w:val="22"/>
          <w:szCs w:val="22"/>
        </w:rPr>
        <w:t>1.</w:t>
      </w:r>
      <w:r w:rsidR="007669A4" w:rsidRPr="007123CF">
        <w:rPr>
          <w:rFonts w:ascii="GHEA Grapalat" w:hAnsi="GHEA Grapalat"/>
          <w:sz w:val="22"/>
          <w:szCs w:val="22"/>
        </w:rPr>
        <w:t>7</w:t>
      </w:r>
      <w:r w:rsidRPr="007123CF">
        <w:rPr>
          <w:rFonts w:ascii="GHEA Grapalat" w:hAnsi="GHEA Grapalat"/>
          <w:sz w:val="22"/>
          <w:szCs w:val="22"/>
        </w:rPr>
        <w:t>.</w:t>
      </w:r>
      <w:r w:rsidRPr="007123CF">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9669BBA" w14:textId="77777777" w:rsidR="000A214C" w:rsidRPr="007123CF" w:rsidRDefault="000A214C" w:rsidP="00FE75A1">
      <w:pPr>
        <w:widowControl w:val="0"/>
        <w:tabs>
          <w:tab w:val="left" w:pos="1134"/>
        </w:tabs>
        <w:ind w:left="-360" w:firstLine="567"/>
        <w:jc w:val="both"/>
        <w:rPr>
          <w:rFonts w:ascii="GHEA Grapalat" w:hAnsi="GHEA Grapalat" w:cs="GHEA Grapalat"/>
          <w:sz w:val="22"/>
          <w:szCs w:val="22"/>
        </w:rPr>
      </w:pPr>
      <w:r w:rsidRPr="007123CF">
        <w:rPr>
          <w:rFonts w:ascii="GHEA Grapalat" w:hAnsi="GHEA Grapalat"/>
          <w:sz w:val="22"/>
          <w:szCs w:val="22"/>
        </w:rPr>
        <w:t>1.</w:t>
      </w:r>
      <w:r w:rsidR="00EF6AA2" w:rsidRPr="007123CF">
        <w:rPr>
          <w:rFonts w:ascii="GHEA Grapalat" w:hAnsi="GHEA Grapalat"/>
          <w:sz w:val="22"/>
          <w:szCs w:val="22"/>
        </w:rPr>
        <w:t>8</w:t>
      </w:r>
      <w:r w:rsidRPr="007123CF">
        <w:rPr>
          <w:rFonts w:ascii="GHEA Grapalat" w:hAnsi="GHEA Grapalat"/>
          <w:sz w:val="22"/>
          <w:szCs w:val="22"/>
        </w:rPr>
        <w:t>.</w:t>
      </w:r>
      <w:r w:rsidRPr="007123CF">
        <w:rPr>
          <w:rFonts w:ascii="GHEA Grapalat" w:hAnsi="GHEA Grapalat"/>
          <w:sz w:val="22"/>
          <w:szCs w:val="22"/>
        </w:rPr>
        <w:tab/>
        <w:t>В случае если в течение десяти рабочих дней после представления в</w:t>
      </w:r>
      <w:r w:rsidRPr="007123CF">
        <w:rPr>
          <w:rFonts w:ascii="Courier New" w:hAnsi="Courier New" w:cs="Courier New"/>
          <w:sz w:val="22"/>
          <w:szCs w:val="22"/>
          <w:lang w:val="en-US"/>
        </w:rPr>
        <w:t> </w:t>
      </w:r>
      <w:r w:rsidRPr="007123CF">
        <w:rPr>
          <w:rFonts w:ascii="GHEA Grapalat" w:hAnsi="GHEA Grapalat"/>
          <w:sz w:val="22"/>
          <w:szCs w:val="22"/>
        </w:rPr>
        <w:t>Банк настоящего Соглашения и прилагаемого Требования по независящим от</w:t>
      </w:r>
      <w:r w:rsidRPr="007123CF">
        <w:rPr>
          <w:rFonts w:ascii="Courier New" w:hAnsi="Courier New" w:cs="Courier New"/>
          <w:sz w:val="22"/>
          <w:szCs w:val="22"/>
          <w:lang w:val="en-US"/>
        </w:rPr>
        <w:t> </w:t>
      </w:r>
      <w:r w:rsidRPr="007123CF">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123CF">
        <w:rPr>
          <w:rFonts w:ascii="Courier New" w:hAnsi="Courier New" w:cs="Courier New"/>
          <w:sz w:val="22"/>
          <w:szCs w:val="22"/>
          <w:lang w:val="en-US"/>
        </w:rPr>
        <w:t> </w:t>
      </w:r>
      <w:r w:rsidRPr="007123CF">
        <w:rPr>
          <w:rFonts w:ascii="GHEA Grapalat" w:hAnsi="GHEA Grapalat"/>
          <w:sz w:val="22"/>
          <w:szCs w:val="22"/>
        </w:rPr>
        <w:t>неуплатой.</w:t>
      </w:r>
    </w:p>
    <w:p w14:paraId="50710F4D" w14:textId="77777777" w:rsidR="000A214C" w:rsidRPr="007123CF" w:rsidRDefault="000A214C" w:rsidP="00FE75A1">
      <w:pPr>
        <w:widowControl w:val="0"/>
        <w:ind w:left="-360"/>
        <w:jc w:val="center"/>
        <w:rPr>
          <w:rFonts w:ascii="GHEA Grapalat" w:hAnsi="GHEA Grapalat" w:cs="GHEA Grapalat"/>
          <w:b/>
          <w:bCs/>
          <w:sz w:val="22"/>
          <w:szCs w:val="22"/>
        </w:rPr>
      </w:pPr>
      <w:r w:rsidRPr="007123CF">
        <w:rPr>
          <w:rFonts w:ascii="GHEA Grapalat" w:hAnsi="GHEA Grapalat"/>
          <w:b/>
          <w:sz w:val="22"/>
          <w:szCs w:val="22"/>
        </w:rPr>
        <w:t>2. Иные условия</w:t>
      </w:r>
    </w:p>
    <w:p w14:paraId="1C64E9EC" w14:textId="77777777" w:rsidR="00FE75E6" w:rsidRPr="007123CF" w:rsidRDefault="000A214C" w:rsidP="00FE75A1">
      <w:pPr>
        <w:widowControl w:val="0"/>
        <w:tabs>
          <w:tab w:val="left" w:pos="1134"/>
        </w:tabs>
        <w:ind w:left="-360" w:firstLine="567"/>
        <w:jc w:val="both"/>
        <w:rPr>
          <w:rFonts w:ascii="GHEA Grapalat" w:hAnsi="GHEA Grapalat"/>
          <w:sz w:val="22"/>
          <w:szCs w:val="22"/>
        </w:rPr>
      </w:pPr>
      <w:r w:rsidRPr="007123CF">
        <w:rPr>
          <w:rFonts w:ascii="GHEA Grapalat" w:hAnsi="GHEA Grapalat"/>
          <w:sz w:val="22"/>
          <w:szCs w:val="22"/>
        </w:rPr>
        <w:t>2.1.</w:t>
      </w:r>
      <w:r w:rsidRPr="007123CF">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7123CF">
        <w:rPr>
          <w:rFonts w:ascii="GHEA Grapalat" w:hAnsi="GHEA Grapalat"/>
          <w:sz w:val="22"/>
          <w:szCs w:val="22"/>
        </w:rPr>
        <w:t xml:space="preserve">двадцатого </w:t>
      </w:r>
      <w:r w:rsidRPr="007123CF">
        <w:rPr>
          <w:rFonts w:ascii="GHEA Grapalat" w:hAnsi="GHEA Grapalat"/>
          <w:sz w:val="22"/>
          <w:szCs w:val="22"/>
        </w:rPr>
        <w:t>рабочего дня, следующего</w:t>
      </w:r>
      <w:r w:rsidR="004300C2" w:rsidRPr="007123CF">
        <w:rPr>
          <w:rFonts w:ascii="GHEA Grapalat" w:hAnsi="GHEA Grapalat"/>
          <w:sz w:val="22"/>
          <w:szCs w:val="22"/>
        </w:rPr>
        <w:t xml:space="preserve"> за</w:t>
      </w:r>
      <w:r w:rsidRPr="007123CF">
        <w:rPr>
          <w:rFonts w:ascii="GHEA Grapalat" w:hAnsi="GHEA Grapalat"/>
          <w:sz w:val="22"/>
          <w:szCs w:val="22"/>
        </w:rPr>
        <w:t xml:space="preserve"> </w:t>
      </w:r>
      <w:r w:rsidR="00FE75E6" w:rsidRPr="007123CF">
        <w:rPr>
          <w:rFonts w:ascii="GHEA Grapalat" w:hAnsi="GHEA Grapalat"/>
          <w:sz w:val="22"/>
          <w:szCs w:val="22"/>
        </w:rPr>
        <w:t>последним днем полного выполнения взятых Компанией по заключаемому договору обязательств, включительно.</w:t>
      </w:r>
    </w:p>
    <w:p w14:paraId="666EBA41" w14:textId="77777777" w:rsidR="000A214C" w:rsidRPr="007123CF" w:rsidRDefault="000A214C" w:rsidP="00FE75A1">
      <w:pPr>
        <w:widowControl w:val="0"/>
        <w:tabs>
          <w:tab w:val="left" w:pos="1134"/>
        </w:tabs>
        <w:ind w:left="-360" w:firstLine="567"/>
        <w:jc w:val="both"/>
        <w:rPr>
          <w:rFonts w:ascii="GHEA Grapalat" w:hAnsi="GHEA Grapalat" w:cs="GHEA Grapalat"/>
          <w:sz w:val="22"/>
          <w:szCs w:val="22"/>
        </w:rPr>
      </w:pPr>
      <w:r w:rsidRPr="007123CF">
        <w:rPr>
          <w:rFonts w:ascii="GHEA Grapalat" w:hAnsi="GHEA Grapalat"/>
          <w:sz w:val="22"/>
          <w:szCs w:val="22"/>
        </w:rPr>
        <w:t>2.2.</w:t>
      </w:r>
      <w:r w:rsidRPr="007123CF">
        <w:rPr>
          <w:rFonts w:ascii="GHEA Grapalat" w:hAnsi="GHEA Grapalat"/>
          <w:sz w:val="22"/>
          <w:szCs w:val="22"/>
        </w:rPr>
        <w:tab/>
        <w:t xml:space="preserve">Представив настоящее Соглашение и прилагаемое Требование в Банк-плательщик: </w:t>
      </w:r>
    </w:p>
    <w:p w14:paraId="40EC404E" w14:textId="77777777" w:rsidR="000A214C" w:rsidRPr="007123CF" w:rsidRDefault="000A214C" w:rsidP="00FE75A1">
      <w:pPr>
        <w:widowControl w:val="0"/>
        <w:tabs>
          <w:tab w:val="left" w:pos="1134"/>
        </w:tabs>
        <w:ind w:left="-360" w:firstLine="567"/>
        <w:jc w:val="both"/>
        <w:rPr>
          <w:rFonts w:ascii="GHEA Grapalat" w:hAnsi="GHEA Grapalat" w:cs="GHEA Grapalat"/>
          <w:sz w:val="22"/>
          <w:szCs w:val="22"/>
        </w:rPr>
      </w:pPr>
      <w:r w:rsidRPr="007123CF">
        <w:rPr>
          <w:rFonts w:ascii="GHEA Grapalat" w:hAnsi="GHEA Grapalat"/>
          <w:sz w:val="22"/>
          <w:szCs w:val="22"/>
        </w:rPr>
        <w:t>2.2.1.</w:t>
      </w:r>
      <w:r w:rsidRPr="007123CF">
        <w:rPr>
          <w:rFonts w:ascii="GHEA Grapalat" w:hAnsi="GHEA Grapalat"/>
          <w:sz w:val="22"/>
          <w:szCs w:val="22"/>
        </w:rPr>
        <w:tab/>
        <w:t>Заказчик подтверждает, что Компания допустила нарушение договорных обязательств, а</w:t>
      </w:r>
    </w:p>
    <w:p w14:paraId="426BD15E" w14:textId="77777777" w:rsidR="000A214C" w:rsidRPr="007123CF" w:rsidDel="00A13215" w:rsidRDefault="000A214C" w:rsidP="00FE75A1">
      <w:pPr>
        <w:widowControl w:val="0"/>
        <w:tabs>
          <w:tab w:val="left" w:pos="1134"/>
        </w:tabs>
        <w:ind w:left="-360" w:firstLine="567"/>
        <w:jc w:val="both"/>
        <w:rPr>
          <w:rFonts w:ascii="GHEA Grapalat" w:hAnsi="GHEA Grapalat" w:cs="GHEA Grapalat"/>
          <w:sz w:val="22"/>
          <w:szCs w:val="22"/>
        </w:rPr>
      </w:pPr>
      <w:r w:rsidRPr="007123CF">
        <w:rPr>
          <w:rFonts w:ascii="GHEA Grapalat" w:hAnsi="GHEA Grapalat"/>
          <w:sz w:val="22"/>
          <w:szCs w:val="22"/>
        </w:rPr>
        <w:t>2.2.2.</w:t>
      </w:r>
      <w:r w:rsidRPr="007123CF">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D4BE59B" w14:textId="77777777" w:rsidR="000A214C" w:rsidRPr="007123CF" w:rsidRDefault="000A214C" w:rsidP="00FE75A1">
      <w:pPr>
        <w:widowControl w:val="0"/>
        <w:tabs>
          <w:tab w:val="left" w:pos="1134"/>
        </w:tabs>
        <w:ind w:left="-360" w:firstLine="567"/>
        <w:jc w:val="both"/>
        <w:rPr>
          <w:rFonts w:ascii="GHEA Grapalat" w:hAnsi="GHEA Grapalat"/>
          <w:sz w:val="22"/>
          <w:szCs w:val="22"/>
        </w:rPr>
      </w:pPr>
      <w:r w:rsidRPr="007123CF">
        <w:rPr>
          <w:rFonts w:ascii="GHEA Grapalat" w:hAnsi="GHEA Grapalat"/>
          <w:sz w:val="22"/>
          <w:szCs w:val="22"/>
        </w:rPr>
        <w:t>2.3.</w:t>
      </w:r>
      <w:r w:rsidRPr="007123CF">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3B438B6" w14:textId="77777777" w:rsidR="000A214C" w:rsidRPr="007123CF" w:rsidRDefault="000A214C" w:rsidP="00240CB2">
      <w:pPr>
        <w:widowControl w:val="0"/>
        <w:ind w:firstLine="567"/>
        <w:jc w:val="center"/>
        <w:rPr>
          <w:rFonts w:ascii="GHEA Grapalat" w:hAnsi="GHEA Grapalat"/>
          <w:b/>
          <w:sz w:val="22"/>
          <w:szCs w:val="22"/>
        </w:rPr>
      </w:pPr>
      <w:r w:rsidRPr="007123CF">
        <w:rPr>
          <w:rFonts w:ascii="GHEA Grapalat" w:hAnsi="GHEA Grapalat"/>
          <w:b/>
          <w:sz w:val="22"/>
          <w:szCs w:val="22"/>
        </w:rPr>
        <w:t>3. Адрес, банковские реквизиты Компании</w:t>
      </w:r>
    </w:p>
    <w:p w14:paraId="53F069F2" w14:textId="77777777" w:rsidR="000A214C" w:rsidRPr="007123CF" w:rsidRDefault="000A214C" w:rsidP="00240CB2">
      <w:pPr>
        <w:widowControl w:val="0"/>
        <w:jc w:val="both"/>
        <w:rPr>
          <w:rFonts w:ascii="GHEA Grapalat" w:hAnsi="GHEA Grapalat"/>
          <w:sz w:val="22"/>
          <w:szCs w:val="22"/>
        </w:rPr>
      </w:pPr>
      <w:r w:rsidRPr="007123CF">
        <w:rPr>
          <w:rFonts w:ascii="GHEA Grapalat" w:hAnsi="GHEA Grapalat"/>
          <w:sz w:val="22"/>
          <w:szCs w:val="22"/>
        </w:rPr>
        <w:t>_______________________________________</w:t>
      </w:r>
    </w:p>
    <w:p w14:paraId="491D3BDC" w14:textId="77777777" w:rsidR="000A214C" w:rsidRPr="007123CF" w:rsidRDefault="000A214C" w:rsidP="00240CB2">
      <w:pPr>
        <w:widowControl w:val="0"/>
        <w:ind w:right="4250"/>
        <w:jc w:val="center"/>
        <w:rPr>
          <w:rFonts w:ascii="GHEA Grapalat" w:hAnsi="GHEA Grapalat"/>
          <w:sz w:val="22"/>
          <w:szCs w:val="22"/>
          <w:vertAlign w:val="superscript"/>
        </w:rPr>
      </w:pPr>
      <w:r w:rsidRPr="007123CF">
        <w:rPr>
          <w:rFonts w:ascii="GHEA Grapalat" w:hAnsi="GHEA Grapalat"/>
          <w:sz w:val="22"/>
          <w:szCs w:val="22"/>
          <w:vertAlign w:val="superscript"/>
        </w:rPr>
        <w:t>наименование компании</w:t>
      </w:r>
    </w:p>
    <w:p w14:paraId="018E43B0" w14:textId="77777777" w:rsidR="000A214C" w:rsidRPr="007123CF" w:rsidRDefault="000A214C" w:rsidP="00240CB2">
      <w:pPr>
        <w:widowControl w:val="0"/>
        <w:jc w:val="both"/>
        <w:rPr>
          <w:rFonts w:ascii="GHEA Grapalat" w:hAnsi="GHEA Grapalat"/>
          <w:sz w:val="22"/>
          <w:szCs w:val="22"/>
        </w:rPr>
      </w:pPr>
      <w:r w:rsidRPr="007123CF">
        <w:rPr>
          <w:rFonts w:ascii="GHEA Grapalat" w:hAnsi="GHEA Grapalat"/>
          <w:sz w:val="22"/>
          <w:szCs w:val="22"/>
        </w:rPr>
        <w:t>_______________________________________</w:t>
      </w:r>
    </w:p>
    <w:p w14:paraId="49C76578" w14:textId="77777777" w:rsidR="000A214C" w:rsidRPr="007123CF" w:rsidRDefault="000A214C" w:rsidP="00240CB2">
      <w:pPr>
        <w:widowControl w:val="0"/>
        <w:ind w:right="4250"/>
        <w:jc w:val="center"/>
        <w:rPr>
          <w:rFonts w:ascii="GHEA Grapalat" w:hAnsi="GHEA Grapalat"/>
          <w:sz w:val="22"/>
          <w:szCs w:val="22"/>
          <w:vertAlign w:val="superscript"/>
        </w:rPr>
      </w:pPr>
      <w:r w:rsidRPr="007123CF">
        <w:rPr>
          <w:rFonts w:ascii="GHEA Grapalat" w:hAnsi="GHEA Grapalat"/>
          <w:sz w:val="22"/>
          <w:szCs w:val="22"/>
          <w:vertAlign w:val="superscript"/>
        </w:rPr>
        <w:t>адрес компании</w:t>
      </w:r>
    </w:p>
    <w:p w14:paraId="018C7EB8" w14:textId="77777777" w:rsidR="000A214C" w:rsidRPr="007123CF" w:rsidRDefault="000A214C" w:rsidP="00240CB2">
      <w:pPr>
        <w:widowControl w:val="0"/>
        <w:jc w:val="both"/>
        <w:rPr>
          <w:rFonts w:ascii="GHEA Grapalat" w:hAnsi="GHEA Grapalat"/>
          <w:sz w:val="22"/>
          <w:szCs w:val="22"/>
        </w:rPr>
      </w:pPr>
      <w:r w:rsidRPr="007123CF">
        <w:rPr>
          <w:rFonts w:ascii="GHEA Grapalat" w:hAnsi="GHEA Grapalat"/>
          <w:sz w:val="22"/>
          <w:szCs w:val="22"/>
        </w:rPr>
        <w:t>_______________________________________</w:t>
      </w:r>
    </w:p>
    <w:p w14:paraId="05E61AC9" w14:textId="77777777" w:rsidR="000A214C" w:rsidRPr="007123CF" w:rsidRDefault="000A214C" w:rsidP="00240CB2">
      <w:pPr>
        <w:widowControl w:val="0"/>
        <w:ind w:right="4250"/>
        <w:jc w:val="center"/>
        <w:rPr>
          <w:rFonts w:ascii="GHEA Grapalat" w:hAnsi="GHEA Grapalat"/>
          <w:sz w:val="22"/>
          <w:szCs w:val="22"/>
          <w:vertAlign w:val="superscript"/>
        </w:rPr>
      </w:pPr>
      <w:r w:rsidRPr="007123CF">
        <w:rPr>
          <w:rFonts w:ascii="GHEA Grapalat" w:hAnsi="GHEA Grapalat"/>
          <w:sz w:val="22"/>
          <w:szCs w:val="22"/>
          <w:vertAlign w:val="superscript"/>
        </w:rPr>
        <w:t>наименование обслуживающего компанию банка</w:t>
      </w:r>
    </w:p>
    <w:p w14:paraId="679E3E80" w14:textId="77777777" w:rsidR="000A214C" w:rsidRPr="007123CF" w:rsidRDefault="000A214C" w:rsidP="00240CB2">
      <w:pPr>
        <w:widowControl w:val="0"/>
        <w:jc w:val="both"/>
        <w:rPr>
          <w:rFonts w:ascii="GHEA Grapalat" w:hAnsi="GHEA Grapalat"/>
          <w:sz w:val="22"/>
          <w:szCs w:val="22"/>
        </w:rPr>
      </w:pPr>
      <w:r w:rsidRPr="007123CF">
        <w:rPr>
          <w:rFonts w:ascii="GHEA Grapalat" w:hAnsi="GHEA Grapalat"/>
          <w:sz w:val="22"/>
          <w:szCs w:val="22"/>
        </w:rPr>
        <w:t>_______________________________________</w:t>
      </w:r>
    </w:p>
    <w:p w14:paraId="3CD0A3A7" w14:textId="77777777" w:rsidR="000A214C" w:rsidRPr="007123CF" w:rsidRDefault="000A214C" w:rsidP="00240CB2">
      <w:pPr>
        <w:widowControl w:val="0"/>
        <w:ind w:right="4250"/>
        <w:jc w:val="center"/>
        <w:rPr>
          <w:rFonts w:ascii="GHEA Grapalat" w:hAnsi="GHEA Grapalat"/>
          <w:sz w:val="22"/>
          <w:szCs w:val="22"/>
          <w:vertAlign w:val="superscript"/>
        </w:rPr>
      </w:pPr>
      <w:r w:rsidRPr="007123CF">
        <w:rPr>
          <w:rFonts w:ascii="GHEA Grapalat" w:hAnsi="GHEA Grapalat"/>
          <w:sz w:val="22"/>
          <w:szCs w:val="22"/>
          <w:vertAlign w:val="superscript"/>
        </w:rPr>
        <w:t>номер банковского счета компании</w:t>
      </w:r>
    </w:p>
    <w:p w14:paraId="2B230E84" w14:textId="77777777" w:rsidR="000A214C" w:rsidRPr="007123CF" w:rsidRDefault="000A214C" w:rsidP="00240CB2">
      <w:pPr>
        <w:widowControl w:val="0"/>
        <w:jc w:val="both"/>
        <w:rPr>
          <w:rFonts w:ascii="GHEA Grapalat" w:hAnsi="GHEA Grapalat"/>
          <w:sz w:val="22"/>
          <w:szCs w:val="22"/>
        </w:rPr>
      </w:pPr>
      <w:r w:rsidRPr="007123CF">
        <w:rPr>
          <w:rFonts w:ascii="GHEA Grapalat" w:hAnsi="GHEA Grapalat"/>
          <w:sz w:val="22"/>
          <w:szCs w:val="22"/>
        </w:rPr>
        <w:t>_______________________________________</w:t>
      </w:r>
    </w:p>
    <w:p w14:paraId="7AF0B76A" w14:textId="77777777" w:rsidR="000A214C" w:rsidRPr="007123CF" w:rsidRDefault="000A214C" w:rsidP="00240CB2">
      <w:pPr>
        <w:widowControl w:val="0"/>
        <w:ind w:right="4250"/>
        <w:jc w:val="center"/>
        <w:rPr>
          <w:rFonts w:ascii="GHEA Grapalat" w:hAnsi="GHEA Grapalat"/>
          <w:sz w:val="22"/>
          <w:szCs w:val="22"/>
          <w:vertAlign w:val="superscript"/>
        </w:rPr>
      </w:pPr>
      <w:r w:rsidRPr="007123CF">
        <w:rPr>
          <w:rFonts w:ascii="GHEA Grapalat" w:hAnsi="GHEA Grapalat"/>
          <w:sz w:val="22"/>
          <w:szCs w:val="22"/>
          <w:vertAlign w:val="superscript"/>
        </w:rPr>
        <w:t>учетный номер налогоплательщика компании</w:t>
      </w:r>
    </w:p>
    <w:p w14:paraId="7FB95910" w14:textId="77777777" w:rsidR="000A214C" w:rsidRPr="007123CF" w:rsidRDefault="000A214C" w:rsidP="00240CB2">
      <w:pPr>
        <w:widowControl w:val="0"/>
        <w:jc w:val="both"/>
        <w:rPr>
          <w:rFonts w:ascii="GHEA Grapalat" w:hAnsi="GHEA Grapalat"/>
          <w:sz w:val="22"/>
          <w:szCs w:val="22"/>
        </w:rPr>
      </w:pPr>
      <w:r w:rsidRPr="007123CF">
        <w:rPr>
          <w:rFonts w:ascii="GHEA Grapalat" w:hAnsi="GHEA Grapalat"/>
          <w:sz w:val="22"/>
          <w:szCs w:val="22"/>
        </w:rPr>
        <w:t>_______________________________________</w:t>
      </w:r>
    </w:p>
    <w:p w14:paraId="049AA8E3" w14:textId="77777777" w:rsidR="000A214C" w:rsidRPr="007123CF" w:rsidRDefault="000A214C" w:rsidP="00240CB2">
      <w:pPr>
        <w:widowControl w:val="0"/>
        <w:ind w:right="4250"/>
        <w:jc w:val="center"/>
        <w:rPr>
          <w:rFonts w:ascii="GHEA Grapalat" w:hAnsi="GHEA Grapalat"/>
          <w:sz w:val="22"/>
          <w:szCs w:val="22"/>
        </w:rPr>
      </w:pPr>
      <w:r w:rsidRPr="007123CF">
        <w:rPr>
          <w:rFonts w:ascii="GHEA Grapalat" w:hAnsi="GHEA Grapalat"/>
          <w:sz w:val="22"/>
          <w:szCs w:val="22"/>
          <w:vertAlign w:val="superscript"/>
        </w:rPr>
        <w:t>имя, фамилия и подпись директора компании</w:t>
      </w:r>
    </w:p>
    <w:p w14:paraId="3C4DB97F" w14:textId="77777777" w:rsidR="000A214C" w:rsidRPr="007123CF" w:rsidRDefault="00632AC2" w:rsidP="00240CB2">
      <w:pPr>
        <w:widowControl w:val="0"/>
        <w:rPr>
          <w:rFonts w:ascii="GHEA Grapalat" w:hAnsi="GHEA Grapalat"/>
          <w:sz w:val="22"/>
          <w:szCs w:val="22"/>
        </w:rPr>
      </w:pPr>
      <w:r w:rsidRPr="007123CF">
        <w:rPr>
          <w:rFonts w:ascii="GHEA Grapalat" w:hAnsi="GHEA Grapalat"/>
          <w:sz w:val="22"/>
          <w:szCs w:val="22"/>
        </w:rPr>
        <w:t xml:space="preserve">День/месяц/год                                                                                    </w:t>
      </w:r>
      <w:r w:rsidR="000A214C" w:rsidRPr="007123CF">
        <w:rPr>
          <w:rFonts w:ascii="GHEA Grapalat" w:hAnsi="GHEA Grapalat"/>
          <w:sz w:val="22"/>
          <w:szCs w:val="22"/>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3BC9B7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D21D59" w14:textId="77777777" w:rsidR="00BE2572" w:rsidRPr="00B138F3" w:rsidRDefault="00BE2572" w:rsidP="00240CB2">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89F9FD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A651DF" w14:textId="77777777" w:rsidR="00BE2572" w:rsidRPr="00B138F3" w:rsidRDefault="00BE2572" w:rsidP="00240CB2">
            <w:pPr>
              <w:widowControl w:val="0"/>
              <w:tabs>
                <w:tab w:val="left" w:pos="855"/>
              </w:tabs>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0327DD6F"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C4E8E8" w14:textId="77777777" w:rsidR="00BE2572" w:rsidRPr="00B138F3" w:rsidRDefault="00BE2572" w:rsidP="00240CB2">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194622E7"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6693F0" w14:textId="77777777" w:rsidR="00BE2572" w:rsidRPr="00B138F3" w:rsidRDefault="00BE2572" w:rsidP="00240CB2">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7F6E887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B5B1B0" w14:textId="77777777" w:rsidR="00BE2572" w:rsidRPr="00B138F3" w:rsidRDefault="00BE2572" w:rsidP="00240CB2">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6E9CDA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776EFD" w14:textId="77777777" w:rsidR="00BE2572" w:rsidRPr="00B138F3" w:rsidRDefault="00BE2572" w:rsidP="00240CB2">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0CE42B8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846A05" w14:textId="77777777" w:rsidR="00BE2572" w:rsidRPr="00B138F3" w:rsidRDefault="00BE2572" w:rsidP="00240CB2">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1A00FC9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67324A" w14:textId="77777777" w:rsidR="00BE2572" w:rsidRPr="00B138F3" w:rsidRDefault="00BE2572" w:rsidP="00240CB2">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C75BF" w:rsidRPr="00B138F3" w14:paraId="73E1D51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E770DE" w14:textId="02AD5CF9" w:rsidR="000C75BF" w:rsidRDefault="000C75BF" w:rsidP="000C75BF">
            <w:pPr>
              <w:widowControl w:val="0"/>
              <w:tabs>
                <w:tab w:val="left" w:pos="855"/>
              </w:tabs>
              <w:ind w:left="360"/>
              <w:rPr>
                <w:rFonts w:ascii="GHEA Grapalat" w:hAnsi="GHEA Grapalat"/>
              </w:rPr>
            </w:pPr>
            <w:r>
              <w:rPr>
                <w:rFonts w:ascii="GHEA Grapalat" w:hAnsi="GHEA Grapalat"/>
              </w:rPr>
              <w:t xml:space="preserve">9.Наименование, или имя, фамилия бенефициара: </w:t>
            </w:r>
            <w:r w:rsidRPr="000371DD">
              <w:rPr>
                <w:rFonts w:ascii="GHEA Grapalat" w:hAnsi="GHEA Grapalat"/>
              </w:rPr>
              <w:t xml:space="preserve"> ГНКО “ </w:t>
            </w:r>
            <w:r w:rsidR="00C35620" w:rsidRPr="000164C6">
              <w:rPr>
                <w:rFonts w:ascii="GHEA Grapalat" w:hAnsi="GHEA Grapalat"/>
              </w:rPr>
              <w:t xml:space="preserve"> ЕРЕВАНСКАЯ СПЕЦИАЛЬНАЯ ШКОЛА № 14 ДЛЯ ДЕТЕЙ С НАРУШЕНИЯМИ ЗРЕНИЯ ИМЕНИ НИКОГАЙОСА ТИГРАНЯНА</w:t>
            </w:r>
            <w:r w:rsidR="00C35620" w:rsidRPr="000371DD">
              <w:rPr>
                <w:rFonts w:ascii="GHEA Grapalat" w:hAnsi="GHEA Grapalat"/>
              </w:rPr>
              <w:t xml:space="preserve"> </w:t>
            </w:r>
            <w:r w:rsidRPr="000371DD">
              <w:rPr>
                <w:rFonts w:ascii="GHEA Grapalat" w:hAnsi="GHEA Grapalat"/>
              </w:rPr>
              <w:t>”</w:t>
            </w:r>
          </w:p>
        </w:tc>
      </w:tr>
      <w:tr w:rsidR="000C75BF" w:rsidRPr="00B138F3" w14:paraId="70095C8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B857B4" w14:textId="77777777" w:rsidR="000C75BF" w:rsidRDefault="000C75BF" w:rsidP="000C75BF">
            <w:pPr>
              <w:widowControl w:val="0"/>
              <w:tabs>
                <w:tab w:val="left" w:pos="855"/>
              </w:tabs>
              <w:ind w:left="360"/>
              <w:rPr>
                <w:rFonts w:ascii="GHEA Grapalat" w:hAnsi="GHEA Grapalat"/>
              </w:rPr>
            </w:pPr>
            <w:r>
              <w:rPr>
                <w:rFonts w:ascii="GHEA Grapalat" w:hAnsi="GHEA Grapalat"/>
              </w:rPr>
              <w:t>10.</w:t>
            </w:r>
            <w:r>
              <w:rPr>
                <w:rFonts w:ascii="GHEA Grapalat" w:hAnsi="GHEA Grapalat"/>
              </w:rPr>
              <w:tab/>
              <w:t>НЗОУ бенефициара (не заполняется)</w:t>
            </w:r>
          </w:p>
        </w:tc>
      </w:tr>
      <w:tr w:rsidR="000C75BF" w:rsidRPr="00B138F3" w14:paraId="7FB90A26"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303DA1" w14:textId="00670A1C" w:rsidR="000C75BF" w:rsidRDefault="000C75BF" w:rsidP="000C75BF">
            <w:pPr>
              <w:widowControl w:val="0"/>
              <w:tabs>
                <w:tab w:val="left" w:pos="855"/>
              </w:tabs>
              <w:ind w:left="360"/>
              <w:rPr>
                <w:rFonts w:ascii="GHEA Grapalat" w:hAnsi="GHEA Grapalat"/>
              </w:rPr>
            </w:pPr>
            <w:r>
              <w:rPr>
                <w:rFonts w:ascii="GHEA Grapalat" w:hAnsi="GHEA Grapalat"/>
              </w:rPr>
              <w:t>11.</w:t>
            </w:r>
            <w:r>
              <w:rPr>
                <w:rFonts w:ascii="GHEA Grapalat" w:hAnsi="GHEA Grapalat"/>
              </w:rPr>
              <w:tab/>
              <w:t xml:space="preserve">УНН бенефициара: </w:t>
            </w:r>
            <w:r w:rsidR="00C35620" w:rsidRPr="000164C6">
              <w:rPr>
                <w:rFonts w:ascii="GHEA Grapalat" w:hAnsi="GHEA Grapalat"/>
              </w:rPr>
              <w:t>00007713</w:t>
            </w:r>
          </w:p>
        </w:tc>
      </w:tr>
      <w:tr w:rsidR="000C75BF" w:rsidRPr="00B138F3" w14:paraId="108752B8"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C74AA3" w14:textId="77777777" w:rsidR="000C75BF" w:rsidRDefault="000C75BF" w:rsidP="000C75BF">
            <w:pPr>
              <w:widowControl w:val="0"/>
              <w:tabs>
                <w:tab w:val="left" w:pos="855"/>
              </w:tabs>
              <w:ind w:left="360"/>
              <w:rPr>
                <w:rFonts w:ascii="GHEA Grapalat" w:hAnsi="GHEA Grapalat"/>
              </w:rPr>
            </w:pPr>
            <w:r>
              <w:rPr>
                <w:rFonts w:ascii="GHEA Grapalat" w:hAnsi="GHEA Grapalat"/>
              </w:rPr>
              <w:t xml:space="preserve">12.Обслуживающая бенефициара Финансовая организация (банк): </w:t>
            </w:r>
            <w:r w:rsidRPr="000371DD">
              <w:rPr>
                <w:rFonts w:ascii="GHEA Grapalat" w:hAnsi="GHEA Grapalat"/>
              </w:rPr>
              <w:t xml:space="preserve"> МФ РА № 1</w:t>
            </w:r>
          </w:p>
        </w:tc>
      </w:tr>
      <w:tr w:rsidR="000C75BF" w:rsidRPr="00B138F3" w14:paraId="01A5F9F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7D07EE" w14:textId="282B4F99" w:rsidR="000C75BF" w:rsidRDefault="000C75BF" w:rsidP="000C75BF">
            <w:pPr>
              <w:widowControl w:val="0"/>
              <w:tabs>
                <w:tab w:val="left" w:pos="855"/>
              </w:tabs>
              <w:ind w:left="360"/>
              <w:rPr>
                <w:rFonts w:ascii="GHEA Grapalat" w:hAnsi="GHEA Grapalat"/>
              </w:rPr>
            </w:pPr>
            <w:r>
              <w:rPr>
                <w:rFonts w:ascii="GHEA Grapalat" w:hAnsi="GHEA Grapalat"/>
              </w:rPr>
              <w:t>13.</w:t>
            </w:r>
            <w:r>
              <w:rPr>
                <w:rFonts w:ascii="GHEA Grapalat" w:hAnsi="GHEA Grapalat"/>
              </w:rPr>
              <w:tab/>
              <w:t xml:space="preserve">Номер счета бенефициара (сч.№) </w:t>
            </w:r>
            <w:r w:rsidR="00C35620" w:rsidRPr="000164C6">
              <w:rPr>
                <w:rFonts w:ascii="GHEA Grapalat" w:hAnsi="GHEA Grapalat"/>
              </w:rPr>
              <w:t>900018002429</w:t>
            </w:r>
          </w:p>
        </w:tc>
      </w:tr>
      <w:tr w:rsidR="00B138F3" w:rsidRPr="00B138F3" w14:paraId="6191867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729380" w14:textId="77777777" w:rsidR="00BE2572" w:rsidRPr="00B138F3" w:rsidRDefault="00BE2572" w:rsidP="00240CB2">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31D6CF9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E171C8" w14:textId="77777777" w:rsidR="00BE2572" w:rsidRPr="00B138F3" w:rsidRDefault="00BE2572" w:rsidP="00240CB2">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2FC19C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E7783A" w14:textId="77777777" w:rsidR="00BE2572" w:rsidRPr="00B138F3" w:rsidRDefault="00BE2572" w:rsidP="00240CB2">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EDA842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756619" w14:textId="77777777" w:rsidR="00BE2572" w:rsidRPr="00B138F3" w:rsidRDefault="00BE2572" w:rsidP="00240CB2">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06A46334"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000CD06C" w14:textId="77777777" w:rsidR="00BE2572" w:rsidRPr="00B138F3" w:rsidRDefault="00BE2572" w:rsidP="00240CB2">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6E7D6A0F"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7E7C8F" w14:textId="77777777" w:rsidR="00BE2572" w:rsidRPr="00B138F3" w:rsidRDefault="00BE2572" w:rsidP="00240CB2">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1E121475"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5AAFAB" w14:textId="77777777" w:rsidR="00BE2572" w:rsidRPr="00B138F3" w:rsidRDefault="00BE2572" w:rsidP="00240CB2">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2A3FCBF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6A77E1B" w14:textId="77777777" w:rsidR="00BE2572" w:rsidRPr="00B138F3" w:rsidRDefault="00BE2572" w:rsidP="00240CB2">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29DB516" w14:textId="77777777" w:rsidR="00BE2572" w:rsidRPr="00B138F3" w:rsidRDefault="00BE2572" w:rsidP="00240CB2">
            <w:pPr>
              <w:widowControl w:val="0"/>
              <w:rPr>
                <w:rFonts w:ascii="GHEA Grapalat" w:hAnsi="GHEA Grapalat" w:cs="Sylfaen"/>
              </w:rPr>
            </w:pPr>
          </w:p>
          <w:p w14:paraId="073900AF" w14:textId="77777777" w:rsidR="00BE2572" w:rsidRPr="00B138F3" w:rsidRDefault="00BE2572" w:rsidP="00240CB2">
            <w:pPr>
              <w:widowControl w:val="0"/>
              <w:jc w:val="right"/>
              <w:rPr>
                <w:rFonts w:ascii="GHEA Grapalat" w:hAnsi="GHEA Grapalat" w:cs="Tahoma"/>
              </w:rPr>
            </w:pPr>
            <w:r w:rsidRPr="00B138F3">
              <w:rPr>
                <w:rFonts w:ascii="GHEA Grapalat" w:hAnsi="GHEA Grapalat"/>
              </w:rPr>
              <w:t>/____________________/</w:t>
            </w:r>
          </w:p>
          <w:p w14:paraId="30DBFE6F" w14:textId="77777777" w:rsidR="00BE2572" w:rsidRPr="00B138F3" w:rsidRDefault="00BE2572" w:rsidP="00240CB2">
            <w:pPr>
              <w:widowControl w:val="0"/>
              <w:rPr>
                <w:rFonts w:ascii="GHEA Grapalat" w:hAnsi="GHEA Grapalat" w:cs="Sylfaen"/>
              </w:rPr>
            </w:pPr>
          </w:p>
          <w:p w14:paraId="02BCBF65" w14:textId="77777777" w:rsidR="00BE2572" w:rsidRPr="00B138F3" w:rsidRDefault="00BE2572" w:rsidP="00240CB2">
            <w:pPr>
              <w:widowControl w:val="0"/>
              <w:jc w:val="right"/>
              <w:rPr>
                <w:rFonts w:ascii="GHEA Grapalat" w:hAnsi="GHEA Grapalat" w:cs="Sylfaen"/>
              </w:rPr>
            </w:pPr>
            <w:r w:rsidRPr="00B138F3">
              <w:rPr>
                <w:rFonts w:ascii="GHEA Grapalat" w:hAnsi="GHEA Grapalat"/>
              </w:rPr>
              <w:t>/____________________/</w:t>
            </w:r>
          </w:p>
          <w:p w14:paraId="1E073BB8" w14:textId="77777777" w:rsidR="00BE2572" w:rsidRPr="00B138F3" w:rsidRDefault="00BE2572" w:rsidP="00240CB2">
            <w:pPr>
              <w:widowControl w:val="0"/>
              <w:rPr>
                <w:rFonts w:ascii="GHEA Grapalat" w:hAnsi="GHEA Grapalat" w:cs="Sylfaen"/>
              </w:rPr>
            </w:pPr>
          </w:p>
          <w:p w14:paraId="168AB3E7" w14:textId="77777777" w:rsidR="00BE2572" w:rsidRPr="00B138F3" w:rsidRDefault="00BE2572" w:rsidP="00240CB2">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622455EB" w14:textId="77777777" w:rsidR="00BE2572" w:rsidRPr="00B138F3" w:rsidRDefault="00BE2572" w:rsidP="00240CB2">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270110A2" w14:textId="77777777" w:rsidR="00BE2572" w:rsidRPr="00B138F3" w:rsidRDefault="00BE2572" w:rsidP="00240CB2">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EE7DEC8" w14:textId="77777777" w:rsidR="00BE2572" w:rsidRPr="00B138F3" w:rsidRDefault="00BE2572" w:rsidP="00240CB2">
            <w:pPr>
              <w:widowControl w:val="0"/>
              <w:rPr>
                <w:rFonts w:ascii="GHEA Grapalat" w:hAnsi="GHEA Grapalat" w:cs="Sylfaen"/>
              </w:rPr>
            </w:pPr>
          </w:p>
          <w:p w14:paraId="505A86E1" w14:textId="77777777" w:rsidR="00BE2572" w:rsidRPr="00B138F3" w:rsidRDefault="00BE2572" w:rsidP="00240CB2">
            <w:pPr>
              <w:widowControl w:val="0"/>
              <w:jc w:val="right"/>
              <w:rPr>
                <w:rFonts w:ascii="GHEA Grapalat" w:hAnsi="GHEA Grapalat" w:cs="Sylfaen"/>
              </w:rPr>
            </w:pPr>
            <w:r w:rsidRPr="00B138F3">
              <w:rPr>
                <w:rFonts w:ascii="GHEA Grapalat" w:hAnsi="GHEA Grapalat"/>
              </w:rPr>
              <w:t>/____________________/</w:t>
            </w:r>
          </w:p>
          <w:p w14:paraId="3BF5590E" w14:textId="77777777" w:rsidR="00BE2572" w:rsidRPr="00B138F3" w:rsidRDefault="00BE2572" w:rsidP="00240CB2">
            <w:pPr>
              <w:widowControl w:val="0"/>
              <w:jc w:val="right"/>
              <w:rPr>
                <w:rFonts w:ascii="GHEA Grapalat" w:hAnsi="GHEA Grapalat" w:cs="Tahoma"/>
              </w:rPr>
            </w:pPr>
          </w:p>
          <w:p w14:paraId="4E663677" w14:textId="77777777" w:rsidR="00BE2572" w:rsidRPr="00B138F3" w:rsidRDefault="00BE2572" w:rsidP="00240CB2">
            <w:pPr>
              <w:widowControl w:val="0"/>
              <w:jc w:val="right"/>
              <w:rPr>
                <w:rFonts w:ascii="GHEA Grapalat" w:hAnsi="GHEA Grapalat" w:cs="Sylfaen"/>
              </w:rPr>
            </w:pPr>
            <w:r w:rsidRPr="00B138F3">
              <w:rPr>
                <w:rFonts w:ascii="GHEA Grapalat" w:hAnsi="GHEA Grapalat"/>
              </w:rPr>
              <w:t>/____________________/</w:t>
            </w:r>
          </w:p>
          <w:p w14:paraId="42445EE7" w14:textId="77777777" w:rsidR="00BE2572" w:rsidRPr="00B138F3" w:rsidRDefault="00BE2572" w:rsidP="00240CB2">
            <w:pPr>
              <w:widowControl w:val="0"/>
              <w:rPr>
                <w:rFonts w:ascii="GHEA Grapalat" w:hAnsi="GHEA Grapalat" w:cs="Sylfaen"/>
              </w:rPr>
            </w:pPr>
          </w:p>
          <w:p w14:paraId="53F99E6E" w14:textId="77777777" w:rsidR="00BE2572" w:rsidRPr="00B138F3" w:rsidRDefault="00BE2572" w:rsidP="00240CB2">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45F464AF"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C815D35" w14:textId="77777777" w:rsidR="00BE2572" w:rsidRPr="00B138F3" w:rsidRDefault="00BE2572" w:rsidP="00240CB2">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39E1B237" w14:textId="77777777" w:rsidR="00BE2572" w:rsidRPr="00B138F3" w:rsidRDefault="00BE2572" w:rsidP="00240CB2">
            <w:pPr>
              <w:widowControl w:val="0"/>
              <w:rPr>
                <w:rFonts w:ascii="GHEA Grapalat" w:hAnsi="GHEA Grapalat"/>
              </w:rPr>
            </w:pPr>
          </w:p>
          <w:p w14:paraId="227EBA7B" w14:textId="77777777" w:rsidR="00BE2572" w:rsidRPr="00B138F3" w:rsidRDefault="00BE2572" w:rsidP="00240CB2">
            <w:pPr>
              <w:widowControl w:val="0"/>
              <w:jc w:val="right"/>
              <w:rPr>
                <w:rFonts w:ascii="GHEA Grapalat" w:hAnsi="GHEA Grapalat" w:cs="Tahoma"/>
              </w:rPr>
            </w:pPr>
            <w:r w:rsidRPr="00B138F3">
              <w:rPr>
                <w:rFonts w:ascii="GHEA Grapalat" w:hAnsi="GHEA Grapalat"/>
              </w:rPr>
              <w:t>/____________________/</w:t>
            </w:r>
          </w:p>
          <w:p w14:paraId="72C4B3A2" w14:textId="77777777" w:rsidR="00BE2572" w:rsidRPr="00B138F3" w:rsidRDefault="00BE2572" w:rsidP="00240CB2">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F2C3B78" w14:textId="77777777" w:rsidR="00BE2572" w:rsidRPr="00B138F3" w:rsidRDefault="00BE2572" w:rsidP="00240CB2">
            <w:pPr>
              <w:widowControl w:val="0"/>
              <w:rPr>
                <w:rFonts w:ascii="GHEA Grapalat" w:hAnsi="GHEA Grapalat" w:cs="Tahoma"/>
              </w:rPr>
            </w:pPr>
          </w:p>
          <w:p w14:paraId="5EF260E7" w14:textId="77777777" w:rsidR="00BE2572" w:rsidRPr="00B138F3" w:rsidRDefault="00BE2572" w:rsidP="00240CB2">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37C76EE" w14:textId="77777777" w:rsidR="00BE2572" w:rsidRPr="00B138F3" w:rsidRDefault="00BE2572" w:rsidP="00240CB2">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8EB495A" w14:textId="77777777" w:rsidR="00BE2572" w:rsidRPr="00B138F3" w:rsidRDefault="00BE2572" w:rsidP="00240CB2">
            <w:pPr>
              <w:widowControl w:val="0"/>
              <w:rPr>
                <w:rFonts w:ascii="GHEA Grapalat" w:hAnsi="GHEA Grapalat" w:cs="Tahoma"/>
              </w:rPr>
            </w:pPr>
          </w:p>
          <w:p w14:paraId="6569C0B5" w14:textId="77777777" w:rsidR="00BE2572" w:rsidRPr="00B138F3" w:rsidRDefault="00BE2572" w:rsidP="00240CB2">
            <w:pPr>
              <w:widowControl w:val="0"/>
              <w:jc w:val="right"/>
              <w:rPr>
                <w:rFonts w:ascii="GHEA Grapalat" w:hAnsi="GHEA Grapalat" w:cs="Tahoma"/>
              </w:rPr>
            </w:pPr>
            <w:r w:rsidRPr="00B138F3">
              <w:rPr>
                <w:rFonts w:ascii="GHEA Grapalat" w:hAnsi="GHEA Grapalat"/>
              </w:rPr>
              <w:t>/____________________/</w:t>
            </w:r>
          </w:p>
          <w:p w14:paraId="2512D6BE" w14:textId="77777777" w:rsidR="00BE2572" w:rsidRPr="00B138F3" w:rsidRDefault="00BE2572" w:rsidP="00240CB2">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5EC4FB95" w14:textId="77777777" w:rsidR="00BE2572" w:rsidRPr="00B138F3" w:rsidRDefault="00BE2572" w:rsidP="00240CB2">
            <w:pPr>
              <w:widowControl w:val="0"/>
              <w:rPr>
                <w:rFonts w:ascii="GHEA Grapalat" w:hAnsi="GHEA Grapalat" w:cs="Arial"/>
              </w:rPr>
            </w:pPr>
          </w:p>
        </w:tc>
      </w:tr>
      <w:tr w:rsidR="00B138F3" w:rsidRPr="00B138F3" w14:paraId="66FAE8D4"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BC77A72" w14:textId="77777777" w:rsidR="00BE2572" w:rsidRPr="00B138F3" w:rsidRDefault="00BE2572" w:rsidP="00240CB2">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3EB13E55" w14:textId="77777777" w:rsidR="00BE2572" w:rsidRPr="00B138F3" w:rsidRDefault="00BE2572" w:rsidP="00240CB2">
            <w:pPr>
              <w:widowControl w:val="0"/>
              <w:rPr>
                <w:rFonts w:ascii="GHEA Grapalat" w:hAnsi="GHEA Grapalat" w:cs="Sylfaen"/>
              </w:rPr>
            </w:pPr>
          </w:p>
          <w:p w14:paraId="30B11155" w14:textId="77777777" w:rsidR="00BE2572" w:rsidRPr="00B138F3" w:rsidRDefault="00BE2572" w:rsidP="00240CB2">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3F2A42D" w14:textId="77777777" w:rsidR="00BE2572" w:rsidRPr="00B138F3" w:rsidRDefault="00BE2572" w:rsidP="00240CB2">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5E9111F6" w14:textId="77777777" w:rsidR="00BE2572" w:rsidRPr="00B138F3" w:rsidRDefault="00BE2572" w:rsidP="00240CB2">
            <w:pPr>
              <w:widowControl w:val="0"/>
              <w:rPr>
                <w:rFonts w:ascii="GHEA Grapalat" w:hAnsi="GHEA Grapalat"/>
              </w:rPr>
            </w:pPr>
          </w:p>
          <w:p w14:paraId="7E6AEC5F" w14:textId="77777777" w:rsidR="00BE2572" w:rsidRPr="00B138F3" w:rsidRDefault="00BE2572" w:rsidP="00240CB2">
            <w:pPr>
              <w:widowControl w:val="0"/>
              <w:jc w:val="right"/>
              <w:rPr>
                <w:rFonts w:ascii="GHEA Grapalat" w:hAnsi="GHEA Grapalat" w:cs="Sylfaen"/>
              </w:rPr>
            </w:pPr>
            <w:r w:rsidRPr="00B138F3">
              <w:rPr>
                <w:rFonts w:ascii="GHEA Grapalat" w:hAnsi="GHEA Grapalat"/>
              </w:rPr>
              <w:t>23.в Дата исполнения: "___" ___ 20___г.</w:t>
            </w:r>
          </w:p>
        </w:tc>
      </w:tr>
    </w:tbl>
    <w:p w14:paraId="42C2F1A5" w14:textId="77777777" w:rsidR="00BE2572" w:rsidRPr="00B138F3" w:rsidRDefault="00BE2572" w:rsidP="00240CB2">
      <w:pPr>
        <w:widowControl w:val="0"/>
        <w:jc w:val="center"/>
        <w:rPr>
          <w:rFonts w:ascii="GHEA Grapalat" w:hAnsi="GHEA Grapalat" w:cs="Sylfaen"/>
        </w:rPr>
      </w:pPr>
    </w:p>
    <w:p w14:paraId="4BBD1E9B" w14:textId="77777777" w:rsidR="00BE2572" w:rsidRPr="00B138F3" w:rsidRDefault="00BE2572" w:rsidP="00240CB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14C0E14" w14:textId="77777777" w:rsidR="00BE2572" w:rsidRPr="00B138F3" w:rsidRDefault="00BE2572" w:rsidP="00240CB2">
      <w:pPr>
        <w:rPr>
          <w:rFonts w:ascii="GHEA Grapalat" w:hAnsi="GHEA Grapalat" w:cs="Sylfaen"/>
        </w:rPr>
      </w:pPr>
      <w:r w:rsidRPr="00B138F3">
        <w:rPr>
          <w:rFonts w:ascii="GHEA Grapalat" w:hAnsi="GHEA Grapalat" w:cs="Sylfaen"/>
        </w:rPr>
        <w:br w:type="page"/>
      </w:r>
    </w:p>
    <w:p w14:paraId="4DC4F313" w14:textId="77777777" w:rsidR="00BE2572" w:rsidRPr="00B138F3" w:rsidRDefault="00BE2572" w:rsidP="00240CB2">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9F9630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AE09A1"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AB42448" w14:textId="77777777" w:rsidR="00BE2572" w:rsidRPr="00B138F3" w:rsidRDefault="00BE2572" w:rsidP="00240CB2">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BE099E0" w14:textId="77777777" w:rsidR="00BE2572" w:rsidRPr="00B138F3" w:rsidRDefault="00BE2572" w:rsidP="00240CB2">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27BF74C" w14:textId="77777777" w:rsidR="00BE2572" w:rsidRPr="00B138F3" w:rsidRDefault="00BE2572" w:rsidP="00240CB2">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8CAFF0A" w14:textId="77777777" w:rsidR="00BE2572" w:rsidRPr="00B138F3" w:rsidRDefault="00BE2572" w:rsidP="00240CB2">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EA71A11" w14:textId="77777777" w:rsidR="00BE2572" w:rsidRPr="00B138F3" w:rsidRDefault="00BE2572" w:rsidP="00240CB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B9FEC8B" w14:textId="77777777" w:rsidR="00BE2572" w:rsidRPr="00B138F3" w:rsidRDefault="00BE2572" w:rsidP="00240CB2">
            <w:pPr>
              <w:widowControl w:val="0"/>
              <w:jc w:val="center"/>
              <w:rPr>
                <w:rFonts w:ascii="GHEA Grapalat" w:hAnsi="GHEA Grapalat"/>
                <w:b/>
                <w:sz w:val="18"/>
                <w:szCs w:val="18"/>
              </w:rPr>
            </w:pPr>
            <w:r w:rsidRPr="00B138F3">
              <w:rPr>
                <w:rFonts w:ascii="GHEA Grapalat" w:hAnsi="GHEA Grapalat"/>
                <w:b/>
                <w:sz w:val="18"/>
                <w:szCs w:val="18"/>
              </w:rPr>
              <w:t>Сторона,</w:t>
            </w:r>
          </w:p>
          <w:p w14:paraId="71427FC3" w14:textId="77777777" w:rsidR="00BE2572" w:rsidRPr="00B138F3" w:rsidRDefault="00BE2572" w:rsidP="00240CB2">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F2C5201" w14:textId="77777777" w:rsidR="00BE2572" w:rsidRPr="00B138F3" w:rsidRDefault="00BE2572" w:rsidP="00240CB2">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252B514" w14:textId="77777777" w:rsidR="00BE2572" w:rsidRPr="00B138F3" w:rsidRDefault="00BE2572" w:rsidP="00240CB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8BE99C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590E8A" w14:textId="77777777" w:rsidR="00BE2572" w:rsidRPr="00B138F3" w:rsidRDefault="00BE2572" w:rsidP="00240CB2">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68F8C71" w14:textId="77777777" w:rsidR="00BE2572" w:rsidRPr="00B138F3" w:rsidRDefault="00BE2572" w:rsidP="00240CB2">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C0B8964" w14:textId="77777777" w:rsidR="00BE2572" w:rsidRPr="00B138F3" w:rsidRDefault="00BE2572" w:rsidP="00240CB2">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1A29FF6" w14:textId="77777777" w:rsidR="00BE2572" w:rsidRPr="00B138F3" w:rsidRDefault="00BE2572" w:rsidP="00240CB2">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6DF8A05" w14:textId="77777777" w:rsidR="00BE2572" w:rsidRPr="00B138F3" w:rsidRDefault="00BE2572" w:rsidP="00240CB2">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4C9375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1EA828"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A25F533"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D3C8A3A"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8FD812"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60EDE7"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860D36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1782D6"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1031CAA" w14:textId="77777777" w:rsidR="00BE2572" w:rsidRPr="00B138F3" w:rsidRDefault="00BE2572" w:rsidP="00240CB2">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F6F8630"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7BD6DF"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DEF1762"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2FB74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9C1214"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F6E716B" w14:textId="77777777" w:rsidR="00BE2572" w:rsidRPr="00B138F3" w:rsidRDefault="00BE2572" w:rsidP="00240CB2">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B01DBC8"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594D31"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49F319DB" w14:textId="77777777" w:rsidR="00BE2572" w:rsidRPr="00B138F3" w:rsidRDefault="00BE2572" w:rsidP="00240CB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E33C439"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EE49C4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A30362"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FC5A7F0" w14:textId="77777777" w:rsidR="00BE2572" w:rsidRPr="00B138F3" w:rsidRDefault="00BE2572" w:rsidP="00240CB2">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CC853CB"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434FAA"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5D53FA15"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9ADE2D9"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3D7A03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4B92E0"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54E81BA"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FD39B0D"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043CD"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365CF89"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27D63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2A824D"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3D58469"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1459215"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01E342"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34781439"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DAC9FDA"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BD5F2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6043A0"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B0F4E8E"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5457A20"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6ADD9D"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FC4AE84"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7680008"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82441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D6F98C"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7304773"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231ED94"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7428B3"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34A1E18"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D7121A3"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FE018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019B7A"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2B67F9F"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E4ACA9B"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4B7FF7"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5978F0AF"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являющегося бенефициаром </w:t>
            </w:r>
            <w:r w:rsidRPr="00B138F3">
              <w:rPr>
                <w:rFonts w:ascii="GHEA Grapalat" w:hAnsi="GHEA Grapalat"/>
                <w:sz w:val="18"/>
                <w:szCs w:val="18"/>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FB64E22"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14:paraId="7A4AF7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FE377"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96629AA"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F594C02"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C595C2"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A0F13B0"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F73031A"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49691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F96792"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3070703"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FA4AFB1"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F4FC96"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08AC475"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69F9EAA"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A6505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563993"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9EB859B"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B7176E7"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B75D3"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6140DDF"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7AED2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8AD8EF"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9B12C1A"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CF5D523"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FE6494"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43653278"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C4E01FC"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48A79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D21E50"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FE197BC"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C86FBBD"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43FA1"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53B9BF48"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7EC050D"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59CDB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6A8CEE"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5AD7150"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9E0BE4A"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F0E782"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DEE6322"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D5DE166"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75D04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ADCCB8"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F937C8C"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81DC832"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960EFD"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C9DE2B"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D4E24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8DAC2C"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412F850"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6CCF738"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34F73D"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AFD951C"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6E2244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FAC40"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4DFC77A"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7F45DF4"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C509D2"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56168F42"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A82CC3D"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CB09E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9611F4" w14:textId="77777777" w:rsidR="00BE2572" w:rsidRPr="00B138F3" w:rsidDel="0010680B" w:rsidRDefault="00BE2572" w:rsidP="00240CB2">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43BA1E5"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EBEA988"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7A89FE" w14:textId="77777777" w:rsidR="00BE2572" w:rsidRPr="00B138F3" w:rsidRDefault="00BE2572" w:rsidP="00240CB2">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F0CA8F8" w14:textId="77777777" w:rsidR="00BE2572" w:rsidRPr="00B138F3" w:rsidRDefault="00BE2572" w:rsidP="00240CB2">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3BB07D0"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w:t>
            </w:r>
            <w:r w:rsidRPr="00B138F3">
              <w:rPr>
                <w:rFonts w:ascii="GHEA Grapalat" w:hAnsi="GHEA Grapalat"/>
                <w:sz w:val="18"/>
                <w:szCs w:val="18"/>
              </w:rPr>
              <w:lastRenderedPageBreak/>
              <w:t xml:space="preserve">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927889C"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14:paraId="1EA68D8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BEF41E"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A7F09A"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BC60548"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583FB"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2651271"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A816639"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13B6536"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56B26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13841"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C28143E"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89D6776"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970B01"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328E3035"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3DC2B10"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006CB512"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4D7852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217AD"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77337CB"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A302875"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8CF5CE"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EBECFDB"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938CD3D" w14:textId="77777777" w:rsidR="00BE2572" w:rsidRPr="00B138F3" w:rsidRDefault="00BE2572" w:rsidP="00240CB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3267E58"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6C9C000"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C538D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1C4278"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62EE7DC"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081BCE9"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391641"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45178CC3"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37FE3D1"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BC85E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D6F58"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D556799"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074303F"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6BCEA8"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6E3E0D8"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F3581D4"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2C2872C"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3F18E5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E5F051"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0412493"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E24EA60"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404FF2"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6347E67B"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861E848" w14:textId="77777777" w:rsidR="00BE2572" w:rsidRPr="00B138F3" w:rsidRDefault="00BE2572" w:rsidP="00240CB2">
            <w:pPr>
              <w:widowControl w:val="0"/>
              <w:jc w:val="center"/>
              <w:rPr>
                <w:rFonts w:ascii="GHEA Grapalat" w:hAnsi="GHEA Grapalat"/>
                <w:sz w:val="18"/>
                <w:szCs w:val="18"/>
              </w:rPr>
            </w:pPr>
          </w:p>
        </w:tc>
      </w:tr>
      <w:tr w:rsidR="00B138F3" w:rsidRPr="00B138F3" w14:paraId="5B70E6D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30F22C"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5C75C46"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C2BBE8C"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39E7E2"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7981C002"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B0170C" w14:textId="77777777" w:rsidR="00BE2572" w:rsidRPr="00B138F3" w:rsidRDefault="00BE2572" w:rsidP="00240CB2">
            <w:pPr>
              <w:widowControl w:val="0"/>
              <w:jc w:val="center"/>
              <w:rPr>
                <w:rFonts w:ascii="GHEA Grapalat" w:hAnsi="GHEA Grapalat"/>
                <w:sz w:val="18"/>
                <w:szCs w:val="18"/>
              </w:rPr>
            </w:pPr>
          </w:p>
        </w:tc>
      </w:tr>
      <w:tr w:rsidR="00B138F3" w:rsidRPr="00B138F3" w14:paraId="1B287A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5400BA"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2ACA268"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3DF4A85"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3AA8E1"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p w14:paraId="2D6DB467"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4AEA623" w14:textId="77777777" w:rsidR="00BE2572" w:rsidRPr="00B138F3" w:rsidRDefault="00BE2572" w:rsidP="00240CB2">
            <w:pPr>
              <w:widowControl w:val="0"/>
              <w:jc w:val="center"/>
              <w:rPr>
                <w:rFonts w:ascii="GHEA Grapalat" w:hAnsi="GHEA Grapalat"/>
                <w:sz w:val="18"/>
                <w:szCs w:val="18"/>
              </w:rPr>
            </w:pPr>
          </w:p>
        </w:tc>
      </w:tr>
      <w:tr w:rsidR="00B138F3" w:rsidRPr="00B138F3" w14:paraId="5B7B57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10414"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71066AA0"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E35639A"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3ADEF2"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A878EC7"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7D5038" w14:textId="77777777" w:rsidR="00BE2572" w:rsidRPr="00B138F3" w:rsidRDefault="00BE2572" w:rsidP="00240CB2">
            <w:pPr>
              <w:widowControl w:val="0"/>
              <w:jc w:val="center"/>
              <w:rPr>
                <w:rFonts w:ascii="GHEA Grapalat" w:hAnsi="GHEA Grapalat"/>
                <w:sz w:val="18"/>
                <w:szCs w:val="18"/>
              </w:rPr>
            </w:pPr>
          </w:p>
        </w:tc>
      </w:tr>
      <w:tr w:rsidR="00B138F3" w:rsidRPr="00B138F3" w14:paraId="360727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CC233B"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37045A8"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52D12DA"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390059"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ECF374B"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E88ED60" w14:textId="77777777" w:rsidR="00BE2572" w:rsidRPr="00B138F3" w:rsidRDefault="00BE2572" w:rsidP="00240CB2">
            <w:pPr>
              <w:widowControl w:val="0"/>
              <w:jc w:val="center"/>
              <w:rPr>
                <w:rFonts w:ascii="GHEA Grapalat" w:hAnsi="GHEA Grapalat"/>
                <w:sz w:val="18"/>
                <w:szCs w:val="18"/>
              </w:rPr>
            </w:pPr>
          </w:p>
        </w:tc>
      </w:tr>
      <w:tr w:rsidR="00FF3DE9" w:rsidRPr="00B138F3" w14:paraId="0B57DB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714FB9"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50C42AC"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266B1DA"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C1CB37"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D9DE0B6" w14:textId="77777777" w:rsidR="00BE2572" w:rsidRPr="00B138F3" w:rsidRDefault="00BE2572" w:rsidP="00240CB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C276E4" w14:textId="77777777" w:rsidR="00BE2572" w:rsidRPr="00B138F3" w:rsidRDefault="00BE2572" w:rsidP="00240CB2">
            <w:pPr>
              <w:widowControl w:val="0"/>
              <w:jc w:val="center"/>
              <w:rPr>
                <w:rFonts w:ascii="GHEA Grapalat" w:hAnsi="GHEA Grapalat"/>
                <w:sz w:val="18"/>
                <w:szCs w:val="18"/>
              </w:rPr>
            </w:pPr>
          </w:p>
        </w:tc>
      </w:tr>
    </w:tbl>
    <w:p w14:paraId="4485D878" w14:textId="77777777" w:rsidR="00BE2572" w:rsidRPr="00B138F3" w:rsidRDefault="00BE2572" w:rsidP="00240CB2">
      <w:pPr>
        <w:widowControl w:val="0"/>
        <w:ind w:left="567" w:right="565"/>
        <w:jc w:val="center"/>
        <w:rPr>
          <w:rFonts w:ascii="GHEA Grapalat" w:hAnsi="GHEA Grapalat"/>
          <w:b/>
        </w:rPr>
      </w:pPr>
    </w:p>
    <w:p w14:paraId="5DCE3AD9" w14:textId="77777777" w:rsidR="00BE2572" w:rsidRPr="00B138F3" w:rsidRDefault="00BE2572" w:rsidP="00240CB2">
      <w:pPr>
        <w:widowControl w:val="0"/>
        <w:ind w:left="567" w:right="565"/>
        <w:jc w:val="center"/>
        <w:rPr>
          <w:rFonts w:ascii="GHEA Grapalat" w:hAnsi="GHEA Grapalat"/>
          <w:b/>
        </w:rPr>
      </w:pPr>
    </w:p>
    <w:p w14:paraId="4BB48D12" w14:textId="77777777" w:rsidR="00BE2572" w:rsidRPr="00B138F3" w:rsidRDefault="00BE2572" w:rsidP="00240CB2">
      <w:pPr>
        <w:widowControl w:val="0"/>
        <w:ind w:left="567" w:right="565"/>
        <w:jc w:val="center"/>
        <w:rPr>
          <w:rFonts w:ascii="GHEA Grapalat" w:hAnsi="GHEA Grapalat"/>
          <w:b/>
        </w:rPr>
      </w:pPr>
    </w:p>
    <w:p w14:paraId="6894B724" w14:textId="77777777" w:rsidR="00BE2572" w:rsidRPr="00B138F3" w:rsidRDefault="00BE2572" w:rsidP="00240CB2">
      <w:pPr>
        <w:widowControl w:val="0"/>
        <w:ind w:left="567" w:right="565"/>
        <w:jc w:val="center"/>
        <w:rPr>
          <w:rFonts w:ascii="GHEA Grapalat" w:hAnsi="GHEA Grapalat"/>
          <w:b/>
        </w:rPr>
      </w:pPr>
    </w:p>
    <w:p w14:paraId="2C42C47C" w14:textId="77777777" w:rsidR="00BE2572" w:rsidRPr="00B138F3" w:rsidRDefault="00BE2572" w:rsidP="00240CB2">
      <w:pPr>
        <w:widowControl w:val="0"/>
        <w:ind w:left="567" w:right="565"/>
        <w:jc w:val="center"/>
        <w:rPr>
          <w:rFonts w:ascii="GHEA Grapalat" w:hAnsi="GHEA Grapalat"/>
          <w:b/>
        </w:rPr>
      </w:pPr>
    </w:p>
    <w:p w14:paraId="18788BD0" w14:textId="77777777" w:rsidR="00BE2572" w:rsidRPr="00B138F3" w:rsidRDefault="00BE2572" w:rsidP="00240CB2">
      <w:pPr>
        <w:widowControl w:val="0"/>
        <w:ind w:left="567" w:right="565"/>
        <w:jc w:val="center"/>
        <w:rPr>
          <w:rFonts w:ascii="GHEA Grapalat" w:hAnsi="GHEA Grapalat"/>
          <w:b/>
        </w:rPr>
      </w:pPr>
    </w:p>
    <w:p w14:paraId="639857F8" w14:textId="77777777" w:rsidR="00BE2572" w:rsidRPr="00B138F3" w:rsidRDefault="00BE2572" w:rsidP="00240CB2">
      <w:pPr>
        <w:widowControl w:val="0"/>
        <w:ind w:left="567" w:right="565"/>
        <w:jc w:val="center"/>
        <w:rPr>
          <w:rFonts w:ascii="GHEA Grapalat" w:hAnsi="GHEA Grapalat"/>
          <w:b/>
        </w:rPr>
      </w:pPr>
    </w:p>
    <w:p w14:paraId="6673A1C7" w14:textId="77777777" w:rsidR="00BE2572" w:rsidRPr="00B138F3" w:rsidRDefault="00BE2572" w:rsidP="00240CB2">
      <w:pPr>
        <w:widowControl w:val="0"/>
        <w:ind w:left="567" w:right="565"/>
        <w:jc w:val="center"/>
        <w:rPr>
          <w:rFonts w:ascii="GHEA Grapalat" w:hAnsi="GHEA Grapalat"/>
          <w:b/>
        </w:rPr>
      </w:pPr>
    </w:p>
    <w:p w14:paraId="7D124394" w14:textId="77777777" w:rsidR="00BE2572" w:rsidRPr="00B138F3" w:rsidRDefault="00BE2572" w:rsidP="00240CB2">
      <w:pPr>
        <w:widowControl w:val="0"/>
        <w:ind w:left="567" w:right="565"/>
        <w:jc w:val="center"/>
        <w:rPr>
          <w:rFonts w:ascii="GHEA Grapalat" w:hAnsi="GHEA Grapalat"/>
          <w:b/>
        </w:rPr>
      </w:pPr>
    </w:p>
    <w:p w14:paraId="40B7815F" w14:textId="77777777" w:rsidR="00BE2572" w:rsidRPr="00B138F3" w:rsidRDefault="00BE2572" w:rsidP="00240CB2">
      <w:pPr>
        <w:widowControl w:val="0"/>
        <w:ind w:left="567" w:right="565"/>
        <w:jc w:val="center"/>
        <w:rPr>
          <w:rFonts w:ascii="GHEA Grapalat" w:hAnsi="GHEA Grapalat"/>
          <w:b/>
        </w:rPr>
      </w:pPr>
    </w:p>
    <w:p w14:paraId="5AEAF60C" w14:textId="77777777" w:rsidR="000A214C" w:rsidRPr="00B138F3" w:rsidRDefault="000A214C" w:rsidP="00240CB2">
      <w:pPr>
        <w:widowControl w:val="0"/>
        <w:jc w:val="both"/>
        <w:rPr>
          <w:rFonts w:ascii="GHEA Grapalat" w:hAnsi="GHEA Grapalat"/>
        </w:rPr>
      </w:pPr>
      <w:r w:rsidRPr="00B138F3">
        <w:rPr>
          <w:rFonts w:ascii="GHEA Grapalat" w:hAnsi="GHEA Grapalat"/>
        </w:rPr>
        <w:br w:type="page"/>
      </w:r>
    </w:p>
    <w:p w14:paraId="02EE10B7" w14:textId="77777777" w:rsidR="00FE75A1" w:rsidRPr="00F03A60" w:rsidRDefault="00FE75A1" w:rsidP="00FE75A1">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Pr="00F03A60">
        <w:rPr>
          <w:rFonts w:ascii="GHEA Grapalat" w:hAnsi="GHEA Grapalat"/>
          <w:b/>
          <w:sz w:val="24"/>
          <w:szCs w:val="24"/>
        </w:rPr>
        <w:t>5</w:t>
      </w:r>
    </w:p>
    <w:p w14:paraId="4C0506EF" w14:textId="77777777" w:rsidR="00C35620" w:rsidRPr="00412A7C" w:rsidRDefault="00FE75A1" w:rsidP="00C35620">
      <w:pPr>
        <w:pStyle w:val="BodyTextIndent3"/>
        <w:widowControl w:val="0"/>
        <w:spacing w:line="240" w:lineRule="auto"/>
        <w:jc w:val="right"/>
        <w:rPr>
          <w:rFonts w:ascii="GHEA Grapalat" w:hAnsi="GHEA Grapalat" w:cs="Arial"/>
          <w:b/>
          <w:sz w:val="24"/>
          <w:szCs w:val="24"/>
          <w:lang w:val="hy-AM"/>
        </w:rPr>
      </w:pPr>
      <w:r w:rsidRPr="00BF4E90">
        <w:rPr>
          <w:rFonts w:ascii="GHEA Grapalat" w:hAnsi="GHEA Grapalat"/>
          <w:b/>
          <w:sz w:val="24"/>
          <w:szCs w:val="24"/>
        </w:rPr>
        <w:t xml:space="preserve">к Приглашению на </w:t>
      </w:r>
      <w:r w:rsidRPr="004C0466">
        <w:rPr>
          <w:rFonts w:ascii="GHEA Grapalat" w:hAnsi="GHEA Grapalat"/>
          <w:b/>
          <w:sz w:val="24"/>
          <w:szCs w:val="24"/>
        </w:rPr>
        <w:t>запрос котировок</w:t>
      </w:r>
      <w:r w:rsidRPr="004C0466">
        <w:rPr>
          <w:rFonts w:ascii="GHEA Grapalat" w:hAnsi="GHEA Grapalat"/>
          <w:b/>
          <w:sz w:val="24"/>
          <w:szCs w:val="24"/>
        </w:rPr>
        <w:br/>
      </w:r>
      <w:r w:rsidRPr="00374F4A">
        <w:rPr>
          <w:rFonts w:ascii="GHEA Grapalat" w:hAnsi="GHEA Grapalat"/>
          <w:b/>
          <w:sz w:val="24"/>
          <w:szCs w:val="24"/>
        </w:rPr>
        <w:t xml:space="preserve">под кодом </w:t>
      </w:r>
      <w:r w:rsidR="00C35620" w:rsidRPr="000164C6">
        <w:rPr>
          <w:rFonts w:ascii="GHEA Grapalat" w:hAnsi="GHEA Grapalat"/>
          <w:b/>
          <w:sz w:val="24"/>
          <w:szCs w:val="24"/>
        </w:rPr>
        <w:t>TXUE-GHAPDzB-2</w:t>
      </w:r>
      <w:r w:rsidR="00C35620">
        <w:rPr>
          <w:rFonts w:ascii="GHEA Grapalat" w:hAnsi="GHEA Grapalat"/>
          <w:b/>
          <w:sz w:val="24"/>
          <w:szCs w:val="24"/>
          <w:lang w:val="hy-AM"/>
        </w:rPr>
        <w:t>6</w:t>
      </w:r>
      <w:r w:rsidR="00C35620" w:rsidRPr="000164C6">
        <w:rPr>
          <w:rFonts w:ascii="GHEA Grapalat" w:hAnsi="GHEA Grapalat"/>
          <w:b/>
          <w:sz w:val="24"/>
          <w:szCs w:val="24"/>
        </w:rPr>
        <w:t>/</w:t>
      </w:r>
      <w:r w:rsidR="00C35620">
        <w:rPr>
          <w:rFonts w:ascii="GHEA Grapalat" w:hAnsi="GHEA Grapalat"/>
          <w:b/>
          <w:sz w:val="24"/>
          <w:szCs w:val="24"/>
          <w:lang w:val="hy-AM"/>
        </w:rPr>
        <w:t>1</w:t>
      </w:r>
    </w:p>
    <w:p w14:paraId="6CCB93A8" w14:textId="77E7EAB8" w:rsidR="008D352C" w:rsidRPr="00C35620" w:rsidRDefault="008D352C" w:rsidP="00C35620">
      <w:pPr>
        <w:pStyle w:val="BodyTextIndent3"/>
        <w:widowControl w:val="0"/>
        <w:spacing w:line="240" w:lineRule="auto"/>
        <w:jc w:val="right"/>
        <w:rPr>
          <w:rFonts w:ascii="GHEA Grapalat" w:hAnsi="GHEA Grapalat"/>
          <w:i/>
          <w:lang w:val="hy-AM"/>
        </w:rPr>
      </w:pPr>
    </w:p>
    <w:p w14:paraId="58EC9175" w14:textId="77777777" w:rsidR="00FE75A1" w:rsidRDefault="00FE75A1" w:rsidP="00FE75A1">
      <w:pPr>
        <w:widowControl w:val="0"/>
        <w:ind w:left="-142" w:firstLine="142"/>
        <w:jc w:val="center"/>
        <w:rPr>
          <w:rFonts w:ascii="GHEA Grapalat" w:hAnsi="GHEA Grapalat"/>
          <w:b/>
        </w:rPr>
      </w:pPr>
      <w:r w:rsidRPr="00B138F3">
        <w:rPr>
          <w:rFonts w:ascii="GHEA Grapalat" w:hAnsi="GHEA Grapalat"/>
          <w:b/>
        </w:rPr>
        <w:t xml:space="preserve">ДОГОВОР ПОСТАВКИ ТОВАРА </w:t>
      </w:r>
    </w:p>
    <w:p w14:paraId="06950A67" w14:textId="77777777" w:rsidR="00071D1C" w:rsidRPr="00B138F3" w:rsidRDefault="00071D1C" w:rsidP="00240CB2">
      <w:pPr>
        <w:widowControl w:val="0"/>
        <w:ind w:left="-142" w:firstLine="142"/>
        <w:jc w:val="center"/>
        <w:rPr>
          <w:rFonts w:ascii="GHEA Grapalat" w:hAnsi="GHEA Grapalat"/>
          <w:b/>
          <w:u w:val="single"/>
        </w:rPr>
      </w:pPr>
      <w:r w:rsidRPr="00B138F3">
        <w:rPr>
          <w:rFonts w:ascii="GHEA Grapalat" w:hAnsi="GHEA Grapalat"/>
          <w:b/>
        </w:rPr>
        <w:t>№ ____________________</w:t>
      </w:r>
    </w:p>
    <w:p w14:paraId="1EBCBD2E" w14:textId="77777777" w:rsidR="00071D1C" w:rsidRPr="00B138F3" w:rsidRDefault="00071D1C" w:rsidP="00240CB2">
      <w:pPr>
        <w:widowControl w:val="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1ABAB731" w14:textId="77777777" w:rsidTr="00F15CED">
        <w:tc>
          <w:tcPr>
            <w:tcW w:w="4643" w:type="dxa"/>
          </w:tcPr>
          <w:p w14:paraId="49B2442F" w14:textId="77777777" w:rsidR="00F15CED" w:rsidRPr="00B138F3" w:rsidRDefault="00F83E0A" w:rsidP="00240CB2">
            <w:pPr>
              <w:widowControl w:val="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56EE9AEF" w14:textId="77777777" w:rsidR="00F15CED" w:rsidRPr="00B138F3" w:rsidRDefault="00F15CED" w:rsidP="00240CB2">
            <w:pPr>
              <w:widowControl w:val="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081289A7" w14:textId="77777777" w:rsidR="00071D1C" w:rsidRPr="00B138F3" w:rsidRDefault="00071D1C" w:rsidP="00240CB2">
      <w:pPr>
        <w:widowControl w:val="0"/>
        <w:tabs>
          <w:tab w:val="left" w:pos="720"/>
          <w:tab w:val="left" w:pos="1440"/>
          <w:tab w:val="left" w:pos="8865"/>
        </w:tabs>
        <w:jc w:val="center"/>
        <w:rPr>
          <w:rFonts w:ascii="GHEA Grapalat" w:hAnsi="GHEA Grapalat" w:cs="Sylfaen"/>
        </w:rPr>
      </w:pPr>
    </w:p>
    <w:p w14:paraId="4A377DA5" w14:textId="77777777" w:rsidR="00071D1C" w:rsidRPr="00B138F3" w:rsidRDefault="006B3AE3" w:rsidP="00240CB2">
      <w:pPr>
        <w:widowControl w:val="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4DDC02B3" w14:textId="77777777" w:rsidR="00071D1C" w:rsidRPr="00B138F3" w:rsidRDefault="00071D1C" w:rsidP="00240CB2">
      <w:pPr>
        <w:widowControl w:val="0"/>
        <w:ind w:firstLine="709"/>
        <w:jc w:val="both"/>
        <w:rPr>
          <w:rFonts w:ascii="GHEA Grapalat" w:hAnsi="GHEA Grapalat"/>
          <w:b/>
        </w:rPr>
      </w:pPr>
    </w:p>
    <w:p w14:paraId="0C606C1D" w14:textId="77777777" w:rsidR="00071D1C" w:rsidRPr="00B138F3" w:rsidRDefault="00071D1C" w:rsidP="00240CB2">
      <w:pPr>
        <w:widowControl w:val="0"/>
        <w:jc w:val="center"/>
        <w:rPr>
          <w:rFonts w:ascii="GHEA Grapalat" w:hAnsi="GHEA Grapalat" w:cs="Times Armenian"/>
          <w:b/>
        </w:rPr>
      </w:pPr>
      <w:r w:rsidRPr="00B138F3">
        <w:rPr>
          <w:rFonts w:ascii="GHEA Grapalat" w:hAnsi="GHEA Grapalat"/>
          <w:b/>
        </w:rPr>
        <w:t>1. ПРЕДМЕТ ДОГОВОРА</w:t>
      </w:r>
    </w:p>
    <w:p w14:paraId="6A205B44" w14:textId="77777777" w:rsidR="00071D1C" w:rsidRPr="00B138F3" w:rsidRDefault="00071D1C" w:rsidP="00240CB2">
      <w:pPr>
        <w:widowControl w:val="0"/>
        <w:tabs>
          <w:tab w:val="left" w:pos="1134"/>
        </w:tabs>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65A2B86" w14:textId="77777777" w:rsidR="00071D1C" w:rsidRPr="00B138F3" w:rsidRDefault="00071D1C" w:rsidP="00240CB2">
      <w:pPr>
        <w:widowControl w:val="0"/>
        <w:ind w:firstLine="709"/>
        <w:jc w:val="both"/>
        <w:rPr>
          <w:rFonts w:ascii="GHEA Grapalat" w:hAnsi="GHEA Grapalat" w:cs="Times Armenian"/>
        </w:rPr>
      </w:pPr>
    </w:p>
    <w:p w14:paraId="7C449C20" w14:textId="77777777" w:rsidR="00071D1C" w:rsidRPr="00B138F3" w:rsidRDefault="00071D1C" w:rsidP="00240CB2">
      <w:pPr>
        <w:widowControl w:val="0"/>
        <w:jc w:val="center"/>
        <w:rPr>
          <w:rFonts w:ascii="GHEA Grapalat" w:hAnsi="GHEA Grapalat"/>
          <w:b/>
        </w:rPr>
      </w:pPr>
      <w:r w:rsidRPr="00B138F3">
        <w:rPr>
          <w:rFonts w:ascii="GHEA Grapalat" w:hAnsi="GHEA Grapalat"/>
          <w:b/>
        </w:rPr>
        <w:t>2.ПРАВА И ОБЯЗАННОСТИ СТОРОН</w:t>
      </w:r>
    </w:p>
    <w:p w14:paraId="6F267FEB" w14:textId="77777777" w:rsidR="00071D1C" w:rsidRPr="00B138F3" w:rsidRDefault="00071D1C" w:rsidP="00240CB2">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330643CC" w14:textId="77777777" w:rsidR="000C75BF" w:rsidRPr="00B138F3" w:rsidRDefault="000C75BF" w:rsidP="000C75BF">
      <w:pPr>
        <w:widowControl w:val="0"/>
        <w:tabs>
          <w:tab w:val="left" w:pos="1276"/>
        </w:tabs>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Pr>
          <w:rFonts w:ascii="GHEA Grapalat" w:hAnsi="GHEA Grapalat"/>
          <w:lang w:val="hy-AM"/>
        </w:rPr>
        <w:t>1</w:t>
      </w:r>
      <w:r w:rsidRPr="00B138F3">
        <w:rPr>
          <w:rFonts w:ascii="GHEA Grapalat" w:hAnsi="GHEA Grapalat"/>
        </w:rPr>
        <w:t xml:space="preserve"> дней</w:t>
      </w:r>
      <w:r>
        <w:rPr>
          <w:rFonts w:ascii="GHEA Grapalat" w:hAnsi="GHEA Grapalat"/>
          <w:lang w:val="hy-AM"/>
        </w:rPr>
        <w:t>,</w:t>
      </w:r>
      <w:r w:rsidRPr="003A0BDE">
        <w:t xml:space="preserve"> </w:t>
      </w:r>
      <w:r w:rsidRPr="003A0BDE">
        <w:rPr>
          <w:rFonts w:ascii="GHEA Grapalat" w:hAnsi="GHEA Grapalat"/>
          <w:lang w:val="hy-AM"/>
        </w:rPr>
        <w:t>за исключением случаев выдачи хлеба, для которых установлен срок в 60 минут.</w:t>
      </w:r>
      <w:r w:rsidRPr="00B138F3">
        <w:rPr>
          <w:rFonts w:ascii="GHEA Grapalat" w:hAnsi="GHEA Grapalat"/>
        </w:rPr>
        <w:t>.</w:t>
      </w:r>
    </w:p>
    <w:p w14:paraId="1263B278" w14:textId="77777777" w:rsidR="000C75BF" w:rsidRPr="00B138F3" w:rsidRDefault="000C75BF" w:rsidP="000C75BF">
      <w:pPr>
        <w:widowControl w:val="0"/>
        <w:tabs>
          <w:tab w:val="left" w:pos="1276"/>
        </w:tabs>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14:paraId="15C25267" w14:textId="77777777" w:rsidR="000C75BF" w:rsidRPr="00B138F3" w:rsidRDefault="000C75BF" w:rsidP="000C75BF">
      <w:pPr>
        <w:widowControl w:val="0"/>
        <w:tabs>
          <w:tab w:val="left" w:pos="1134"/>
        </w:tabs>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14:paraId="5AE004B8" w14:textId="77777777" w:rsidR="000C75BF" w:rsidRDefault="000C75BF" w:rsidP="000C75BF">
      <w:pPr>
        <w:widowControl w:val="0"/>
        <w:tabs>
          <w:tab w:val="left" w:pos="1134"/>
        </w:tabs>
        <w:ind w:firstLine="567"/>
        <w:jc w:val="both"/>
        <w:rPr>
          <w:rFonts w:ascii="GHEA Grapalat" w:hAnsi="GHEA Grapalat"/>
        </w:rPr>
      </w:pPr>
      <w:r w:rsidRPr="003A0BDE">
        <w:rPr>
          <w:rFonts w:ascii="GHEA Grapalat" w:hAnsi="GHEA Grapalat"/>
        </w:rPr>
        <w:t>б) не принимать товар, установив по своему усмотрению разумный срок бесплатной замены товара ненадлежащего качества на товар качества, соответствующего договору (принимая во внимание, что в случае поставки хлеба, в случае не -соответствие техническим характеристикам или условиям поставки, срок устранения несоответствия установлен в размере 60 минут) и требовать от Продавца оплаты договора Штрафа, предусмотренного п.6.3.</w:t>
      </w:r>
    </w:p>
    <w:p w14:paraId="5F21F5BC" w14:textId="77777777" w:rsidR="000C75BF" w:rsidRPr="00B138F3" w:rsidRDefault="000C75BF" w:rsidP="000C75BF">
      <w:pPr>
        <w:widowControl w:val="0"/>
        <w:tabs>
          <w:tab w:val="left" w:pos="1134"/>
        </w:tabs>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14:paraId="34DD26E8"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232A648E" w14:textId="77777777" w:rsidR="00071D1C" w:rsidRPr="00B138F3" w:rsidRDefault="00071D1C" w:rsidP="00240CB2">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2C605FFF" w14:textId="77777777" w:rsidR="00071D1C" w:rsidRPr="00B138F3" w:rsidRDefault="00071D1C" w:rsidP="00240CB2">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084F8D43"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 xml:space="preserve">Если передан товар с нарушением условия его вида, по своему </w:t>
      </w:r>
      <w:r w:rsidRPr="00B138F3">
        <w:rPr>
          <w:rFonts w:ascii="GHEA Grapalat" w:hAnsi="GHEA Grapalat"/>
        </w:rPr>
        <w:lastRenderedPageBreak/>
        <w:t>усмотрению:</w:t>
      </w:r>
    </w:p>
    <w:p w14:paraId="6EEAEBB9" w14:textId="77777777" w:rsidR="00071D1C" w:rsidRPr="00B138F3" w:rsidRDefault="00071D1C" w:rsidP="00240CB2">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456214BD" w14:textId="77777777" w:rsidR="00071D1C" w:rsidRPr="00B138F3" w:rsidRDefault="00071D1C" w:rsidP="00240CB2">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5EC26C4D" w14:textId="77777777" w:rsidR="00071D1C" w:rsidRPr="00B138F3" w:rsidRDefault="00071D1C" w:rsidP="00240CB2">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63C1B76A" w14:textId="77777777" w:rsidR="009E45F3"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19A63780"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18ABE2BF"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15268A89"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029D78BF" w14:textId="77777777" w:rsidR="00071D1C" w:rsidRPr="00B138F3" w:rsidRDefault="00071D1C" w:rsidP="00240CB2">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6E2DFC18" w14:textId="77777777" w:rsidR="00071D1C" w:rsidRPr="00B138F3" w:rsidRDefault="00071D1C" w:rsidP="00240CB2">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0C75BF">
        <w:rPr>
          <w:rFonts w:ascii="GHEA Grapalat" w:hAnsi="GHEA Grapalat"/>
          <w:lang w:val="hy-AM"/>
        </w:rPr>
        <w:t>1</w:t>
      </w:r>
      <w:r w:rsidRPr="00B138F3">
        <w:rPr>
          <w:rFonts w:ascii="GHEA Grapalat" w:hAnsi="GHEA Grapalat"/>
        </w:rPr>
        <w:t xml:space="preserve"> дней;</w:t>
      </w:r>
    </w:p>
    <w:p w14:paraId="752D1436"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5D6D5753" w14:textId="77777777" w:rsidR="00071D1C" w:rsidRPr="00B138F3" w:rsidRDefault="00071D1C" w:rsidP="00240CB2">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46BBE0CC"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30ABBD30"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785B46D"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6F679934"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746D5766" w14:textId="77777777" w:rsidR="00C45B20"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21BED978" w14:textId="77777777" w:rsidR="00071D1C" w:rsidRPr="00B138F3" w:rsidRDefault="00071D1C" w:rsidP="00240CB2">
      <w:pPr>
        <w:widowControl w:val="0"/>
        <w:tabs>
          <w:tab w:val="left" w:pos="1276"/>
        </w:tabs>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31A99C59"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52DFCE4F"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Требовать у Покупателя платить суммы, подлежащие уплате ему за </w:t>
      </w:r>
      <w:r w:rsidRPr="00B138F3">
        <w:rPr>
          <w:rFonts w:ascii="GHEA Grapalat" w:hAnsi="GHEA Grapalat"/>
        </w:rPr>
        <w:lastRenderedPageBreak/>
        <w:t>товар, поставленный в предусмотренном договором порядке, объемах, сроки и по адресу и принятый Покупателем.</w:t>
      </w:r>
    </w:p>
    <w:p w14:paraId="6EFA8D94"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1D1661A7" w14:textId="77777777" w:rsidR="00071D1C" w:rsidRPr="00B138F3" w:rsidRDefault="00071D1C" w:rsidP="00240CB2">
      <w:pPr>
        <w:widowControl w:val="0"/>
        <w:tabs>
          <w:tab w:val="left" w:pos="1560"/>
        </w:tabs>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7EACF2F2"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4BF11F5B" w14:textId="77777777" w:rsidR="00071D1C" w:rsidRPr="00B138F3" w:rsidRDefault="00071D1C" w:rsidP="00240CB2">
      <w:pPr>
        <w:widowControl w:val="0"/>
        <w:tabs>
          <w:tab w:val="left" w:pos="1134"/>
        </w:tabs>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7C4CC032"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27762BB6"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7B77AE2B"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3961ABA5"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7302B4E0"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49E1F0B5"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7BDC28FD"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481D7EED"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2E9B1E3E"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FE409B1" w14:textId="77777777" w:rsidR="00C45B20" w:rsidRPr="00B138F3" w:rsidRDefault="00071D1C" w:rsidP="00240CB2">
      <w:pPr>
        <w:widowControl w:val="0"/>
        <w:tabs>
          <w:tab w:val="left" w:pos="1418"/>
        </w:tabs>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3A54849F" w14:textId="77777777" w:rsidR="00071D1C" w:rsidRPr="00B138F3" w:rsidRDefault="00071D1C" w:rsidP="00240CB2">
      <w:pPr>
        <w:widowControl w:val="0"/>
        <w:jc w:val="center"/>
        <w:rPr>
          <w:rFonts w:ascii="GHEA Grapalat" w:hAnsi="GHEA Grapalat"/>
          <w:b/>
        </w:rPr>
      </w:pPr>
      <w:r w:rsidRPr="00B138F3">
        <w:rPr>
          <w:rFonts w:ascii="GHEA Grapalat" w:hAnsi="GHEA Grapalat"/>
          <w:b/>
        </w:rPr>
        <w:t>3. ЦЕНА ДОГОВОРА И ПОРЯДОК ОПЛАТЫ</w:t>
      </w:r>
    </w:p>
    <w:p w14:paraId="57709FE0" w14:textId="77777777" w:rsidR="00071D1C" w:rsidRPr="00B138F3" w:rsidRDefault="00071D1C" w:rsidP="00240CB2">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7"/>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6B24598" w14:textId="77777777" w:rsidR="00071D1C" w:rsidRPr="00FE75A1" w:rsidRDefault="00071D1C" w:rsidP="00FE75A1">
      <w:pPr>
        <w:widowControl w:val="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r w:rsidR="00C45B20" w:rsidRPr="00B138F3">
        <w:rPr>
          <w:rFonts w:ascii="GHEA Grapalat" w:hAnsi="GHEA Grapalat"/>
        </w:rPr>
        <w:t>.</w:t>
      </w:r>
    </w:p>
    <w:p w14:paraId="50249D4D" w14:textId="77777777" w:rsidR="00071D1C" w:rsidRDefault="00071D1C" w:rsidP="00240CB2">
      <w:pPr>
        <w:widowControl w:val="0"/>
        <w:tabs>
          <w:tab w:val="left" w:pos="1134"/>
        </w:tabs>
        <w:ind w:firstLine="567"/>
        <w:jc w:val="both"/>
        <w:rPr>
          <w:rFonts w:ascii="GHEA Grapalat" w:hAnsi="GHEA Grapalat"/>
          <w:lang w:val="hy-AM"/>
        </w:rPr>
      </w:pPr>
      <w:r w:rsidRPr="00B138F3">
        <w:rPr>
          <w:rFonts w:ascii="GHEA Grapalat" w:hAnsi="GHEA Grapalat"/>
        </w:rPr>
        <w:lastRenderedPageBreak/>
        <w:t>3.</w:t>
      </w:r>
      <w:r w:rsidR="00FE75A1" w:rsidRPr="00FE75A1">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27B37EF2" w14:textId="77777777" w:rsidR="00232E31" w:rsidRPr="001762F4" w:rsidRDefault="00232E31" w:rsidP="00240CB2">
      <w:pPr>
        <w:widowControl w:val="0"/>
        <w:tabs>
          <w:tab w:val="left" w:pos="1134"/>
        </w:tabs>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2C19D9F0" w14:textId="77777777" w:rsidR="00071D1C" w:rsidRPr="00B138F3" w:rsidRDefault="00071D1C" w:rsidP="00240CB2">
      <w:pPr>
        <w:widowControl w:val="0"/>
        <w:ind w:firstLine="720"/>
        <w:jc w:val="both"/>
        <w:rPr>
          <w:rFonts w:ascii="GHEA Grapalat" w:hAnsi="GHEA Grapalat" w:cs="Sylfaen"/>
          <w:i/>
          <w:u w:val="single"/>
          <w:lang w:val="hy-AM"/>
        </w:rPr>
      </w:pPr>
    </w:p>
    <w:p w14:paraId="76CAA5B9" w14:textId="77777777" w:rsidR="00071D1C" w:rsidRPr="00B138F3" w:rsidRDefault="00071D1C" w:rsidP="00240CB2">
      <w:pPr>
        <w:widowControl w:val="0"/>
        <w:jc w:val="center"/>
        <w:rPr>
          <w:rFonts w:ascii="GHEA Grapalat" w:hAnsi="GHEA Grapalat"/>
          <w:b/>
        </w:rPr>
      </w:pPr>
      <w:r w:rsidRPr="00B138F3">
        <w:rPr>
          <w:rFonts w:ascii="GHEA Grapalat" w:hAnsi="GHEA Grapalat"/>
          <w:b/>
        </w:rPr>
        <w:t>4. КАЧЕСТВО И ГАРАНТИЯ ТОВАРА</w:t>
      </w:r>
    </w:p>
    <w:p w14:paraId="5744ACBB" w14:textId="77777777" w:rsidR="00071D1C" w:rsidRPr="00B138F3" w:rsidRDefault="00071D1C" w:rsidP="00240CB2">
      <w:pPr>
        <w:widowControl w:val="0"/>
        <w:tabs>
          <w:tab w:val="left" w:pos="1134"/>
        </w:tabs>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00A36BF6" w14:textId="77777777" w:rsidR="00FE75A1" w:rsidRDefault="00FE75A1" w:rsidP="00240CB2">
      <w:pPr>
        <w:widowControl w:val="0"/>
        <w:jc w:val="center"/>
        <w:rPr>
          <w:rFonts w:ascii="GHEA Grapalat" w:hAnsi="GHEA Grapalat"/>
          <w:b/>
        </w:rPr>
      </w:pPr>
    </w:p>
    <w:p w14:paraId="187170AB" w14:textId="77777777" w:rsidR="009E45F3" w:rsidRPr="00B138F3" w:rsidRDefault="009E45F3" w:rsidP="00240CB2">
      <w:pPr>
        <w:widowControl w:val="0"/>
        <w:jc w:val="center"/>
        <w:rPr>
          <w:rFonts w:ascii="GHEA Grapalat" w:hAnsi="GHEA Grapalat"/>
          <w:b/>
        </w:rPr>
      </w:pPr>
      <w:r w:rsidRPr="00B138F3">
        <w:rPr>
          <w:rFonts w:ascii="GHEA Grapalat" w:hAnsi="GHEA Grapalat"/>
          <w:b/>
        </w:rPr>
        <w:t>5. ПЕРЕДАЧА И ПРИЕМ ТОВАРА</w:t>
      </w:r>
    </w:p>
    <w:p w14:paraId="52FC21B8" w14:textId="77777777" w:rsidR="009E45F3" w:rsidRPr="00B138F3" w:rsidRDefault="009E45F3" w:rsidP="00240CB2">
      <w:pPr>
        <w:widowControl w:val="0"/>
        <w:tabs>
          <w:tab w:val="left" w:pos="1134"/>
        </w:tabs>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2DA66DC5" w14:textId="77777777" w:rsidR="00CE1E11" w:rsidRDefault="00CE1E11" w:rsidP="00240CB2">
      <w:pPr>
        <w:widowControl w:val="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E75A1" w:rsidRPr="00073747">
        <w:rPr>
          <w:rFonts w:ascii="GHEA Grapalat" w:hAnsi="GHEA Grapalat"/>
        </w:rPr>
        <w:t>2</w:t>
      </w:r>
      <w:r>
        <w:rPr>
          <w:rFonts w:ascii="GHEA Grapalat" w:hAnsi="GHEA Grapalat"/>
        </w:rPr>
        <w:t xml:space="preserve"> экземпляр акта приема-передачи (Приложение № 3). </w:t>
      </w:r>
    </w:p>
    <w:p w14:paraId="64CDD929" w14:textId="77777777" w:rsidR="001E4776" w:rsidRDefault="001E4776" w:rsidP="00240CB2">
      <w:pPr>
        <w:widowControl w:val="0"/>
        <w:tabs>
          <w:tab w:val="left" w:pos="1134"/>
        </w:tabs>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4810D562" w14:textId="77777777" w:rsidR="001E4776" w:rsidRDefault="001E4776" w:rsidP="00240CB2">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48D6E220" w14:textId="77777777" w:rsidR="001E4776" w:rsidRDefault="001E4776" w:rsidP="00240CB2">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76ADB113" w14:textId="77777777" w:rsidR="00371CF8" w:rsidRDefault="00CB1211" w:rsidP="00240CB2">
      <w:pPr>
        <w:widowControl w:val="0"/>
        <w:tabs>
          <w:tab w:val="left" w:pos="1134"/>
        </w:tabs>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FE75A1" w:rsidRPr="00FE75A1">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06F22BD" w14:textId="77777777" w:rsidR="00371CF8" w:rsidRDefault="00371CF8" w:rsidP="00240CB2">
      <w:pPr>
        <w:widowControl w:val="0"/>
        <w:tabs>
          <w:tab w:val="left" w:pos="1134"/>
        </w:tabs>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42945173" w14:textId="77777777" w:rsidR="00BE5F44" w:rsidRDefault="00BE5F44" w:rsidP="00240CB2">
      <w:pPr>
        <w:widowControl w:val="0"/>
        <w:tabs>
          <w:tab w:val="left" w:pos="1134"/>
        </w:tabs>
        <w:ind w:firstLine="567"/>
        <w:jc w:val="both"/>
        <w:rPr>
          <w:rFonts w:ascii="GHEA Grapalat" w:hAnsi="GHEA Grapalat"/>
        </w:rPr>
      </w:pPr>
    </w:p>
    <w:p w14:paraId="4F0589BC" w14:textId="77777777" w:rsidR="009123CA" w:rsidRPr="00B138F3" w:rsidRDefault="009123CA" w:rsidP="00240CB2">
      <w:pPr>
        <w:widowControl w:val="0"/>
        <w:jc w:val="center"/>
        <w:rPr>
          <w:rFonts w:ascii="GHEA Grapalat" w:hAnsi="GHEA Grapalat"/>
          <w:b/>
        </w:rPr>
      </w:pPr>
      <w:r w:rsidRPr="00B138F3">
        <w:rPr>
          <w:rFonts w:ascii="GHEA Grapalat" w:hAnsi="GHEA Grapalat"/>
          <w:b/>
        </w:rPr>
        <w:t>6. ОТВЕТСТВЕННОСТЬ СТОРОН</w:t>
      </w:r>
    </w:p>
    <w:p w14:paraId="2281D840" w14:textId="77777777" w:rsidR="009123CA" w:rsidRPr="00B138F3" w:rsidRDefault="009123CA" w:rsidP="00240CB2">
      <w:pPr>
        <w:widowControl w:val="0"/>
        <w:tabs>
          <w:tab w:val="left" w:pos="1134"/>
        </w:tabs>
        <w:ind w:firstLine="567"/>
        <w:jc w:val="both"/>
        <w:rPr>
          <w:rFonts w:ascii="GHEA Grapalat" w:hAnsi="GHEA Grapalat"/>
        </w:rPr>
      </w:pPr>
      <w:r w:rsidRPr="00B138F3">
        <w:rPr>
          <w:rFonts w:ascii="GHEA Grapalat" w:hAnsi="GHEA Grapalat"/>
        </w:rPr>
        <w:lastRenderedPageBreak/>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6A51D8C1" w14:textId="77777777" w:rsidR="009123CA" w:rsidRPr="00B138F3" w:rsidRDefault="009123CA" w:rsidP="00240CB2">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60F54538" w14:textId="77777777" w:rsidR="009123CA" w:rsidRPr="00B138F3" w:rsidRDefault="009123CA" w:rsidP="00240CB2">
      <w:pPr>
        <w:widowControl w:val="0"/>
        <w:tabs>
          <w:tab w:val="left" w:pos="1134"/>
        </w:tabs>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3C6D5EC5" w14:textId="77777777" w:rsidR="0094684E" w:rsidRPr="00B138F3" w:rsidRDefault="0094684E" w:rsidP="00240CB2">
      <w:pPr>
        <w:widowControl w:val="0"/>
        <w:tabs>
          <w:tab w:val="left" w:pos="1134"/>
        </w:tabs>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4AD974D9" w14:textId="77777777" w:rsidR="0094684E" w:rsidRPr="00B138F3" w:rsidRDefault="0094684E" w:rsidP="00240CB2">
      <w:pPr>
        <w:widowControl w:val="0"/>
        <w:tabs>
          <w:tab w:val="left" w:pos="1134"/>
        </w:tabs>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1364750A" w14:textId="77777777" w:rsidR="0094684E" w:rsidRPr="00B138F3" w:rsidRDefault="0094684E" w:rsidP="00240CB2">
      <w:pPr>
        <w:widowControl w:val="0"/>
        <w:tabs>
          <w:tab w:val="left" w:pos="1134"/>
        </w:tabs>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FEAA9B2" w14:textId="77777777" w:rsidR="0094684E" w:rsidRPr="00B138F3" w:rsidRDefault="00BE5525" w:rsidP="00240CB2">
      <w:pPr>
        <w:widowControl w:val="0"/>
        <w:tabs>
          <w:tab w:val="left" w:pos="1134"/>
        </w:tabs>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387CD9D2" w14:textId="77777777" w:rsidR="00D52566" w:rsidRPr="00B138F3" w:rsidRDefault="00D52566" w:rsidP="00240CB2">
      <w:pPr>
        <w:rPr>
          <w:rFonts w:ascii="GHEA Grapalat" w:hAnsi="GHEA Grapalat"/>
          <w:lang w:val="hy-AM"/>
        </w:rPr>
      </w:pPr>
    </w:p>
    <w:p w14:paraId="28BD240F" w14:textId="77777777" w:rsidR="009F337A" w:rsidRPr="00B138F3" w:rsidRDefault="009F337A" w:rsidP="00240CB2">
      <w:pPr>
        <w:widowControl w:val="0"/>
        <w:jc w:val="center"/>
        <w:rPr>
          <w:rFonts w:ascii="GHEA Grapalat" w:hAnsi="GHEA Grapalat"/>
          <w:b/>
        </w:rPr>
      </w:pPr>
      <w:r w:rsidRPr="00B138F3">
        <w:rPr>
          <w:rFonts w:ascii="GHEA Grapalat" w:hAnsi="GHEA Grapalat"/>
          <w:b/>
        </w:rPr>
        <w:t>7. ДЕЙСТВИЕ НЕПРЕОДОЛИМОЙ СИЛЫ (ФОРС-МАЖОР)</w:t>
      </w:r>
    </w:p>
    <w:p w14:paraId="7B1D13F6" w14:textId="77777777" w:rsidR="009F337A" w:rsidRPr="00B138F3" w:rsidRDefault="009F337A" w:rsidP="00240CB2">
      <w:pPr>
        <w:widowControl w:val="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593AD45" w14:textId="77777777" w:rsidR="0094684E" w:rsidRPr="00B138F3" w:rsidRDefault="0094684E" w:rsidP="00240CB2">
      <w:pPr>
        <w:widowControl w:val="0"/>
        <w:jc w:val="center"/>
        <w:rPr>
          <w:rFonts w:ascii="GHEA Grapalat" w:hAnsi="GHEA Grapalat"/>
          <w:lang w:val="hy-AM"/>
        </w:rPr>
      </w:pPr>
    </w:p>
    <w:p w14:paraId="2D6AEEEF" w14:textId="77777777" w:rsidR="00071D1C" w:rsidRPr="00B138F3" w:rsidRDefault="00071D1C" w:rsidP="00240CB2">
      <w:pPr>
        <w:widowControl w:val="0"/>
        <w:jc w:val="center"/>
        <w:rPr>
          <w:rFonts w:ascii="GHEA Grapalat" w:hAnsi="GHEA Grapalat"/>
          <w:b/>
        </w:rPr>
      </w:pPr>
      <w:r w:rsidRPr="00B138F3">
        <w:rPr>
          <w:rFonts w:ascii="GHEA Grapalat" w:hAnsi="GHEA Grapalat"/>
          <w:b/>
        </w:rPr>
        <w:t>8. ИНЫЕ УСЛОВИЯ</w:t>
      </w:r>
    </w:p>
    <w:p w14:paraId="7A5D0982" w14:textId="77777777" w:rsidR="00071D1C" w:rsidRPr="00B138F3" w:rsidRDefault="00071D1C" w:rsidP="00240CB2">
      <w:pPr>
        <w:widowControl w:val="0"/>
        <w:tabs>
          <w:tab w:val="left" w:pos="1134"/>
        </w:tabs>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5E42B364" w14:textId="77777777" w:rsidR="00071D1C" w:rsidRPr="00B138F3" w:rsidRDefault="00071D1C" w:rsidP="00240CB2">
      <w:pPr>
        <w:widowControl w:val="0"/>
        <w:tabs>
          <w:tab w:val="left" w:pos="1134"/>
        </w:tabs>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3FE8E436" w14:textId="77777777" w:rsidR="00071D1C" w:rsidRPr="00B138F3" w:rsidRDefault="00071D1C" w:rsidP="00240CB2">
      <w:pPr>
        <w:widowControl w:val="0"/>
        <w:tabs>
          <w:tab w:val="left" w:pos="1134"/>
        </w:tabs>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487C022" w14:textId="77777777" w:rsidR="00071D1C" w:rsidRPr="00B138F3" w:rsidRDefault="00071D1C" w:rsidP="00240CB2">
      <w:pPr>
        <w:widowControl w:val="0"/>
        <w:tabs>
          <w:tab w:val="left" w:pos="1134"/>
        </w:tabs>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46E2D45C" w14:textId="77777777" w:rsidR="00071D1C" w:rsidRPr="00B138F3" w:rsidRDefault="00071D1C" w:rsidP="00240CB2">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06F99881" w14:textId="77777777" w:rsidR="00071D1C" w:rsidRPr="00B138F3" w:rsidRDefault="00071D1C" w:rsidP="00240CB2">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305C407D" w14:textId="77777777" w:rsidR="00071D1C" w:rsidRPr="00B138F3" w:rsidRDefault="00071D1C" w:rsidP="00240CB2">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E22DB04" w14:textId="77777777" w:rsidR="00071D1C" w:rsidRPr="00B138F3" w:rsidRDefault="00071D1C" w:rsidP="00240CB2">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7A391FF6" w14:textId="77777777" w:rsidR="00071D1C" w:rsidRPr="00B138F3" w:rsidRDefault="00071D1C" w:rsidP="00240CB2">
      <w:pPr>
        <w:widowControl w:val="0"/>
        <w:tabs>
          <w:tab w:val="left" w:pos="1134"/>
        </w:tabs>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7C8C15B4" w14:textId="77777777" w:rsidR="00071D1C" w:rsidRPr="00B138F3" w:rsidRDefault="00071D1C" w:rsidP="00240CB2">
      <w:pPr>
        <w:widowControl w:val="0"/>
        <w:tabs>
          <w:tab w:val="left" w:pos="1134"/>
        </w:tabs>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FootnoteReference"/>
          <w:rFonts w:ascii="GHEA Grapalat" w:hAnsi="GHEA Grapalat"/>
        </w:rPr>
        <w:footnoteReference w:customMarkFollows="1" w:id="8"/>
        <w:t>22</w:t>
      </w:r>
    </w:p>
    <w:p w14:paraId="2529859D" w14:textId="77777777" w:rsidR="00071D1C" w:rsidRPr="00B138F3" w:rsidRDefault="00071D1C" w:rsidP="00240CB2">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9"/>
        <w:t>23</w:t>
      </w:r>
      <w:r w:rsidRPr="00B138F3">
        <w:rPr>
          <w:rFonts w:ascii="GHEA Grapalat" w:hAnsi="GHEA Grapalat"/>
        </w:rPr>
        <w:t>.</w:t>
      </w:r>
    </w:p>
    <w:p w14:paraId="44F7AF2D" w14:textId="77777777" w:rsidR="00071D1C" w:rsidRPr="00B138F3" w:rsidRDefault="00071D1C" w:rsidP="00240CB2">
      <w:pPr>
        <w:widowControl w:val="0"/>
        <w:tabs>
          <w:tab w:val="left" w:pos="1134"/>
        </w:tabs>
        <w:ind w:firstLine="567"/>
        <w:jc w:val="both"/>
        <w:rPr>
          <w:rFonts w:ascii="GHEA Grapalat" w:hAnsi="GHEA Grapalat"/>
        </w:rPr>
      </w:pPr>
      <w:r w:rsidRPr="00B138F3">
        <w:rPr>
          <w:rFonts w:ascii="GHEA Grapalat" w:hAnsi="GHEA Grapalat"/>
        </w:rPr>
        <w:lastRenderedPageBreak/>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6D0834B3" w14:textId="77777777" w:rsidR="00071D1C" w:rsidRPr="00B138F3" w:rsidRDefault="00071D1C" w:rsidP="00240CB2">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EDAB1AF"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56DF6DC0" w14:textId="77777777" w:rsidR="00071D1C" w:rsidRDefault="00071D1C" w:rsidP="00240CB2">
      <w:pPr>
        <w:widowControl w:val="0"/>
        <w:tabs>
          <w:tab w:val="left" w:pos="1276"/>
        </w:tabs>
        <w:ind w:firstLine="567"/>
        <w:jc w:val="both"/>
        <w:rPr>
          <w:ins w:id="12"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54823D3C" w14:textId="77777777" w:rsidR="009D7F36" w:rsidRPr="00FB29E1" w:rsidRDefault="009D7F36" w:rsidP="00240CB2">
      <w:pPr>
        <w:widowControl w:val="0"/>
        <w:tabs>
          <w:tab w:val="left" w:pos="1276"/>
        </w:tabs>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w:t>
      </w:r>
      <w:r w:rsidRPr="006F0A20">
        <w:rPr>
          <w:rFonts w:ascii="GHEA Grapalat" w:eastAsiaTheme="minorHAnsi" w:hAnsi="GHEA Grapalat" w:cstheme="minorBidi"/>
          <w:sz w:val="22"/>
          <w:szCs w:val="22"/>
          <w:lang w:eastAsia="en-US" w:bidi="ar-SA"/>
        </w:rPr>
        <w:lastRenderedPageBreak/>
        <w:t xml:space="preserve">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14:paraId="23740283" w14:textId="77777777" w:rsidR="00071D1C" w:rsidRPr="00B138F3" w:rsidRDefault="00071D1C" w:rsidP="00240CB2">
      <w:pPr>
        <w:widowControl w:val="0"/>
        <w:tabs>
          <w:tab w:val="left" w:pos="1276"/>
        </w:tabs>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34911BA8" w14:textId="77777777" w:rsidR="00071D1C" w:rsidRPr="00B138F3" w:rsidRDefault="00071D1C" w:rsidP="00240CB2">
      <w:pPr>
        <w:widowControl w:val="0"/>
        <w:tabs>
          <w:tab w:val="left" w:pos="1276"/>
        </w:tabs>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3DDEBB1F" w14:textId="77777777" w:rsidR="00071D1C" w:rsidRDefault="00071D1C" w:rsidP="00240CB2">
      <w:pPr>
        <w:widowControl w:val="0"/>
        <w:tabs>
          <w:tab w:val="left" w:pos="1276"/>
        </w:tabs>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24BD6BDB" w14:textId="77777777" w:rsidR="000C75BF" w:rsidRPr="00E8263C" w:rsidRDefault="000C75BF" w:rsidP="000C75BF">
      <w:pPr>
        <w:widowControl w:val="0"/>
        <w:tabs>
          <w:tab w:val="left" w:pos="1276"/>
        </w:tabs>
        <w:ind w:firstLine="567"/>
        <w:jc w:val="both"/>
        <w:rPr>
          <w:rFonts w:ascii="GHEA Grapalat" w:hAnsi="GHEA Grapalat"/>
        </w:rPr>
      </w:pPr>
      <w:r w:rsidRPr="00E8263C">
        <w:rPr>
          <w:rFonts w:ascii="GHEA Grapalat" w:hAnsi="GHEA Grapalat"/>
        </w:rPr>
        <w:t>8.1</w:t>
      </w:r>
      <w:r>
        <w:rPr>
          <w:rFonts w:ascii="GHEA Grapalat" w:hAnsi="GHEA Grapalat"/>
          <w:lang w:val="hy-AM"/>
        </w:rPr>
        <w:t>6</w:t>
      </w:r>
      <w:r w:rsidRPr="00E8263C">
        <w:rPr>
          <w:rFonts w:ascii="GHEA Grapalat" w:hAnsi="GHEA Grapalat"/>
        </w:rPr>
        <w:t>.</w:t>
      </w:r>
      <w:r w:rsidRPr="00E8263C">
        <w:rPr>
          <w:rFonts w:ascii="GHEA Grapalat" w:hAnsi="GHEA Grapalat"/>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 xml:space="preserve"> </w:t>
      </w:r>
      <w:r w:rsidRPr="00E8263C">
        <w:rPr>
          <w:rFonts w:ascii="GHEA Grapalat" w:hAnsi="GHEA Grapalat"/>
        </w:rPr>
        <w:t>При этом Продавец заключает соглашение и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11DF7100" w14:textId="77777777" w:rsidR="000C75BF" w:rsidRPr="00B138F3" w:rsidRDefault="000C75BF" w:rsidP="00240CB2">
      <w:pPr>
        <w:widowControl w:val="0"/>
        <w:tabs>
          <w:tab w:val="left" w:pos="1276"/>
        </w:tabs>
        <w:ind w:firstLine="567"/>
        <w:jc w:val="both"/>
        <w:rPr>
          <w:rFonts w:ascii="GHEA Grapalat" w:hAnsi="GHEA Grapalat"/>
        </w:rPr>
      </w:pPr>
    </w:p>
    <w:p w14:paraId="43FEC891" w14:textId="77777777" w:rsidR="00071D1C" w:rsidRPr="00B138F3" w:rsidRDefault="00071D1C" w:rsidP="00240CB2">
      <w:pPr>
        <w:widowControl w:val="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4F9D2435" w14:textId="77777777" w:rsidTr="0016519F">
        <w:tc>
          <w:tcPr>
            <w:tcW w:w="4536" w:type="dxa"/>
          </w:tcPr>
          <w:p w14:paraId="20614C07" w14:textId="77777777" w:rsidR="00071D1C" w:rsidRPr="00B138F3" w:rsidRDefault="00071D1C" w:rsidP="00240CB2">
            <w:pPr>
              <w:widowControl w:val="0"/>
              <w:jc w:val="center"/>
              <w:rPr>
                <w:rFonts w:ascii="GHEA Grapalat" w:hAnsi="GHEA Grapalat" w:cs="Sylfaen"/>
                <w:b/>
                <w:bCs/>
              </w:rPr>
            </w:pPr>
            <w:r w:rsidRPr="00B138F3">
              <w:rPr>
                <w:rFonts w:ascii="GHEA Grapalat" w:hAnsi="GHEA Grapalat"/>
                <w:b/>
              </w:rPr>
              <w:t>ПОКУПАТЕЛЬ</w:t>
            </w:r>
          </w:p>
          <w:p w14:paraId="4FAE6ADB" w14:textId="77777777" w:rsidR="00071D1C" w:rsidRPr="00B138F3" w:rsidRDefault="00F83E0A" w:rsidP="00240CB2">
            <w:pPr>
              <w:widowControl w:val="0"/>
              <w:jc w:val="center"/>
              <w:rPr>
                <w:rFonts w:ascii="GHEA Grapalat" w:hAnsi="GHEA Grapalat"/>
                <w:lang w:val="en-US"/>
              </w:rPr>
            </w:pPr>
            <w:r w:rsidRPr="00B138F3">
              <w:rPr>
                <w:rFonts w:ascii="GHEA Grapalat" w:hAnsi="GHEA Grapalat"/>
                <w:lang w:val="en-US"/>
              </w:rPr>
              <w:t>_______________________</w:t>
            </w:r>
          </w:p>
          <w:p w14:paraId="714623E1" w14:textId="77777777" w:rsidR="00071D1C" w:rsidRPr="00B138F3" w:rsidRDefault="00071D1C" w:rsidP="00240CB2">
            <w:pPr>
              <w:widowControl w:val="0"/>
              <w:jc w:val="center"/>
              <w:rPr>
                <w:rFonts w:ascii="GHEA Grapalat" w:hAnsi="GHEA Grapalat"/>
                <w:sz w:val="16"/>
                <w:szCs w:val="16"/>
              </w:rPr>
            </w:pPr>
            <w:r w:rsidRPr="00B138F3">
              <w:rPr>
                <w:rFonts w:ascii="GHEA Grapalat" w:hAnsi="GHEA Grapalat"/>
                <w:sz w:val="16"/>
                <w:szCs w:val="16"/>
              </w:rPr>
              <w:t>/подпись/</w:t>
            </w:r>
          </w:p>
          <w:p w14:paraId="2ADB6427" w14:textId="77777777" w:rsidR="00071D1C" w:rsidRPr="00B138F3" w:rsidRDefault="00071D1C" w:rsidP="00240CB2">
            <w:pPr>
              <w:widowControl w:val="0"/>
              <w:jc w:val="center"/>
              <w:rPr>
                <w:rFonts w:ascii="GHEA Grapalat" w:hAnsi="GHEA Grapalat"/>
              </w:rPr>
            </w:pPr>
            <w:r w:rsidRPr="00B138F3">
              <w:rPr>
                <w:rFonts w:ascii="GHEA Grapalat" w:hAnsi="GHEA Grapalat"/>
              </w:rPr>
              <w:t>М. П.</w:t>
            </w:r>
          </w:p>
        </w:tc>
        <w:tc>
          <w:tcPr>
            <w:tcW w:w="760" w:type="dxa"/>
          </w:tcPr>
          <w:p w14:paraId="3D9DF7EC" w14:textId="77777777" w:rsidR="00071D1C" w:rsidRPr="00B138F3" w:rsidRDefault="00071D1C" w:rsidP="00240CB2">
            <w:pPr>
              <w:widowControl w:val="0"/>
              <w:jc w:val="center"/>
              <w:rPr>
                <w:rFonts w:ascii="GHEA Grapalat" w:hAnsi="GHEA Grapalat"/>
              </w:rPr>
            </w:pPr>
          </w:p>
        </w:tc>
        <w:tc>
          <w:tcPr>
            <w:tcW w:w="4343" w:type="dxa"/>
          </w:tcPr>
          <w:p w14:paraId="703CE4B6" w14:textId="77777777" w:rsidR="00071D1C" w:rsidRPr="00B138F3" w:rsidRDefault="00071D1C" w:rsidP="00240CB2">
            <w:pPr>
              <w:widowControl w:val="0"/>
              <w:jc w:val="center"/>
              <w:rPr>
                <w:rFonts w:ascii="GHEA Grapalat" w:hAnsi="GHEA Grapalat" w:cs="Sylfaen"/>
                <w:b/>
                <w:bCs/>
              </w:rPr>
            </w:pPr>
            <w:r w:rsidRPr="00B138F3">
              <w:rPr>
                <w:rFonts w:ascii="GHEA Grapalat" w:hAnsi="GHEA Grapalat"/>
                <w:b/>
              </w:rPr>
              <w:t>ПРОДАВЕЦ</w:t>
            </w:r>
          </w:p>
          <w:p w14:paraId="6B1EFAFF" w14:textId="77777777" w:rsidR="00071D1C" w:rsidRPr="00B138F3" w:rsidRDefault="00F83E0A" w:rsidP="00240CB2">
            <w:pPr>
              <w:widowControl w:val="0"/>
              <w:jc w:val="center"/>
              <w:rPr>
                <w:rFonts w:ascii="GHEA Grapalat" w:hAnsi="GHEA Grapalat"/>
                <w:lang w:val="en-US"/>
              </w:rPr>
            </w:pPr>
            <w:r w:rsidRPr="00B138F3">
              <w:rPr>
                <w:rFonts w:ascii="GHEA Grapalat" w:hAnsi="GHEA Grapalat"/>
                <w:lang w:val="en-US"/>
              </w:rPr>
              <w:t>______________________</w:t>
            </w:r>
          </w:p>
          <w:p w14:paraId="1E900399" w14:textId="77777777" w:rsidR="00071D1C" w:rsidRPr="00B138F3" w:rsidRDefault="00071D1C" w:rsidP="00240CB2">
            <w:pPr>
              <w:widowControl w:val="0"/>
              <w:jc w:val="center"/>
              <w:rPr>
                <w:rFonts w:ascii="GHEA Grapalat" w:hAnsi="GHEA Grapalat"/>
                <w:sz w:val="16"/>
                <w:szCs w:val="16"/>
              </w:rPr>
            </w:pPr>
            <w:r w:rsidRPr="00B138F3">
              <w:rPr>
                <w:rFonts w:ascii="GHEA Grapalat" w:hAnsi="GHEA Grapalat"/>
                <w:sz w:val="16"/>
                <w:szCs w:val="16"/>
              </w:rPr>
              <w:t>/подпись/</w:t>
            </w:r>
          </w:p>
          <w:p w14:paraId="15E6BAE8" w14:textId="77777777" w:rsidR="00071D1C" w:rsidRPr="00B138F3" w:rsidRDefault="00071D1C" w:rsidP="00240CB2">
            <w:pPr>
              <w:widowControl w:val="0"/>
              <w:jc w:val="center"/>
              <w:rPr>
                <w:rFonts w:ascii="GHEA Grapalat" w:hAnsi="GHEA Grapalat"/>
              </w:rPr>
            </w:pPr>
            <w:r w:rsidRPr="00B138F3">
              <w:rPr>
                <w:rFonts w:ascii="GHEA Grapalat" w:hAnsi="GHEA Grapalat"/>
              </w:rPr>
              <w:t>М. П.</w:t>
            </w:r>
          </w:p>
        </w:tc>
      </w:tr>
    </w:tbl>
    <w:p w14:paraId="5A82DB7F" w14:textId="77777777" w:rsidR="00382B60" w:rsidRDefault="00382B60" w:rsidP="00240CB2">
      <w:pPr>
        <w:widowControl w:val="0"/>
        <w:ind w:firstLine="567"/>
        <w:jc w:val="both"/>
        <w:rPr>
          <w:rFonts w:ascii="GHEA Grapalat" w:hAnsi="GHEA Grapalat"/>
          <w:i/>
          <w:lang w:val="hy-AM"/>
        </w:rPr>
      </w:pPr>
    </w:p>
    <w:p w14:paraId="692B7399" w14:textId="77777777" w:rsidR="00071D1C" w:rsidRPr="00B138F3" w:rsidRDefault="00071D1C" w:rsidP="00240CB2">
      <w:pPr>
        <w:widowControl w:val="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42FE93F7" w14:textId="77777777" w:rsidR="00071D1C" w:rsidRPr="00B138F3" w:rsidRDefault="00DA240A" w:rsidP="00240CB2">
      <w:pPr>
        <w:widowControl w:val="0"/>
        <w:rPr>
          <w:rFonts w:ascii="GHEA Grapalat" w:hAnsi="GHEA Grapalat"/>
        </w:rPr>
      </w:pPr>
      <w:r>
        <w:rPr>
          <w:rFonts w:ascii="GHEA Grapalat" w:hAnsi="GHEA Grapalat"/>
        </w:rPr>
        <w:t>-----------------------</w:t>
      </w:r>
    </w:p>
    <w:p w14:paraId="3B7F4D56" w14:textId="77777777" w:rsidR="00071D1C" w:rsidRPr="00FB29E1" w:rsidRDefault="00071D1C" w:rsidP="00FE75A1">
      <w:pPr>
        <w:widowControl w:val="0"/>
        <w:rPr>
          <w:rFonts w:ascii="GHEA Grapalat" w:hAnsi="GHEA Grapalat"/>
          <w:lang w:val="hy-AM"/>
          <w:rPrChange w:id="13" w:author="Inesa Kocharyan" w:date="2025-02-19T10:34:00Z">
            <w:rPr>
              <w:rFonts w:ascii="GHEA Grapalat" w:hAnsi="GHEA Grapalat"/>
            </w:rPr>
          </w:rPrChange>
        </w:rPr>
        <w:sectPr w:rsidR="00071D1C" w:rsidRPr="00FB29E1" w:rsidSect="004F12C9">
          <w:footerReference w:type="default" r:id="rId8"/>
          <w:footnotePr>
            <w:pos w:val="beneathText"/>
          </w:footnotePr>
          <w:pgSz w:w="11906" w:h="16838" w:code="9"/>
          <w:pgMar w:top="540" w:right="1418" w:bottom="1418" w:left="1418" w:header="561" w:footer="561" w:gutter="0"/>
          <w:cols w:space="720"/>
          <w:docGrid w:linePitch="326"/>
        </w:sectPr>
      </w:pPr>
    </w:p>
    <w:p w14:paraId="6D5723F7" w14:textId="77777777" w:rsidR="000C75BF" w:rsidRPr="0070025A" w:rsidRDefault="000C75BF" w:rsidP="000C75BF">
      <w:pPr>
        <w:pStyle w:val="FootnoteText"/>
        <w:widowControl w:val="0"/>
        <w:ind w:left="270" w:right="480"/>
        <w:jc w:val="both"/>
        <w:rPr>
          <w:rFonts w:ascii="GHEA Grapalat" w:hAnsi="GHEA Grapalat"/>
          <w:i/>
          <w:sz w:val="14"/>
          <w:szCs w:val="14"/>
        </w:rPr>
      </w:pPr>
      <w:r w:rsidRPr="0070025A">
        <w:rPr>
          <w:rFonts w:ascii="GHEA Grapalat" w:hAnsi="GHEA Grapalat"/>
          <w:i/>
          <w:sz w:val="14"/>
          <w:szCs w:val="14"/>
        </w:rPr>
        <w:lastRenderedPageBreak/>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p w14:paraId="430B9F96" w14:textId="77777777" w:rsidR="000C75BF" w:rsidRPr="0070025A" w:rsidRDefault="000C75BF" w:rsidP="000C75BF">
      <w:pPr>
        <w:pStyle w:val="FootnoteText"/>
        <w:widowControl w:val="0"/>
        <w:ind w:left="270" w:right="480"/>
        <w:jc w:val="both"/>
        <w:rPr>
          <w:rFonts w:ascii="GHEA Grapalat" w:hAnsi="GHEA Grapalat" w:cs="Arial"/>
          <w:i/>
          <w:sz w:val="14"/>
          <w:szCs w:val="14"/>
          <w:lang w:val="hy-AM"/>
        </w:rPr>
      </w:pPr>
      <w:r w:rsidRPr="0070025A">
        <w:rPr>
          <w:rFonts w:ascii="GHEA Grapalat" w:hAnsi="GHEA Grapalat" w:cs="Arial"/>
          <w:i/>
          <w:sz w:val="14"/>
          <w:szCs w:val="14"/>
          <w:lang w:val="hy-AM"/>
        </w:rPr>
        <w:t xml:space="preserve">• Поставка первого этапа должна быть осуществлена </w:t>
      </w:r>
      <w:r w:rsidRPr="0070025A">
        <w:rPr>
          <w:rFonts w:ascii="Cambria Math" w:hAnsi="Cambria Math" w:cs="Cambria Math"/>
          <w:i/>
          <w:sz w:val="14"/>
          <w:szCs w:val="14"/>
          <w:lang w:val="hy-AM"/>
        </w:rPr>
        <w:t>​​</w:t>
      </w:r>
      <w:r w:rsidRPr="0070025A">
        <w:rPr>
          <w:rFonts w:ascii="GHEA Grapalat" w:hAnsi="GHEA Grapalat" w:cs="GHEA Grapalat"/>
          <w:i/>
          <w:sz w:val="14"/>
          <w:szCs w:val="14"/>
          <w:lang w:val="hy-AM"/>
        </w:rPr>
        <w:t>в</w:t>
      </w:r>
      <w:r w:rsidRPr="0070025A">
        <w:rPr>
          <w:rFonts w:ascii="GHEA Grapalat" w:hAnsi="GHEA Grapalat" w:cs="Arial"/>
          <w:i/>
          <w:sz w:val="14"/>
          <w:szCs w:val="14"/>
          <w:lang w:val="hy-AM"/>
        </w:rPr>
        <w:t xml:space="preserve"> </w:t>
      </w:r>
      <w:r w:rsidRPr="0070025A">
        <w:rPr>
          <w:rFonts w:ascii="GHEA Grapalat" w:hAnsi="GHEA Grapalat" w:cs="GHEA Grapalat"/>
          <w:i/>
          <w:sz w:val="14"/>
          <w:szCs w:val="14"/>
          <w:lang w:val="hy-AM"/>
        </w:rPr>
        <w:t>течение</w:t>
      </w:r>
      <w:r w:rsidRPr="0070025A">
        <w:rPr>
          <w:rFonts w:ascii="GHEA Grapalat" w:hAnsi="GHEA Grapalat" w:cs="Arial"/>
          <w:i/>
          <w:sz w:val="14"/>
          <w:szCs w:val="14"/>
          <w:lang w:val="hy-AM"/>
        </w:rPr>
        <w:t xml:space="preserve"> 20 </w:t>
      </w:r>
      <w:r w:rsidRPr="0070025A">
        <w:rPr>
          <w:rFonts w:ascii="GHEA Grapalat" w:hAnsi="GHEA Grapalat" w:cs="GHEA Grapalat"/>
          <w:i/>
          <w:sz w:val="14"/>
          <w:szCs w:val="14"/>
          <w:lang w:val="hy-AM"/>
        </w:rPr>
        <w:t>календарных</w:t>
      </w:r>
      <w:r w:rsidRPr="0070025A">
        <w:rPr>
          <w:rFonts w:ascii="GHEA Grapalat" w:hAnsi="GHEA Grapalat" w:cs="Arial"/>
          <w:i/>
          <w:sz w:val="14"/>
          <w:szCs w:val="14"/>
          <w:lang w:val="hy-AM"/>
        </w:rPr>
        <w:t xml:space="preserve"> </w:t>
      </w:r>
      <w:r w:rsidRPr="0070025A">
        <w:rPr>
          <w:rFonts w:ascii="GHEA Grapalat" w:hAnsi="GHEA Grapalat" w:cs="GHEA Grapalat"/>
          <w:i/>
          <w:sz w:val="14"/>
          <w:szCs w:val="14"/>
          <w:lang w:val="hy-AM"/>
        </w:rPr>
        <w:t>дней</w:t>
      </w:r>
      <w:r w:rsidRPr="0070025A">
        <w:rPr>
          <w:rFonts w:ascii="GHEA Grapalat" w:hAnsi="GHEA Grapalat" w:cs="Arial"/>
          <w:i/>
          <w:sz w:val="14"/>
          <w:szCs w:val="14"/>
          <w:lang w:val="hy-AM"/>
        </w:rPr>
        <w:t xml:space="preserve"> </w:t>
      </w:r>
      <w:r w:rsidRPr="0070025A">
        <w:rPr>
          <w:rFonts w:ascii="GHEA Grapalat" w:hAnsi="GHEA Grapalat" w:cs="GHEA Grapalat"/>
          <w:i/>
          <w:sz w:val="14"/>
          <w:szCs w:val="14"/>
          <w:lang w:val="hy-AM"/>
        </w:rPr>
        <w:t>с</w:t>
      </w:r>
      <w:r w:rsidRPr="0070025A">
        <w:rPr>
          <w:rFonts w:ascii="GHEA Grapalat" w:hAnsi="GHEA Grapalat" w:cs="Arial"/>
          <w:i/>
          <w:sz w:val="14"/>
          <w:szCs w:val="14"/>
          <w:lang w:val="hy-AM"/>
        </w:rPr>
        <w:t xml:space="preserve"> </w:t>
      </w:r>
      <w:r w:rsidRPr="0070025A">
        <w:rPr>
          <w:rFonts w:ascii="GHEA Grapalat" w:hAnsi="GHEA Grapalat" w:cs="GHEA Grapalat"/>
          <w:i/>
          <w:sz w:val="14"/>
          <w:szCs w:val="14"/>
          <w:lang w:val="hy-AM"/>
        </w:rPr>
        <w:t>момента</w:t>
      </w:r>
      <w:r w:rsidRPr="0070025A">
        <w:rPr>
          <w:rFonts w:ascii="GHEA Grapalat" w:hAnsi="GHEA Grapalat" w:cs="Arial"/>
          <w:i/>
          <w:sz w:val="14"/>
          <w:szCs w:val="14"/>
          <w:lang w:val="hy-AM"/>
        </w:rPr>
        <w:t xml:space="preserve"> </w:t>
      </w:r>
      <w:r w:rsidRPr="0070025A">
        <w:rPr>
          <w:rFonts w:ascii="GHEA Grapalat" w:hAnsi="GHEA Grapalat" w:cs="GHEA Grapalat"/>
          <w:i/>
          <w:sz w:val="14"/>
          <w:szCs w:val="14"/>
          <w:lang w:val="hy-AM"/>
        </w:rPr>
        <w:t>подачи</w:t>
      </w:r>
      <w:r w:rsidRPr="0070025A">
        <w:rPr>
          <w:rFonts w:ascii="GHEA Grapalat" w:hAnsi="GHEA Grapalat" w:cs="Arial"/>
          <w:i/>
          <w:sz w:val="14"/>
          <w:szCs w:val="14"/>
          <w:lang w:val="hy-AM"/>
        </w:rPr>
        <w:t xml:space="preserve"> </w:t>
      </w:r>
      <w:r w:rsidRPr="0070025A">
        <w:rPr>
          <w:rFonts w:ascii="GHEA Grapalat" w:hAnsi="GHEA Grapalat" w:cs="GHEA Grapalat"/>
          <w:i/>
          <w:sz w:val="14"/>
          <w:szCs w:val="14"/>
          <w:lang w:val="hy-AM"/>
        </w:rPr>
        <w:t>заявки</w:t>
      </w:r>
      <w:r w:rsidRPr="0070025A">
        <w:rPr>
          <w:rFonts w:ascii="GHEA Grapalat" w:hAnsi="GHEA Grapalat" w:cs="Arial"/>
          <w:i/>
          <w:sz w:val="14"/>
          <w:szCs w:val="14"/>
          <w:lang w:val="hy-AM"/>
        </w:rPr>
        <w:t xml:space="preserve"> </w:t>
      </w:r>
      <w:r w:rsidRPr="0070025A">
        <w:rPr>
          <w:rFonts w:ascii="GHEA Grapalat" w:hAnsi="GHEA Grapalat" w:cs="GHEA Grapalat"/>
          <w:i/>
          <w:sz w:val="14"/>
          <w:szCs w:val="14"/>
          <w:lang w:val="hy-AM"/>
        </w:rPr>
        <w:t>Покупателем</w:t>
      </w:r>
      <w:r w:rsidRPr="0070025A">
        <w:rPr>
          <w:rFonts w:ascii="GHEA Grapalat" w:hAnsi="GHEA Grapalat" w:cs="Arial"/>
          <w:i/>
          <w:sz w:val="14"/>
          <w:szCs w:val="14"/>
          <w:lang w:val="hy-AM"/>
        </w:rPr>
        <w:t xml:space="preserve">, </w:t>
      </w:r>
      <w:r w:rsidRPr="0070025A">
        <w:rPr>
          <w:rFonts w:ascii="GHEA Grapalat" w:hAnsi="GHEA Grapalat" w:cs="GHEA Grapalat"/>
          <w:i/>
          <w:sz w:val="14"/>
          <w:szCs w:val="14"/>
          <w:lang w:val="hy-AM"/>
        </w:rPr>
        <w:t>а</w:t>
      </w:r>
      <w:r w:rsidRPr="0070025A">
        <w:rPr>
          <w:rFonts w:ascii="GHEA Grapalat" w:hAnsi="GHEA Grapalat" w:cs="Arial"/>
          <w:i/>
          <w:sz w:val="14"/>
          <w:szCs w:val="14"/>
          <w:lang w:val="hy-AM"/>
        </w:rPr>
        <w:t xml:space="preserve"> </w:t>
      </w:r>
      <w:r w:rsidRPr="0070025A">
        <w:rPr>
          <w:rFonts w:ascii="GHEA Grapalat" w:hAnsi="GHEA Grapalat" w:cs="GHEA Grapalat"/>
          <w:i/>
          <w:sz w:val="14"/>
          <w:szCs w:val="14"/>
          <w:lang w:val="hy-AM"/>
        </w:rPr>
        <w:t>поставка</w:t>
      </w:r>
      <w:r w:rsidRPr="0070025A">
        <w:rPr>
          <w:rFonts w:ascii="GHEA Grapalat" w:hAnsi="GHEA Grapalat" w:cs="Arial"/>
          <w:i/>
          <w:sz w:val="14"/>
          <w:szCs w:val="14"/>
          <w:lang w:val="hy-AM"/>
        </w:rPr>
        <w:t xml:space="preserve"> </w:t>
      </w:r>
      <w:r w:rsidRPr="0070025A">
        <w:rPr>
          <w:rFonts w:ascii="GHEA Grapalat" w:hAnsi="GHEA Grapalat" w:cs="GHEA Grapalat"/>
          <w:i/>
          <w:sz w:val="14"/>
          <w:szCs w:val="14"/>
          <w:lang w:val="hy-AM"/>
        </w:rPr>
        <w:t>последующих</w:t>
      </w:r>
      <w:r w:rsidRPr="0070025A">
        <w:rPr>
          <w:rFonts w:ascii="GHEA Grapalat" w:hAnsi="GHEA Grapalat" w:cs="Arial"/>
          <w:i/>
          <w:sz w:val="14"/>
          <w:szCs w:val="14"/>
          <w:lang w:val="hy-AM"/>
        </w:rPr>
        <w:t xml:space="preserve"> </w:t>
      </w:r>
      <w:r w:rsidRPr="0070025A">
        <w:rPr>
          <w:rFonts w:ascii="GHEA Grapalat" w:hAnsi="GHEA Grapalat" w:cs="GHEA Grapalat"/>
          <w:i/>
          <w:sz w:val="14"/>
          <w:szCs w:val="14"/>
          <w:lang w:val="hy-AM"/>
        </w:rPr>
        <w:t>этапов</w:t>
      </w:r>
      <w:r w:rsidRPr="0070025A">
        <w:rPr>
          <w:rFonts w:ascii="GHEA Grapalat" w:hAnsi="GHEA Grapalat" w:cs="Arial"/>
          <w:i/>
          <w:sz w:val="14"/>
          <w:szCs w:val="14"/>
          <w:lang w:val="hy-AM"/>
        </w:rPr>
        <w:t xml:space="preserve"> </w:t>
      </w:r>
      <w:r w:rsidRPr="0070025A">
        <w:rPr>
          <w:rFonts w:ascii="GHEA Grapalat" w:hAnsi="GHEA Grapalat" w:cs="GHEA Grapalat"/>
          <w:i/>
          <w:sz w:val="14"/>
          <w:szCs w:val="14"/>
          <w:lang w:val="hy-AM"/>
        </w:rPr>
        <w:t>осуществляется</w:t>
      </w:r>
      <w:r w:rsidRPr="0070025A">
        <w:rPr>
          <w:rFonts w:ascii="GHEA Grapalat" w:hAnsi="GHEA Grapalat" w:cs="Arial"/>
          <w:i/>
          <w:sz w:val="14"/>
          <w:szCs w:val="14"/>
          <w:lang w:val="hy-AM"/>
        </w:rPr>
        <w:t xml:space="preserve"> </w:t>
      </w:r>
      <w:r w:rsidRPr="0070025A">
        <w:rPr>
          <w:rFonts w:ascii="GHEA Grapalat" w:hAnsi="GHEA Grapalat" w:cs="GHEA Grapalat"/>
          <w:i/>
          <w:sz w:val="14"/>
          <w:szCs w:val="14"/>
          <w:lang w:val="hy-AM"/>
        </w:rPr>
        <w:t>с</w:t>
      </w:r>
      <w:r w:rsidRPr="0070025A">
        <w:rPr>
          <w:rFonts w:ascii="GHEA Grapalat" w:hAnsi="GHEA Grapalat" w:cs="Arial"/>
          <w:i/>
          <w:sz w:val="14"/>
          <w:szCs w:val="14"/>
          <w:lang w:val="hy-AM"/>
        </w:rPr>
        <w:t xml:space="preserve"> </w:t>
      </w:r>
      <w:r w:rsidRPr="0070025A">
        <w:rPr>
          <w:rFonts w:ascii="GHEA Grapalat" w:hAnsi="GHEA Grapalat" w:cs="GHEA Grapalat"/>
          <w:i/>
          <w:sz w:val="14"/>
          <w:szCs w:val="14"/>
          <w:lang w:val="hy-AM"/>
        </w:rPr>
        <w:t>учетом</w:t>
      </w:r>
      <w:r w:rsidRPr="0070025A">
        <w:rPr>
          <w:rFonts w:ascii="GHEA Grapalat" w:hAnsi="GHEA Grapalat" w:cs="Arial"/>
          <w:i/>
          <w:sz w:val="14"/>
          <w:szCs w:val="14"/>
          <w:lang w:val="hy-AM"/>
        </w:rPr>
        <w:t xml:space="preserve"> того, что заказ на следующий день должен быть представлен Покупателем. Покупателю Продавцу до 18:00 текущего дня (по электронной почте с адреса: lxue.dproc@mail.ru и/или по телефону), при этом доставка Продавцом должна быть осуществлена </w:t>
      </w:r>
      <w:r w:rsidRPr="0070025A">
        <w:rPr>
          <w:rFonts w:ascii="Cambria Math" w:hAnsi="Cambria Math" w:cs="Cambria Math"/>
          <w:i/>
          <w:sz w:val="14"/>
          <w:szCs w:val="14"/>
          <w:lang w:val="hy-AM"/>
        </w:rPr>
        <w:t>​​</w:t>
      </w:r>
      <w:r w:rsidRPr="0070025A">
        <w:rPr>
          <w:rFonts w:ascii="GHEA Grapalat" w:hAnsi="GHEA Grapalat" w:cs="GHEA Grapalat"/>
          <w:i/>
          <w:sz w:val="14"/>
          <w:szCs w:val="14"/>
          <w:lang w:val="hy-AM"/>
        </w:rPr>
        <w:t>в</w:t>
      </w:r>
      <w:r w:rsidRPr="0070025A">
        <w:rPr>
          <w:rFonts w:ascii="GHEA Grapalat" w:hAnsi="GHEA Grapalat" w:cs="Arial"/>
          <w:i/>
          <w:sz w:val="14"/>
          <w:szCs w:val="14"/>
          <w:lang w:val="hy-AM"/>
        </w:rPr>
        <w:t xml:space="preserve"> </w:t>
      </w:r>
      <w:r w:rsidRPr="0070025A">
        <w:rPr>
          <w:rFonts w:ascii="GHEA Grapalat" w:hAnsi="GHEA Grapalat" w:cs="GHEA Grapalat"/>
          <w:i/>
          <w:sz w:val="14"/>
          <w:szCs w:val="14"/>
          <w:lang w:val="hy-AM"/>
        </w:rPr>
        <w:t>срок</w:t>
      </w:r>
      <w:r w:rsidRPr="0070025A">
        <w:rPr>
          <w:rFonts w:ascii="GHEA Grapalat" w:hAnsi="GHEA Grapalat" w:cs="Arial"/>
          <w:i/>
          <w:sz w:val="14"/>
          <w:szCs w:val="14"/>
          <w:lang w:val="hy-AM"/>
        </w:rPr>
        <w:t xml:space="preserve">. </w:t>
      </w:r>
      <w:r w:rsidRPr="0070025A">
        <w:rPr>
          <w:rFonts w:ascii="GHEA Grapalat" w:hAnsi="GHEA Grapalat" w:cs="GHEA Grapalat"/>
          <w:i/>
          <w:sz w:val="14"/>
          <w:szCs w:val="14"/>
          <w:lang w:val="hy-AM"/>
        </w:rPr>
        <w:t>на</w:t>
      </w:r>
      <w:r w:rsidRPr="0070025A">
        <w:rPr>
          <w:rFonts w:ascii="GHEA Grapalat" w:hAnsi="GHEA Grapalat" w:cs="Arial"/>
          <w:i/>
          <w:sz w:val="14"/>
          <w:szCs w:val="14"/>
          <w:lang w:val="hy-AM"/>
        </w:rPr>
        <w:t xml:space="preserve"> </w:t>
      </w:r>
      <w:r w:rsidRPr="0070025A">
        <w:rPr>
          <w:rFonts w:ascii="GHEA Grapalat" w:hAnsi="GHEA Grapalat" w:cs="GHEA Grapalat"/>
          <w:i/>
          <w:sz w:val="14"/>
          <w:szCs w:val="14"/>
          <w:lang w:val="hy-AM"/>
        </w:rPr>
        <w:t>следу</w:t>
      </w:r>
      <w:r w:rsidRPr="0070025A">
        <w:rPr>
          <w:rFonts w:ascii="GHEA Grapalat" w:hAnsi="GHEA Grapalat" w:cs="Arial"/>
          <w:i/>
          <w:sz w:val="14"/>
          <w:szCs w:val="14"/>
          <w:lang w:val="hy-AM"/>
        </w:rPr>
        <w:t>ющий день в С 09:00 до 09:30.</w:t>
      </w:r>
    </w:p>
    <w:p w14:paraId="2FF603DA" w14:textId="77777777" w:rsidR="000C75BF" w:rsidRPr="0070025A" w:rsidRDefault="000C75BF" w:rsidP="000C75BF">
      <w:pPr>
        <w:pStyle w:val="FootnoteText"/>
        <w:widowControl w:val="0"/>
        <w:ind w:left="270" w:right="480"/>
        <w:jc w:val="both"/>
        <w:rPr>
          <w:rFonts w:ascii="GHEA Grapalat" w:hAnsi="GHEA Grapalat" w:cs="Arial"/>
          <w:i/>
          <w:sz w:val="14"/>
          <w:szCs w:val="14"/>
          <w:lang w:val="hy-AM"/>
        </w:rPr>
      </w:pPr>
      <w:r w:rsidRPr="0070025A">
        <w:rPr>
          <w:rFonts w:ascii="GHEA Grapalat" w:hAnsi="GHEA Grapalat" w:cs="Arial"/>
          <w:i/>
          <w:sz w:val="14"/>
          <w:szCs w:val="14"/>
          <w:lang w:val="hy-AM"/>
        </w:rPr>
        <w:t>• Упаковка и транспортировка товара до нужного места осуществляется Продавцом за свой счет и за свой счет.</w:t>
      </w:r>
    </w:p>
    <w:p w14:paraId="0BFE8B2E" w14:textId="77777777" w:rsidR="000C75BF" w:rsidRPr="0070025A" w:rsidRDefault="000C75BF" w:rsidP="000C75BF">
      <w:pPr>
        <w:pStyle w:val="FootnoteText"/>
        <w:widowControl w:val="0"/>
        <w:ind w:left="270" w:right="480"/>
        <w:jc w:val="both"/>
        <w:rPr>
          <w:rFonts w:ascii="GHEA Grapalat" w:hAnsi="GHEA Grapalat" w:cs="Arial"/>
          <w:i/>
          <w:sz w:val="14"/>
          <w:szCs w:val="14"/>
          <w:lang w:val="hy-AM"/>
        </w:rPr>
      </w:pPr>
      <w:r w:rsidRPr="0070025A">
        <w:rPr>
          <w:rFonts w:ascii="GHEA Grapalat" w:hAnsi="GHEA Grapalat" w:cs="Arial"/>
          <w:i/>
          <w:sz w:val="14"/>
          <w:szCs w:val="14"/>
          <w:lang w:val="hy-AM"/>
        </w:rPr>
        <w:t>• В случае поставки более чем одним поставщиком одновременно, порядок получения продуктов питания определяется Покупателем на месте, и Продавец обязуется доставить продукты питания в соответствии с порядком, установленным Покупателем.</w:t>
      </w:r>
    </w:p>
    <w:p w14:paraId="3F2E140A" w14:textId="77777777" w:rsidR="000C75BF" w:rsidRPr="0070025A" w:rsidRDefault="000C75BF" w:rsidP="000C75BF">
      <w:pPr>
        <w:pStyle w:val="FootnoteText"/>
        <w:widowControl w:val="0"/>
        <w:ind w:left="270" w:right="480"/>
        <w:jc w:val="both"/>
        <w:rPr>
          <w:rFonts w:ascii="GHEA Grapalat" w:hAnsi="GHEA Grapalat" w:cs="Arial"/>
          <w:i/>
          <w:sz w:val="14"/>
          <w:szCs w:val="14"/>
          <w:lang w:val="hy-AM"/>
        </w:rPr>
      </w:pPr>
      <w:r w:rsidRPr="0070025A">
        <w:rPr>
          <w:rFonts w:ascii="GHEA Grapalat" w:hAnsi="GHEA Grapalat" w:cs="Arial"/>
          <w:i/>
          <w:sz w:val="14"/>
          <w:szCs w:val="14"/>
          <w:lang w:val="hy-AM"/>
        </w:rPr>
        <w:t>Поставляемая пищевая продукция должна иметь санитарно-эпидемиологический сертификат о соответствии пищевой продукции санитарным нормам. Поставки должны осуществляться в соответствии с санитарно-эпидемиологическими правилами и нормами и иметь утвержденный и оформленный в определенном порядке санитарный паспорт. верхняя одежда (шапка, халат и перчатки) также предоставляется медицинским учреждением предусмотрен сан. буклет с соответствующими отметками о проверке. Пищевая продукция должна транспортироваться в маркированной закрытой таре, не используемой для дальнейшего хранения в пищевом блоке и подвергающейся дальнейшей обработке соответствующими средствами.</w:t>
      </w:r>
    </w:p>
    <w:p w14:paraId="65C3A38A" w14:textId="77777777" w:rsidR="000C75BF" w:rsidRPr="0070025A" w:rsidRDefault="000C75BF" w:rsidP="000C75BF">
      <w:pPr>
        <w:pStyle w:val="FootnoteText"/>
        <w:widowControl w:val="0"/>
        <w:ind w:left="270" w:right="480"/>
        <w:jc w:val="both"/>
        <w:rPr>
          <w:rFonts w:ascii="GHEA Grapalat" w:hAnsi="GHEA Grapalat" w:cs="Arial"/>
          <w:i/>
          <w:sz w:val="14"/>
          <w:szCs w:val="14"/>
          <w:lang w:val="hy-AM"/>
        </w:rPr>
      </w:pPr>
      <w:r w:rsidRPr="0070025A">
        <w:rPr>
          <w:rFonts w:ascii="GHEA Grapalat" w:hAnsi="GHEA Grapalat" w:cs="Arial"/>
          <w:i/>
          <w:sz w:val="14"/>
          <w:szCs w:val="14"/>
          <w:lang w:val="hy-AM"/>
        </w:rPr>
        <w:t>• Не допускается поставка изделия в негерметично закрытой таре или с вздутой формой.</w:t>
      </w:r>
    </w:p>
    <w:p w14:paraId="1D65D228" w14:textId="77777777" w:rsidR="000C75BF" w:rsidRPr="0070025A" w:rsidRDefault="000C75BF" w:rsidP="000C75BF">
      <w:pPr>
        <w:pStyle w:val="FootnoteText"/>
        <w:widowControl w:val="0"/>
        <w:ind w:left="270" w:right="480"/>
        <w:jc w:val="both"/>
        <w:rPr>
          <w:rFonts w:ascii="GHEA Grapalat" w:hAnsi="GHEA Grapalat" w:cs="Arial"/>
          <w:i/>
          <w:sz w:val="14"/>
          <w:szCs w:val="14"/>
          <w:lang w:val="hy-AM"/>
        </w:rPr>
      </w:pPr>
      <w:r w:rsidRPr="0070025A">
        <w:rPr>
          <w:rFonts w:ascii="GHEA Grapalat" w:hAnsi="GHEA Grapalat" w:cs="Arial"/>
          <w:i/>
          <w:sz w:val="14"/>
          <w:szCs w:val="14"/>
          <w:lang w:val="hy-AM"/>
        </w:rPr>
        <w:t>• По требованию Покупателя Продавец также предоставляет гарантийное письмо или сертификат соответствия от производителя товара или его представителя.</w:t>
      </w:r>
    </w:p>
    <w:p w14:paraId="663C0705" w14:textId="77777777" w:rsidR="000C75BF" w:rsidRPr="0070025A" w:rsidRDefault="000C75BF" w:rsidP="000C75BF">
      <w:pPr>
        <w:pStyle w:val="FootnoteText"/>
        <w:widowControl w:val="0"/>
        <w:ind w:left="270" w:right="480"/>
        <w:jc w:val="both"/>
        <w:rPr>
          <w:rFonts w:ascii="GHEA Grapalat" w:hAnsi="GHEA Grapalat" w:cs="Arial"/>
          <w:i/>
          <w:sz w:val="14"/>
          <w:szCs w:val="14"/>
          <w:lang w:val="hy-AM"/>
        </w:rPr>
      </w:pPr>
      <w:r w:rsidRPr="0070025A">
        <w:rPr>
          <w:rFonts w:ascii="GHEA Grapalat" w:hAnsi="GHEA Grapalat" w:cs="Arial"/>
          <w:i/>
          <w:sz w:val="14"/>
          <w:szCs w:val="14"/>
          <w:lang w:val="hy-AM"/>
        </w:rPr>
        <w:t>• Изделие должно соответствовать техническим условиям, утвержденным для данного типа изделия, и иметь соответствующую маркировку (маркировку разборчивую).</w:t>
      </w:r>
    </w:p>
    <w:p w14:paraId="27E63764" w14:textId="77777777" w:rsidR="000C75BF" w:rsidRPr="0070025A" w:rsidRDefault="000C75BF" w:rsidP="000C75BF">
      <w:pPr>
        <w:pStyle w:val="FootnoteText"/>
        <w:widowControl w:val="0"/>
        <w:ind w:left="270" w:right="480"/>
        <w:jc w:val="both"/>
        <w:rPr>
          <w:rFonts w:ascii="GHEA Grapalat" w:hAnsi="GHEA Grapalat" w:cs="Arial"/>
          <w:i/>
          <w:sz w:val="14"/>
          <w:szCs w:val="14"/>
          <w:lang w:val="hy-AM"/>
        </w:rPr>
      </w:pPr>
      <w:r w:rsidRPr="0070025A">
        <w:rPr>
          <w:rFonts w:ascii="GHEA Grapalat" w:hAnsi="GHEA Grapalat" w:cs="Arial"/>
          <w:i/>
          <w:sz w:val="14"/>
          <w:szCs w:val="14"/>
          <w:lang w:val="hy-AM"/>
        </w:rPr>
        <w:t>• Участник обязан предоставить как минимум 1 транспортное средство с вышеуказанными санитарными паспортами в качестве документов, предусмотренных в приглашении, в качестве обоснования квалификационных критериев.</w:t>
      </w:r>
    </w:p>
    <w:p w14:paraId="45E7B25F" w14:textId="77777777" w:rsidR="000C75BF" w:rsidRPr="0070025A" w:rsidRDefault="000C75BF" w:rsidP="000C75BF">
      <w:pPr>
        <w:pStyle w:val="FootnoteText"/>
        <w:widowControl w:val="0"/>
        <w:ind w:left="270" w:right="480"/>
        <w:jc w:val="both"/>
        <w:rPr>
          <w:rFonts w:ascii="GHEA Grapalat" w:hAnsi="GHEA Grapalat"/>
          <w:i/>
          <w:sz w:val="14"/>
          <w:szCs w:val="14"/>
          <w:lang w:val="pt-BR"/>
        </w:rPr>
      </w:pPr>
      <w:r w:rsidRPr="0070025A">
        <w:rPr>
          <w:rFonts w:ascii="GHEA Grapalat" w:hAnsi="GHEA Grapalat" w:cs="Arial"/>
          <w:i/>
          <w:sz w:val="14"/>
          <w:szCs w:val="14"/>
          <w:lang w:val="hy-AM"/>
        </w:rPr>
        <w:t>• Поставка должна осуществляться транспортными средствами, предназначенными для перевозки данных пищевых продуктов, которые согласно графику, утвержденному приказом начальника Государственной службы пищевой безопасности Министерства пищевой безопасности РА № 85- N 2017 года, должен иметь санитарный паспорт.</w:t>
      </w:r>
    </w:p>
    <w:p w14:paraId="64B2C572" w14:textId="77777777" w:rsidR="000C75BF" w:rsidRPr="0070025A" w:rsidRDefault="000C75BF" w:rsidP="000C75BF">
      <w:pPr>
        <w:pStyle w:val="FootnoteText"/>
        <w:widowControl w:val="0"/>
        <w:ind w:left="270" w:right="480"/>
        <w:jc w:val="both"/>
        <w:rPr>
          <w:rFonts w:ascii="GHEA Grapalat" w:hAnsi="GHEA Grapalat"/>
          <w:i/>
          <w:sz w:val="14"/>
          <w:szCs w:val="14"/>
        </w:rPr>
      </w:pPr>
      <w:r w:rsidRPr="0070025A">
        <w:rPr>
          <w:rFonts w:ascii="GHEA Grapalat" w:hAnsi="GHEA Grapalat"/>
          <w:i/>
          <w:sz w:val="14"/>
          <w:szCs w:val="1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w:t>
      </w:r>
    </w:p>
    <w:p w14:paraId="394D8593" w14:textId="77777777" w:rsidR="000C75BF" w:rsidRPr="0070025A" w:rsidRDefault="000C75BF" w:rsidP="000C75BF">
      <w:pPr>
        <w:pStyle w:val="FootnoteText"/>
        <w:widowControl w:val="0"/>
        <w:ind w:left="270" w:right="480"/>
        <w:jc w:val="both"/>
        <w:rPr>
          <w:rFonts w:ascii="GHEA Grapalat" w:hAnsi="GHEA Grapalat"/>
          <w:i/>
          <w:sz w:val="14"/>
          <w:szCs w:val="14"/>
        </w:rPr>
      </w:pPr>
      <w:r w:rsidRPr="0070025A">
        <w:rPr>
          <w:rFonts w:ascii="GHEA Grapalat" w:hAnsi="GHEA Grapalat"/>
          <w:i/>
          <w:sz w:val="14"/>
          <w:szCs w:val="14"/>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модель и наименование производителя " исключается.</w:t>
      </w:r>
    </w:p>
    <w:p w14:paraId="6E0A261A" w14:textId="77777777" w:rsidR="000C75BF" w:rsidRPr="0070025A" w:rsidRDefault="000C75BF" w:rsidP="000C75BF">
      <w:pPr>
        <w:pStyle w:val="FootnoteText"/>
        <w:widowControl w:val="0"/>
        <w:ind w:left="270" w:right="480"/>
        <w:jc w:val="both"/>
        <w:rPr>
          <w:rFonts w:ascii="GHEA Grapalat" w:hAnsi="GHEA Grapalat"/>
          <w:i/>
          <w:sz w:val="14"/>
          <w:szCs w:val="14"/>
        </w:rPr>
      </w:pPr>
      <w:r w:rsidRPr="0070025A">
        <w:rPr>
          <w:rFonts w:ascii="GHEA Grapalat" w:hAnsi="GHEA Grapalat"/>
          <w:i/>
          <w:sz w:val="14"/>
          <w:szCs w:val="14"/>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16649B26" w14:textId="77777777" w:rsidR="000C75BF" w:rsidRPr="0070025A" w:rsidRDefault="000C75BF" w:rsidP="000C75BF">
      <w:pPr>
        <w:pStyle w:val="FootnoteText"/>
        <w:widowControl w:val="0"/>
        <w:ind w:left="270" w:right="480"/>
        <w:jc w:val="both"/>
        <w:rPr>
          <w:rFonts w:ascii="GHEA Grapalat" w:hAnsi="GHEA Grapalat"/>
          <w:i/>
          <w:sz w:val="14"/>
          <w:szCs w:val="14"/>
        </w:rPr>
      </w:pPr>
      <w:r w:rsidRPr="0070025A">
        <w:rPr>
          <w:rFonts w:ascii="GHEA Grapalat" w:hAnsi="GHEA Grapalat"/>
          <w:i/>
          <w:sz w:val="14"/>
          <w:szCs w:val="14"/>
        </w:rPr>
        <w:t xml:space="preserve">*** Если договор заключается на основании части 6 статьи 15 Закона РА "О закупках", то в графе срок </w:t>
      </w:r>
      <w:r w:rsidRPr="0070025A">
        <w:rPr>
          <w:rFonts w:ascii="GHEA Grapalat" w:hAnsi="GHEA Grapalat"/>
          <w:i/>
          <w:color w:val="000000" w:themeColor="text1"/>
          <w:sz w:val="14"/>
          <w:szCs w:val="14"/>
        </w:rPr>
        <w:t xml:space="preserve">устанавливается в календарных днях, а его </w:t>
      </w:r>
      <w:r w:rsidRPr="0070025A">
        <w:rPr>
          <w:rFonts w:ascii="GHEA Grapalat" w:hAnsi="GHEA Grapalat"/>
          <w:i/>
          <w:sz w:val="14"/>
          <w:szCs w:val="14"/>
        </w:rPr>
        <w:t>исчисление осуществляется со дня вступления в силу заключаемого между сторонами соглашения в случае предусмотрения финансовых средств.</w:t>
      </w:r>
    </w:p>
    <w:p w14:paraId="2CA0C345" w14:textId="77777777" w:rsidR="00252A40" w:rsidRPr="00252A40" w:rsidRDefault="00252A40" w:rsidP="00252A40">
      <w:pPr>
        <w:pStyle w:val="FootnoteText"/>
        <w:widowControl w:val="0"/>
        <w:jc w:val="both"/>
        <w:rPr>
          <w:rFonts w:ascii="GHEA Grapalat" w:hAnsi="GHEA Grapalat"/>
          <w:i/>
          <w:sz w:val="14"/>
          <w:szCs w:val="14"/>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588DFD77" w14:textId="77777777" w:rsidTr="00E22E51">
        <w:trPr>
          <w:jc w:val="center"/>
        </w:trPr>
        <w:tc>
          <w:tcPr>
            <w:tcW w:w="4536" w:type="dxa"/>
          </w:tcPr>
          <w:p w14:paraId="2E6FE5F7" w14:textId="77777777" w:rsidR="00071D1C" w:rsidRPr="00B138F3" w:rsidRDefault="00071D1C" w:rsidP="00240CB2">
            <w:pPr>
              <w:widowControl w:val="0"/>
              <w:jc w:val="center"/>
              <w:rPr>
                <w:rFonts w:ascii="GHEA Grapalat" w:hAnsi="GHEA Grapalat" w:cs="Sylfaen"/>
                <w:b/>
                <w:bCs/>
              </w:rPr>
            </w:pPr>
            <w:r w:rsidRPr="00B138F3">
              <w:rPr>
                <w:rFonts w:ascii="GHEA Grapalat" w:hAnsi="GHEA Grapalat"/>
                <w:b/>
              </w:rPr>
              <w:t>ПОКУПАТЕЛЬ</w:t>
            </w:r>
          </w:p>
          <w:p w14:paraId="15D5FB8A" w14:textId="77777777" w:rsidR="00071D1C" w:rsidRPr="00B138F3" w:rsidRDefault="00AB4EAB" w:rsidP="00240CB2">
            <w:pPr>
              <w:widowControl w:val="0"/>
              <w:jc w:val="center"/>
              <w:rPr>
                <w:rFonts w:ascii="GHEA Grapalat" w:hAnsi="GHEA Grapalat"/>
                <w:lang w:val="en-US"/>
              </w:rPr>
            </w:pPr>
            <w:r w:rsidRPr="00B138F3">
              <w:rPr>
                <w:rFonts w:ascii="GHEA Grapalat" w:hAnsi="GHEA Grapalat"/>
                <w:lang w:val="en-US"/>
              </w:rPr>
              <w:t>_____________________</w:t>
            </w:r>
          </w:p>
          <w:p w14:paraId="4D1FA98F" w14:textId="77777777" w:rsidR="00071D1C" w:rsidRPr="00B138F3" w:rsidRDefault="00071D1C" w:rsidP="00240CB2">
            <w:pPr>
              <w:widowControl w:val="0"/>
              <w:jc w:val="center"/>
              <w:rPr>
                <w:rFonts w:ascii="GHEA Grapalat" w:hAnsi="GHEA Grapalat"/>
                <w:sz w:val="16"/>
                <w:szCs w:val="16"/>
              </w:rPr>
            </w:pPr>
            <w:r w:rsidRPr="00B138F3">
              <w:rPr>
                <w:rFonts w:ascii="GHEA Grapalat" w:hAnsi="GHEA Grapalat"/>
                <w:sz w:val="16"/>
                <w:szCs w:val="16"/>
              </w:rPr>
              <w:t>/подпись/</w:t>
            </w:r>
          </w:p>
          <w:p w14:paraId="52B8B747" w14:textId="77777777" w:rsidR="00071D1C" w:rsidRPr="00B138F3" w:rsidRDefault="00071D1C" w:rsidP="00240CB2">
            <w:pPr>
              <w:widowControl w:val="0"/>
              <w:jc w:val="center"/>
              <w:rPr>
                <w:rFonts w:ascii="GHEA Grapalat" w:hAnsi="GHEA Grapalat"/>
              </w:rPr>
            </w:pPr>
            <w:r w:rsidRPr="00B138F3">
              <w:rPr>
                <w:rFonts w:ascii="GHEA Grapalat" w:hAnsi="GHEA Grapalat"/>
              </w:rPr>
              <w:t>М. П.</w:t>
            </w:r>
          </w:p>
        </w:tc>
        <w:tc>
          <w:tcPr>
            <w:tcW w:w="760" w:type="dxa"/>
          </w:tcPr>
          <w:p w14:paraId="135C00F4" w14:textId="77777777" w:rsidR="00071D1C" w:rsidRPr="00B138F3" w:rsidRDefault="00071D1C" w:rsidP="00240CB2">
            <w:pPr>
              <w:widowControl w:val="0"/>
              <w:jc w:val="center"/>
              <w:rPr>
                <w:rFonts w:ascii="GHEA Grapalat" w:hAnsi="GHEA Grapalat"/>
              </w:rPr>
            </w:pPr>
          </w:p>
        </w:tc>
        <w:tc>
          <w:tcPr>
            <w:tcW w:w="4343" w:type="dxa"/>
          </w:tcPr>
          <w:p w14:paraId="4B9D422B" w14:textId="77777777" w:rsidR="00071D1C" w:rsidRPr="00B138F3" w:rsidRDefault="00071D1C" w:rsidP="00240CB2">
            <w:pPr>
              <w:widowControl w:val="0"/>
              <w:jc w:val="center"/>
              <w:rPr>
                <w:rFonts w:ascii="GHEA Grapalat" w:hAnsi="GHEA Grapalat" w:cs="Sylfaen"/>
                <w:b/>
                <w:bCs/>
              </w:rPr>
            </w:pPr>
            <w:r w:rsidRPr="00B138F3">
              <w:rPr>
                <w:rFonts w:ascii="GHEA Grapalat" w:hAnsi="GHEA Grapalat"/>
                <w:b/>
              </w:rPr>
              <w:t>ПРОДАВЕЦ</w:t>
            </w:r>
          </w:p>
          <w:p w14:paraId="6B0047EE" w14:textId="77777777" w:rsidR="00071D1C" w:rsidRPr="00B138F3" w:rsidRDefault="00AB4EAB" w:rsidP="00240CB2">
            <w:pPr>
              <w:widowControl w:val="0"/>
              <w:jc w:val="center"/>
              <w:rPr>
                <w:rFonts w:ascii="GHEA Grapalat" w:hAnsi="GHEA Grapalat"/>
                <w:lang w:val="en-US"/>
              </w:rPr>
            </w:pPr>
            <w:r w:rsidRPr="00B138F3">
              <w:rPr>
                <w:rFonts w:ascii="GHEA Grapalat" w:hAnsi="GHEA Grapalat"/>
                <w:lang w:val="en-US"/>
              </w:rPr>
              <w:t>______________________</w:t>
            </w:r>
          </w:p>
          <w:p w14:paraId="04D46D46" w14:textId="77777777" w:rsidR="00071D1C" w:rsidRPr="00B138F3" w:rsidRDefault="00071D1C" w:rsidP="00240CB2">
            <w:pPr>
              <w:widowControl w:val="0"/>
              <w:jc w:val="center"/>
              <w:rPr>
                <w:rFonts w:ascii="GHEA Grapalat" w:hAnsi="GHEA Grapalat"/>
                <w:sz w:val="16"/>
                <w:szCs w:val="16"/>
              </w:rPr>
            </w:pPr>
            <w:r w:rsidRPr="00B138F3">
              <w:rPr>
                <w:rFonts w:ascii="GHEA Grapalat" w:hAnsi="GHEA Grapalat"/>
                <w:sz w:val="16"/>
                <w:szCs w:val="16"/>
              </w:rPr>
              <w:t>/подпись/</w:t>
            </w:r>
          </w:p>
          <w:p w14:paraId="6470DAFD" w14:textId="77777777" w:rsidR="00071D1C" w:rsidRPr="00B138F3" w:rsidRDefault="00071D1C" w:rsidP="00240CB2">
            <w:pPr>
              <w:widowControl w:val="0"/>
              <w:jc w:val="center"/>
              <w:rPr>
                <w:rFonts w:ascii="GHEA Grapalat" w:hAnsi="GHEA Grapalat"/>
              </w:rPr>
            </w:pPr>
            <w:r w:rsidRPr="00B138F3">
              <w:rPr>
                <w:rFonts w:ascii="GHEA Grapalat" w:hAnsi="GHEA Grapalat"/>
              </w:rPr>
              <w:t>М. П.</w:t>
            </w:r>
          </w:p>
        </w:tc>
      </w:tr>
    </w:tbl>
    <w:p w14:paraId="5A41AB1A" w14:textId="77777777" w:rsidR="00EA7CC8" w:rsidRDefault="00EA7CC8" w:rsidP="00EA7CC8">
      <w:pPr>
        <w:widowControl w:val="0"/>
        <w:rPr>
          <w:rFonts w:ascii="GHEA Grapalat" w:hAnsi="GHEA Grapalat"/>
        </w:rPr>
      </w:pPr>
    </w:p>
    <w:p w14:paraId="244DDB5D" w14:textId="77777777" w:rsidR="00EA7CC8" w:rsidRDefault="00EA7CC8" w:rsidP="00EA7CC8">
      <w:pPr>
        <w:widowControl w:val="0"/>
        <w:rPr>
          <w:rFonts w:ascii="GHEA Grapalat" w:hAnsi="GHEA Grapalat"/>
          <w:i/>
          <w:sz w:val="20"/>
          <w:szCs w:val="20"/>
        </w:rPr>
      </w:pPr>
    </w:p>
    <w:p w14:paraId="59E54D3C" w14:textId="77777777" w:rsidR="00EA7CC8" w:rsidRDefault="00EA7CC8" w:rsidP="00EA7CC8">
      <w:pPr>
        <w:widowControl w:val="0"/>
        <w:rPr>
          <w:rFonts w:ascii="GHEA Grapalat" w:hAnsi="GHEA Grapalat"/>
          <w:i/>
          <w:sz w:val="20"/>
          <w:szCs w:val="20"/>
        </w:rPr>
      </w:pPr>
    </w:p>
    <w:p w14:paraId="4CD0D774" w14:textId="77777777" w:rsidR="00EA7CC8" w:rsidRDefault="00EA7CC8" w:rsidP="00EA7CC8">
      <w:pPr>
        <w:widowControl w:val="0"/>
        <w:rPr>
          <w:rFonts w:ascii="GHEA Grapalat" w:hAnsi="GHEA Grapalat"/>
          <w:i/>
          <w:sz w:val="20"/>
          <w:szCs w:val="20"/>
        </w:rPr>
      </w:pPr>
    </w:p>
    <w:p w14:paraId="02E6631F" w14:textId="77777777" w:rsidR="00DD4B63" w:rsidRDefault="00DD4B63" w:rsidP="00EA7CC8">
      <w:pPr>
        <w:widowControl w:val="0"/>
        <w:rPr>
          <w:rFonts w:ascii="GHEA Grapalat" w:hAnsi="GHEA Grapalat"/>
          <w:i/>
          <w:sz w:val="20"/>
          <w:szCs w:val="20"/>
        </w:rPr>
      </w:pPr>
    </w:p>
    <w:p w14:paraId="5B7557E7" w14:textId="77777777" w:rsidR="00DD4B63" w:rsidRDefault="00DD4B63" w:rsidP="00EA7CC8">
      <w:pPr>
        <w:widowControl w:val="0"/>
        <w:rPr>
          <w:rFonts w:ascii="GHEA Grapalat" w:hAnsi="GHEA Grapalat"/>
          <w:i/>
          <w:sz w:val="20"/>
          <w:szCs w:val="20"/>
        </w:rPr>
      </w:pPr>
    </w:p>
    <w:p w14:paraId="3FBA293D" w14:textId="77777777" w:rsidR="00DD4B63" w:rsidRDefault="00DD4B63" w:rsidP="00EA7CC8">
      <w:pPr>
        <w:widowControl w:val="0"/>
        <w:rPr>
          <w:rFonts w:ascii="GHEA Grapalat" w:hAnsi="GHEA Grapalat"/>
          <w:i/>
          <w:sz w:val="20"/>
          <w:szCs w:val="20"/>
        </w:rPr>
      </w:pPr>
    </w:p>
    <w:p w14:paraId="63CCDE5A" w14:textId="77777777" w:rsidR="00DD4B63" w:rsidRDefault="00DD4B63" w:rsidP="00EA7CC8">
      <w:pPr>
        <w:widowControl w:val="0"/>
        <w:rPr>
          <w:rFonts w:ascii="GHEA Grapalat" w:hAnsi="GHEA Grapalat"/>
          <w:i/>
          <w:sz w:val="20"/>
          <w:szCs w:val="20"/>
        </w:rPr>
      </w:pPr>
    </w:p>
    <w:p w14:paraId="457B10B1" w14:textId="77777777" w:rsidR="00DD4B63" w:rsidRDefault="00DD4B63" w:rsidP="00EA7CC8">
      <w:pPr>
        <w:widowControl w:val="0"/>
        <w:rPr>
          <w:rFonts w:ascii="GHEA Grapalat" w:hAnsi="GHEA Grapalat"/>
          <w:i/>
          <w:sz w:val="20"/>
          <w:szCs w:val="20"/>
        </w:rPr>
      </w:pPr>
    </w:p>
    <w:p w14:paraId="1D3C22A8" w14:textId="77777777" w:rsidR="00DD4B63" w:rsidRDefault="00DD4B63" w:rsidP="00EA7CC8">
      <w:pPr>
        <w:widowControl w:val="0"/>
        <w:rPr>
          <w:rFonts w:ascii="GHEA Grapalat" w:hAnsi="GHEA Grapalat"/>
          <w:i/>
          <w:sz w:val="20"/>
          <w:szCs w:val="20"/>
        </w:rPr>
      </w:pPr>
    </w:p>
    <w:p w14:paraId="270A3E08" w14:textId="77777777" w:rsidR="00DD4B63" w:rsidRDefault="00DD4B63" w:rsidP="00EA7CC8">
      <w:pPr>
        <w:widowControl w:val="0"/>
        <w:rPr>
          <w:rFonts w:ascii="GHEA Grapalat" w:hAnsi="GHEA Grapalat"/>
          <w:i/>
          <w:sz w:val="20"/>
          <w:szCs w:val="20"/>
        </w:rPr>
      </w:pPr>
    </w:p>
    <w:p w14:paraId="4EFA78D2" w14:textId="77777777" w:rsidR="00977F52" w:rsidRDefault="00977F52" w:rsidP="00EA7CC8">
      <w:pPr>
        <w:widowControl w:val="0"/>
        <w:rPr>
          <w:rFonts w:ascii="GHEA Grapalat" w:hAnsi="GHEA Grapalat"/>
          <w:i/>
          <w:sz w:val="20"/>
          <w:szCs w:val="20"/>
        </w:rPr>
      </w:pPr>
    </w:p>
    <w:p w14:paraId="79F9E7CD" w14:textId="77777777" w:rsidR="00DD4B63" w:rsidRDefault="00DD4B63" w:rsidP="00EA7CC8">
      <w:pPr>
        <w:widowControl w:val="0"/>
        <w:rPr>
          <w:rFonts w:ascii="GHEA Grapalat" w:hAnsi="GHEA Grapalat"/>
          <w:i/>
          <w:sz w:val="20"/>
          <w:szCs w:val="20"/>
        </w:rPr>
      </w:pPr>
    </w:p>
    <w:p w14:paraId="033EA9AC" w14:textId="77777777" w:rsidR="00071D1C" w:rsidRPr="00EA7CC8" w:rsidRDefault="00071D1C" w:rsidP="00EA7CC8">
      <w:pPr>
        <w:widowControl w:val="0"/>
        <w:jc w:val="right"/>
        <w:rPr>
          <w:rFonts w:ascii="GHEA Grapalat" w:hAnsi="GHEA Grapalat"/>
          <w:i/>
          <w:sz w:val="20"/>
          <w:szCs w:val="20"/>
        </w:rPr>
      </w:pPr>
      <w:r w:rsidRPr="00EA7CC8">
        <w:rPr>
          <w:rFonts w:ascii="GHEA Grapalat" w:hAnsi="GHEA Grapalat"/>
          <w:i/>
          <w:sz w:val="20"/>
          <w:szCs w:val="20"/>
        </w:rPr>
        <w:t>Приложение № 2</w:t>
      </w:r>
    </w:p>
    <w:p w14:paraId="15FFEB40" w14:textId="77777777" w:rsidR="00071D1C" w:rsidRPr="00EA7CC8" w:rsidRDefault="00071D1C" w:rsidP="00240CB2">
      <w:pPr>
        <w:widowControl w:val="0"/>
        <w:jc w:val="right"/>
        <w:rPr>
          <w:rFonts w:ascii="GHEA Grapalat" w:hAnsi="GHEA Grapalat"/>
          <w:i/>
          <w:sz w:val="20"/>
          <w:szCs w:val="20"/>
        </w:rPr>
      </w:pPr>
      <w:r w:rsidRPr="00EA7CC8">
        <w:rPr>
          <w:rFonts w:ascii="GHEA Grapalat" w:hAnsi="GHEA Grapalat"/>
          <w:i/>
          <w:sz w:val="20"/>
          <w:szCs w:val="20"/>
        </w:rPr>
        <w:lastRenderedPageBreak/>
        <w:t xml:space="preserve">к Договору под кодом </w:t>
      </w:r>
      <w:r w:rsidR="005A57B8" w:rsidRPr="00EA7CC8">
        <w:rPr>
          <w:rFonts w:ascii="GHEA Grapalat" w:hAnsi="GHEA Grapalat"/>
          <w:i/>
          <w:sz w:val="20"/>
          <w:szCs w:val="20"/>
        </w:rPr>
        <w:br/>
      </w:r>
      <w:r w:rsidRPr="00EA7CC8">
        <w:rPr>
          <w:rFonts w:ascii="GHEA Grapalat" w:hAnsi="GHEA Grapalat"/>
          <w:i/>
          <w:sz w:val="20"/>
          <w:szCs w:val="20"/>
        </w:rPr>
        <w:t xml:space="preserve">заключенному </w:t>
      </w:r>
      <w:r w:rsidR="006132ED" w:rsidRPr="00EA7CC8">
        <w:rPr>
          <w:rFonts w:ascii="GHEA Grapalat" w:hAnsi="GHEA Grapalat"/>
          <w:i/>
          <w:sz w:val="20"/>
          <w:szCs w:val="20"/>
        </w:rPr>
        <w:t>"</w:t>
      </w:r>
      <w:r w:rsidR="00D52566" w:rsidRPr="00EA7CC8">
        <w:rPr>
          <w:rFonts w:ascii="GHEA Grapalat" w:hAnsi="GHEA Grapalat"/>
          <w:i/>
          <w:sz w:val="20"/>
          <w:szCs w:val="20"/>
        </w:rPr>
        <w:tab/>
      </w:r>
      <w:r w:rsidR="006132ED" w:rsidRPr="00EA7CC8">
        <w:rPr>
          <w:rFonts w:ascii="GHEA Grapalat" w:hAnsi="GHEA Grapalat"/>
          <w:i/>
          <w:sz w:val="20"/>
          <w:szCs w:val="20"/>
        </w:rPr>
        <w:t>"</w:t>
      </w:r>
      <w:r w:rsidR="00D52566" w:rsidRPr="00EA7CC8">
        <w:rPr>
          <w:rFonts w:ascii="GHEA Grapalat" w:hAnsi="GHEA Grapalat"/>
          <w:i/>
          <w:sz w:val="20"/>
          <w:szCs w:val="20"/>
        </w:rPr>
        <w:tab/>
      </w:r>
      <w:r w:rsidRPr="00EA7CC8">
        <w:rPr>
          <w:rFonts w:ascii="GHEA Grapalat" w:hAnsi="GHEA Grapalat"/>
          <w:i/>
          <w:sz w:val="20"/>
          <w:szCs w:val="20"/>
        </w:rPr>
        <w:t>20</w:t>
      </w:r>
      <w:r w:rsidR="00D52566" w:rsidRPr="00EA7CC8">
        <w:rPr>
          <w:rFonts w:ascii="GHEA Grapalat" w:hAnsi="GHEA Grapalat"/>
          <w:i/>
          <w:sz w:val="20"/>
          <w:szCs w:val="20"/>
        </w:rPr>
        <w:tab/>
      </w:r>
      <w:r w:rsidRPr="00EA7CC8">
        <w:rPr>
          <w:rFonts w:ascii="GHEA Grapalat" w:hAnsi="GHEA Grapalat"/>
          <w:i/>
          <w:sz w:val="20"/>
          <w:szCs w:val="20"/>
        </w:rPr>
        <w:t>г.</w:t>
      </w:r>
    </w:p>
    <w:p w14:paraId="1893C5C0" w14:textId="77777777" w:rsidR="00C35620" w:rsidRDefault="00C35620" w:rsidP="00977F52">
      <w:pPr>
        <w:widowControl w:val="0"/>
        <w:jc w:val="center"/>
        <w:rPr>
          <w:rFonts w:ascii="GHEA Grapalat" w:hAnsi="GHEA Grapalat"/>
        </w:rPr>
      </w:pPr>
    </w:p>
    <w:p w14:paraId="001D610D" w14:textId="77777777" w:rsidR="00C35620" w:rsidRDefault="00C35620" w:rsidP="00977F52">
      <w:pPr>
        <w:widowControl w:val="0"/>
        <w:jc w:val="center"/>
        <w:rPr>
          <w:rFonts w:ascii="GHEA Grapalat" w:hAnsi="GHEA Grapalat"/>
        </w:rPr>
      </w:pPr>
    </w:p>
    <w:p w14:paraId="61BFF604" w14:textId="77777777" w:rsidR="00C35620" w:rsidRPr="000164C6" w:rsidRDefault="00C35620" w:rsidP="00C35620">
      <w:pPr>
        <w:widowControl w:val="0"/>
        <w:jc w:val="right"/>
        <w:rPr>
          <w:rFonts w:ascii="GHEA Grapalat" w:hAnsi="GHEA Grapalat"/>
          <w:sz w:val="18"/>
          <w:szCs w:val="18"/>
        </w:rPr>
      </w:pPr>
      <w:r w:rsidRPr="000164C6">
        <w:rPr>
          <w:rFonts w:ascii="GHEA Grapalat" w:hAnsi="GHEA Grapalat"/>
          <w:sz w:val="18"/>
          <w:szCs w:val="18"/>
        </w:rPr>
        <w:t>Драмов РА</w:t>
      </w:r>
    </w:p>
    <w:tbl>
      <w:tblPr>
        <w:tblW w:w="15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8"/>
        <w:gridCol w:w="209"/>
        <w:gridCol w:w="1411"/>
        <w:gridCol w:w="1336"/>
        <w:gridCol w:w="1184"/>
        <w:gridCol w:w="4140"/>
        <w:gridCol w:w="1080"/>
        <w:gridCol w:w="810"/>
        <w:gridCol w:w="810"/>
        <w:gridCol w:w="715"/>
        <w:gridCol w:w="815"/>
        <w:gridCol w:w="557"/>
        <w:gridCol w:w="531"/>
        <w:gridCol w:w="881"/>
      </w:tblGrid>
      <w:tr w:rsidR="00C35620" w:rsidRPr="000164C6" w14:paraId="648CE862" w14:textId="77777777" w:rsidTr="005C5332">
        <w:trPr>
          <w:trHeight w:val="156"/>
          <w:jc w:val="center"/>
        </w:trPr>
        <w:tc>
          <w:tcPr>
            <w:tcW w:w="1637" w:type="dxa"/>
            <w:gridSpan w:val="2"/>
          </w:tcPr>
          <w:p w14:paraId="1C4DF064" w14:textId="77777777" w:rsidR="00C35620" w:rsidRPr="000164C6" w:rsidRDefault="00C35620" w:rsidP="005C5332">
            <w:pPr>
              <w:widowControl w:val="0"/>
              <w:jc w:val="center"/>
              <w:rPr>
                <w:rFonts w:ascii="GHEA Grapalat" w:hAnsi="GHEA Grapalat"/>
                <w:sz w:val="16"/>
                <w:szCs w:val="16"/>
              </w:rPr>
            </w:pPr>
          </w:p>
        </w:tc>
        <w:tc>
          <w:tcPr>
            <w:tcW w:w="14270" w:type="dxa"/>
            <w:gridSpan w:val="12"/>
          </w:tcPr>
          <w:p w14:paraId="750BE63F" w14:textId="77777777" w:rsidR="00C35620" w:rsidRPr="000164C6" w:rsidRDefault="00C35620" w:rsidP="005C5332">
            <w:pPr>
              <w:widowControl w:val="0"/>
              <w:jc w:val="center"/>
              <w:rPr>
                <w:rFonts w:ascii="GHEA Grapalat" w:hAnsi="GHEA Grapalat"/>
                <w:sz w:val="16"/>
                <w:szCs w:val="16"/>
              </w:rPr>
            </w:pPr>
            <w:r w:rsidRPr="000164C6">
              <w:rPr>
                <w:rFonts w:ascii="GHEA Grapalat" w:hAnsi="GHEA Grapalat"/>
                <w:sz w:val="16"/>
                <w:szCs w:val="16"/>
              </w:rPr>
              <w:t>Товар</w:t>
            </w:r>
          </w:p>
        </w:tc>
      </w:tr>
      <w:tr w:rsidR="00C35620" w:rsidRPr="000164C6" w14:paraId="7D062554" w14:textId="77777777" w:rsidTr="005C5332">
        <w:trPr>
          <w:trHeight w:val="162"/>
          <w:jc w:val="center"/>
        </w:trPr>
        <w:tc>
          <w:tcPr>
            <w:tcW w:w="1428" w:type="dxa"/>
            <w:vMerge w:val="restart"/>
            <w:vAlign w:val="center"/>
          </w:tcPr>
          <w:p w14:paraId="0CBBEE37" w14:textId="77777777" w:rsidR="00C35620" w:rsidRPr="000164C6" w:rsidRDefault="00C35620" w:rsidP="005C5332">
            <w:pPr>
              <w:widowControl w:val="0"/>
              <w:jc w:val="center"/>
              <w:rPr>
                <w:rFonts w:ascii="GHEA Grapalat" w:hAnsi="GHEA Grapalat"/>
                <w:sz w:val="16"/>
                <w:szCs w:val="16"/>
              </w:rPr>
            </w:pPr>
            <w:r w:rsidRPr="000164C6">
              <w:rPr>
                <w:rFonts w:ascii="GHEA Grapalat" w:hAnsi="GHEA Grapalat"/>
                <w:sz w:val="16"/>
                <w:szCs w:val="16"/>
              </w:rPr>
              <w:t xml:space="preserve">номер предусмотренного </w:t>
            </w:r>
            <w:r w:rsidRPr="000164C6">
              <w:rPr>
                <w:rFonts w:ascii="GHEA Grapalat" w:hAnsi="GHEA Grapalat"/>
                <w:spacing w:val="-6"/>
                <w:sz w:val="16"/>
                <w:szCs w:val="16"/>
              </w:rPr>
              <w:t>приглашением</w:t>
            </w:r>
            <w:r w:rsidRPr="000164C6">
              <w:rPr>
                <w:rFonts w:ascii="GHEA Grapalat" w:hAnsi="GHEA Grapalat"/>
                <w:sz w:val="16"/>
                <w:szCs w:val="16"/>
              </w:rPr>
              <w:t xml:space="preserve"> лота</w:t>
            </w:r>
          </w:p>
        </w:tc>
        <w:tc>
          <w:tcPr>
            <w:tcW w:w="1620" w:type="dxa"/>
            <w:gridSpan w:val="2"/>
            <w:vMerge w:val="restart"/>
            <w:vAlign w:val="center"/>
          </w:tcPr>
          <w:p w14:paraId="20AE7C10" w14:textId="77777777" w:rsidR="00C35620" w:rsidRPr="000164C6" w:rsidRDefault="00C35620" w:rsidP="005C5332">
            <w:pPr>
              <w:widowControl w:val="0"/>
              <w:jc w:val="center"/>
              <w:rPr>
                <w:rFonts w:ascii="GHEA Grapalat" w:hAnsi="GHEA Grapalat"/>
                <w:sz w:val="16"/>
                <w:szCs w:val="16"/>
              </w:rPr>
            </w:pPr>
            <w:r w:rsidRPr="000164C6">
              <w:rPr>
                <w:rFonts w:ascii="GHEA Grapalat" w:hAnsi="GHEA Grapalat"/>
                <w:sz w:val="16"/>
                <w:szCs w:val="16"/>
              </w:rPr>
              <w:t>промежуточный код, предусмотренный планом закупок по классификации ЕЗК (CPV)</w:t>
            </w:r>
          </w:p>
        </w:tc>
        <w:tc>
          <w:tcPr>
            <w:tcW w:w="1336" w:type="dxa"/>
            <w:vMerge w:val="restart"/>
            <w:vAlign w:val="center"/>
          </w:tcPr>
          <w:p w14:paraId="60DA419C" w14:textId="77777777" w:rsidR="00C35620" w:rsidRPr="000164C6" w:rsidRDefault="00C35620" w:rsidP="005C5332">
            <w:pPr>
              <w:widowControl w:val="0"/>
              <w:jc w:val="center"/>
              <w:rPr>
                <w:rFonts w:ascii="GHEA Grapalat" w:hAnsi="GHEA Grapalat"/>
                <w:sz w:val="16"/>
                <w:szCs w:val="16"/>
                <w:lang w:val="en-US"/>
              </w:rPr>
            </w:pPr>
            <w:r w:rsidRPr="000164C6">
              <w:rPr>
                <w:rFonts w:ascii="GHEA Grapalat" w:hAnsi="GHEA Grapalat"/>
                <w:sz w:val="16"/>
                <w:szCs w:val="16"/>
              </w:rPr>
              <w:t xml:space="preserve">наименование </w:t>
            </w:r>
          </w:p>
        </w:tc>
        <w:tc>
          <w:tcPr>
            <w:tcW w:w="1184" w:type="dxa"/>
            <w:vMerge w:val="restart"/>
            <w:vAlign w:val="center"/>
          </w:tcPr>
          <w:p w14:paraId="3013E8AC" w14:textId="77777777" w:rsidR="00C35620" w:rsidRPr="000164C6" w:rsidRDefault="00C35620" w:rsidP="005C5332">
            <w:pPr>
              <w:widowControl w:val="0"/>
              <w:ind w:left="-96" w:right="-108"/>
              <w:jc w:val="center"/>
              <w:rPr>
                <w:rFonts w:ascii="GHEA Grapalat" w:hAnsi="GHEA Grapalat"/>
                <w:sz w:val="10"/>
                <w:szCs w:val="10"/>
                <w:lang w:val="hy-AM"/>
              </w:rPr>
            </w:pPr>
            <w:r w:rsidRPr="000164C6">
              <w:rPr>
                <w:rFonts w:ascii="GHEA Grapalat" w:hAnsi="GHEA Grapalat"/>
                <w:sz w:val="10"/>
                <w:szCs w:val="10"/>
              </w:rPr>
              <w:t>товарный знак,</w:t>
            </w:r>
            <w:r w:rsidRPr="000164C6">
              <w:rPr>
                <w:rFonts w:ascii="GHEA Grapalat" w:hAnsi="GHEA Grapalat"/>
                <w:sz w:val="10"/>
                <w:szCs w:val="10"/>
                <w:lang w:val="hy-AM"/>
              </w:rPr>
              <w:t xml:space="preserve"> </w:t>
            </w:r>
            <w:r w:rsidRPr="000164C6">
              <w:rPr>
                <w:rFonts w:ascii="GHEA Grapalat" w:hAnsi="GHEA Grapalat"/>
                <w:sz w:val="10"/>
                <w:szCs w:val="10"/>
              </w:rPr>
              <w:t>фирменное наименование, модель</w:t>
            </w:r>
            <w:r w:rsidRPr="000164C6">
              <w:rPr>
                <w:rFonts w:ascii="GHEA Grapalat" w:hAnsi="GHEA Grapalat"/>
                <w:sz w:val="10"/>
                <w:szCs w:val="10"/>
                <w:lang w:val="hy-AM"/>
              </w:rPr>
              <w:t xml:space="preserve"> </w:t>
            </w:r>
            <w:r w:rsidRPr="000164C6">
              <w:rPr>
                <w:rFonts w:ascii="GHEA Grapalat" w:hAnsi="GHEA Grapalat"/>
                <w:sz w:val="10"/>
                <w:szCs w:val="10"/>
              </w:rPr>
              <w:t>и наименование производителя</w:t>
            </w:r>
            <w:r w:rsidRPr="000164C6">
              <w:rPr>
                <w:rFonts w:ascii="GHEA Grapalat" w:hAnsi="GHEA Grapalat"/>
                <w:sz w:val="10"/>
                <w:szCs w:val="10"/>
                <w:lang w:val="hy-AM"/>
              </w:rPr>
              <w:t>**</w:t>
            </w:r>
          </w:p>
        </w:tc>
        <w:tc>
          <w:tcPr>
            <w:tcW w:w="4140" w:type="dxa"/>
            <w:vMerge w:val="restart"/>
            <w:vAlign w:val="center"/>
          </w:tcPr>
          <w:p w14:paraId="06D1D0A6" w14:textId="77777777" w:rsidR="00C35620" w:rsidRPr="000164C6" w:rsidRDefault="00C35620" w:rsidP="005C5332">
            <w:pPr>
              <w:spacing w:line="252" w:lineRule="auto"/>
              <w:jc w:val="both"/>
              <w:rPr>
                <w:rFonts w:ascii="GHEA Grapalat" w:hAnsi="GHEA Grapalat" w:cs="Calibri"/>
                <w:sz w:val="16"/>
                <w:szCs w:val="16"/>
                <w:lang w:val="hy-AM"/>
              </w:rPr>
            </w:pPr>
            <w:r w:rsidRPr="000164C6">
              <w:rPr>
                <w:rFonts w:ascii="GHEA Grapalat" w:hAnsi="GHEA Grapalat" w:cs="Calibri"/>
                <w:sz w:val="16"/>
                <w:szCs w:val="16"/>
                <w:lang w:val="hy-AM"/>
              </w:rPr>
              <w:t>техническая характеристика**</w:t>
            </w:r>
          </w:p>
        </w:tc>
        <w:tc>
          <w:tcPr>
            <w:tcW w:w="1080" w:type="dxa"/>
            <w:vMerge w:val="restart"/>
            <w:vAlign w:val="center"/>
          </w:tcPr>
          <w:p w14:paraId="3A3E32B1" w14:textId="77777777" w:rsidR="00C35620" w:rsidRPr="000164C6" w:rsidRDefault="00C35620" w:rsidP="005C5332">
            <w:pPr>
              <w:spacing w:line="252" w:lineRule="auto"/>
              <w:jc w:val="both"/>
              <w:rPr>
                <w:rFonts w:ascii="GHEA Grapalat" w:hAnsi="GHEA Grapalat" w:cs="Calibri"/>
                <w:sz w:val="16"/>
                <w:szCs w:val="16"/>
                <w:lang w:val="hy-AM"/>
              </w:rPr>
            </w:pPr>
            <w:r w:rsidRPr="000164C6">
              <w:rPr>
                <w:rFonts w:ascii="GHEA Grapalat" w:hAnsi="GHEA Grapalat" w:cs="Calibri"/>
                <w:sz w:val="16"/>
                <w:szCs w:val="16"/>
                <w:lang w:val="hy-AM"/>
              </w:rPr>
              <w:t>единица измерения</w:t>
            </w:r>
          </w:p>
        </w:tc>
        <w:tc>
          <w:tcPr>
            <w:tcW w:w="810" w:type="dxa"/>
            <w:vMerge w:val="restart"/>
            <w:vAlign w:val="center"/>
          </w:tcPr>
          <w:p w14:paraId="7F2B8797" w14:textId="77777777" w:rsidR="00C35620" w:rsidRPr="000164C6" w:rsidRDefault="00C35620" w:rsidP="005C5332">
            <w:pPr>
              <w:spacing w:line="252" w:lineRule="auto"/>
              <w:jc w:val="both"/>
              <w:rPr>
                <w:rFonts w:ascii="GHEA Grapalat" w:hAnsi="GHEA Grapalat" w:cs="Calibri"/>
                <w:sz w:val="16"/>
                <w:szCs w:val="16"/>
                <w:lang w:val="hy-AM"/>
              </w:rPr>
            </w:pPr>
            <w:r w:rsidRPr="000164C6">
              <w:rPr>
                <w:rFonts w:ascii="GHEA Grapalat" w:hAnsi="GHEA Grapalat" w:cs="Calibri"/>
                <w:sz w:val="16"/>
                <w:szCs w:val="16"/>
                <w:lang w:val="hy-AM"/>
              </w:rPr>
              <w:t>цена единицы/драмов РА</w:t>
            </w:r>
          </w:p>
        </w:tc>
        <w:tc>
          <w:tcPr>
            <w:tcW w:w="810" w:type="dxa"/>
            <w:vMerge w:val="restart"/>
            <w:vAlign w:val="center"/>
          </w:tcPr>
          <w:p w14:paraId="43FD9D26" w14:textId="77777777" w:rsidR="00C35620" w:rsidRPr="000164C6" w:rsidRDefault="00C35620" w:rsidP="005C5332">
            <w:pPr>
              <w:spacing w:line="252" w:lineRule="auto"/>
              <w:jc w:val="both"/>
              <w:rPr>
                <w:rFonts w:ascii="GHEA Grapalat" w:hAnsi="GHEA Grapalat" w:cs="Calibri"/>
                <w:sz w:val="16"/>
                <w:szCs w:val="16"/>
                <w:lang w:val="hy-AM"/>
              </w:rPr>
            </w:pPr>
            <w:r w:rsidRPr="000164C6">
              <w:rPr>
                <w:rFonts w:ascii="GHEA Grapalat" w:hAnsi="GHEA Grapalat" w:cs="Calibri"/>
                <w:sz w:val="16"/>
                <w:szCs w:val="16"/>
                <w:lang w:val="hy-AM"/>
              </w:rPr>
              <w:t>общая цена/драмов РА</w:t>
            </w:r>
          </w:p>
        </w:tc>
        <w:tc>
          <w:tcPr>
            <w:tcW w:w="715" w:type="dxa"/>
            <w:vMerge w:val="restart"/>
            <w:vAlign w:val="center"/>
          </w:tcPr>
          <w:p w14:paraId="738286DB" w14:textId="77777777" w:rsidR="00C35620" w:rsidRPr="000164C6" w:rsidRDefault="00C35620" w:rsidP="005C5332">
            <w:pPr>
              <w:spacing w:line="252" w:lineRule="auto"/>
              <w:jc w:val="both"/>
              <w:rPr>
                <w:rFonts w:ascii="GHEA Grapalat" w:hAnsi="GHEA Grapalat" w:cs="Calibri"/>
                <w:sz w:val="16"/>
                <w:szCs w:val="16"/>
                <w:lang w:val="hy-AM"/>
              </w:rPr>
            </w:pPr>
            <w:r w:rsidRPr="000164C6">
              <w:rPr>
                <w:rFonts w:ascii="GHEA Grapalat" w:hAnsi="GHEA Grapalat" w:cs="Calibri"/>
                <w:sz w:val="16"/>
                <w:szCs w:val="16"/>
                <w:lang w:val="hy-AM"/>
              </w:rPr>
              <w:t>общий объем</w:t>
            </w:r>
          </w:p>
        </w:tc>
        <w:tc>
          <w:tcPr>
            <w:tcW w:w="1372" w:type="dxa"/>
            <w:gridSpan w:val="2"/>
          </w:tcPr>
          <w:p w14:paraId="717C6768" w14:textId="77777777" w:rsidR="00C35620" w:rsidRPr="000164C6" w:rsidRDefault="00C35620" w:rsidP="005C5332">
            <w:pPr>
              <w:spacing w:line="252" w:lineRule="auto"/>
              <w:jc w:val="both"/>
              <w:rPr>
                <w:rFonts w:ascii="GHEA Grapalat" w:hAnsi="GHEA Grapalat" w:cs="Calibri"/>
                <w:sz w:val="16"/>
                <w:szCs w:val="16"/>
                <w:lang w:val="hy-AM"/>
              </w:rPr>
            </w:pPr>
          </w:p>
        </w:tc>
        <w:tc>
          <w:tcPr>
            <w:tcW w:w="1412" w:type="dxa"/>
            <w:gridSpan w:val="2"/>
            <w:vAlign w:val="center"/>
          </w:tcPr>
          <w:p w14:paraId="4C97F7B1" w14:textId="77777777" w:rsidR="00C35620" w:rsidRPr="000164C6" w:rsidRDefault="00C35620" w:rsidP="005C5332">
            <w:pPr>
              <w:spacing w:line="252" w:lineRule="auto"/>
              <w:jc w:val="both"/>
              <w:rPr>
                <w:rFonts w:ascii="GHEA Grapalat" w:hAnsi="GHEA Grapalat" w:cs="Calibri"/>
                <w:sz w:val="16"/>
                <w:szCs w:val="16"/>
                <w:lang w:val="hy-AM"/>
              </w:rPr>
            </w:pPr>
            <w:r w:rsidRPr="000164C6">
              <w:rPr>
                <w:rFonts w:ascii="GHEA Grapalat" w:hAnsi="GHEA Grapalat" w:cs="Calibri"/>
                <w:sz w:val="16"/>
                <w:szCs w:val="16"/>
                <w:lang w:val="hy-AM"/>
              </w:rPr>
              <w:t>поставки</w:t>
            </w:r>
          </w:p>
        </w:tc>
      </w:tr>
      <w:tr w:rsidR="00C35620" w:rsidRPr="000164C6" w14:paraId="72535E8A" w14:textId="77777777" w:rsidTr="005C5332">
        <w:trPr>
          <w:trHeight w:val="330"/>
          <w:jc w:val="center"/>
        </w:trPr>
        <w:tc>
          <w:tcPr>
            <w:tcW w:w="1428" w:type="dxa"/>
            <w:vMerge/>
            <w:vAlign w:val="center"/>
          </w:tcPr>
          <w:p w14:paraId="6FD2F429" w14:textId="77777777" w:rsidR="00C35620" w:rsidRPr="000164C6" w:rsidRDefault="00C35620" w:rsidP="005C5332">
            <w:pPr>
              <w:widowControl w:val="0"/>
              <w:jc w:val="center"/>
              <w:rPr>
                <w:rFonts w:ascii="GHEA Grapalat" w:hAnsi="GHEA Grapalat"/>
                <w:sz w:val="16"/>
                <w:szCs w:val="16"/>
              </w:rPr>
            </w:pPr>
          </w:p>
        </w:tc>
        <w:tc>
          <w:tcPr>
            <w:tcW w:w="1620" w:type="dxa"/>
            <w:gridSpan w:val="2"/>
            <w:vMerge/>
            <w:vAlign w:val="center"/>
          </w:tcPr>
          <w:p w14:paraId="0AEDB16C" w14:textId="77777777" w:rsidR="00C35620" w:rsidRPr="000164C6" w:rsidRDefault="00C35620" w:rsidP="005C5332">
            <w:pPr>
              <w:widowControl w:val="0"/>
              <w:jc w:val="center"/>
              <w:rPr>
                <w:rFonts w:ascii="GHEA Grapalat" w:hAnsi="GHEA Grapalat"/>
                <w:sz w:val="16"/>
                <w:szCs w:val="16"/>
              </w:rPr>
            </w:pPr>
          </w:p>
        </w:tc>
        <w:tc>
          <w:tcPr>
            <w:tcW w:w="1336" w:type="dxa"/>
            <w:vMerge/>
            <w:vAlign w:val="center"/>
          </w:tcPr>
          <w:p w14:paraId="5BBC3EB2" w14:textId="77777777" w:rsidR="00C35620" w:rsidRPr="000164C6" w:rsidRDefault="00C35620" w:rsidP="005C5332">
            <w:pPr>
              <w:widowControl w:val="0"/>
              <w:jc w:val="center"/>
              <w:rPr>
                <w:rFonts w:ascii="GHEA Grapalat" w:hAnsi="GHEA Grapalat"/>
                <w:sz w:val="16"/>
                <w:szCs w:val="16"/>
              </w:rPr>
            </w:pPr>
          </w:p>
        </w:tc>
        <w:tc>
          <w:tcPr>
            <w:tcW w:w="1184" w:type="dxa"/>
            <w:vMerge/>
            <w:vAlign w:val="center"/>
          </w:tcPr>
          <w:p w14:paraId="5FBE10EC" w14:textId="77777777" w:rsidR="00C35620" w:rsidRPr="000164C6" w:rsidRDefault="00C35620" w:rsidP="005C5332">
            <w:pPr>
              <w:widowControl w:val="0"/>
              <w:jc w:val="center"/>
              <w:rPr>
                <w:rFonts w:ascii="GHEA Grapalat" w:hAnsi="GHEA Grapalat"/>
                <w:sz w:val="16"/>
                <w:szCs w:val="16"/>
              </w:rPr>
            </w:pPr>
          </w:p>
        </w:tc>
        <w:tc>
          <w:tcPr>
            <w:tcW w:w="4140" w:type="dxa"/>
            <w:vMerge/>
            <w:vAlign w:val="center"/>
          </w:tcPr>
          <w:p w14:paraId="199C1AE8" w14:textId="77777777" w:rsidR="00C35620" w:rsidRPr="000164C6" w:rsidRDefault="00C35620" w:rsidP="005C5332">
            <w:pPr>
              <w:spacing w:line="252" w:lineRule="auto"/>
              <w:jc w:val="both"/>
              <w:rPr>
                <w:rFonts w:ascii="GHEA Grapalat" w:hAnsi="GHEA Grapalat" w:cs="Calibri"/>
                <w:sz w:val="16"/>
                <w:szCs w:val="16"/>
                <w:lang w:val="hy-AM"/>
              </w:rPr>
            </w:pPr>
          </w:p>
        </w:tc>
        <w:tc>
          <w:tcPr>
            <w:tcW w:w="1080" w:type="dxa"/>
            <w:vMerge/>
            <w:vAlign w:val="center"/>
          </w:tcPr>
          <w:p w14:paraId="14C102B6" w14:textId="77777777" w:rsidR="00C35620" w:rsidRPr="000164C6" w:rsidRDefault="00C35620" w:rsidP="005C5332">
            <w:pPr>
              <w:spacing w:line="252" w:lineRule="auto"/>
              <w:jc w:val="both"/>
              <w:rPr>
                <w:rFonts w:ascii="GHEA Grapalat" w:hAnsi="GHEA Grapalat" w:cs="Calibri"/>
                <w:sz w:val="16"/>
                <w:szCs w:val="16"/>
                <w:lang w:val="hy-AM"/>
              </w:rPr>
            </w:pPr>
          </w:p>
        </w:tc>
        <w:tc>
          <w:tcPr>
            <w:tcW w:w="810" w:type="dxa"/>
            <w:vMerge/>
            <w:vAlign w:val="center"/>
          </w:tcPr>
          <w:p w14:paraId="4B91BE15" w14:textId="77777777" w:rsidR="00C35620" w:rsidRPr="000164C6" w:rsidRDefault="00C35620" w:rsidP="005C5332">
            <w:pPr>
              <w:spacing w:line="252" w:lineRule="auto"/>
              <w:jc w:val="both"/>
              <w:rPr>
                <w:rFonts w:ascii="GHEA Grapalat" w:hAnsi="GHEA Grapalat" w:cs="Calibri"/>
                <w:sz w:val="16"/>
                <w:szCs w:val="16"/>
                <w:lang w:val="hy-AM"/>
              </w:rPr>
            </w:pPr>
          </w:p>
        </w:tc>
        <w:tc>
          <w:tcPr>
            <w:tcW w:w="810" w:type="dxa"/>
            <w:vMerge/>
            <w:vAlign w:val="center"/>
          </w:tcPr>
          <w:p w14:paraId="31360DC9" w14:textId="77777777" w:rsidR="00C35620" w:rsidRPr="000164C6" w:rsidRDefault="00C35620" w:rsidP="005C5332">
            <w:pPr>
              <w:spacing w:line="252" w:lineRule="auto"/>
              <w:jc w:val="both"/>
              <w:rPr>
                <w:rFonts w:ascii="GHEA Grapalat" w:hAnsi="GHEA Grapalat" w:cs="Calibri"/>
                <w:sz w:val="16"/>
                <w:szCs w:val="16"/>
                <w:lang w:val="hy-AM"/>
              </w:rPr>
            </w:pPr>
          </w:p>
        </w:tc>
        <w:tc>
          <w:tcPr>
            <w:tcW w:w="715" w:type="dxa"/>
            <w:vMerge/>
            <w:vAlign w:val="center"/>
          </w:tcPr>
          <w:p w14:paraId="01BBAFEA" w14:textId="77777777" w:rsidR="00C35620" w:rsidRPr="000164C6" w:rsidRDefault="00C35620" w:rsidP="005C5332">
            <w:pPr>
              <w:spacing w:line="252" w:lineRule="auto"/>
              <w:jc w:val="both"/>
              <w:rPr>
                <w:rFonts w:ascii="GHEA Grapalat" w:hAnsi="GHEA Grapalat" w:cs="Calibri"/>
                <w:sz w:val="16"/>
                <w:szCs w:val="16"/>
                <w:lang w:val="hy-AM"/>
              </w:rPr>
            </w:pPr>
          </w:p>
        </w:tc>
        <w:tc>
          <w:tcPr>
            <w:tcW w:w="815" w:type="dxa"/>
            <w:vAlign w:val="center"/>
          </w:tcPr>
          <w:p w14:paraId="185859F5" w14:textId="77777777" w:rsidR="00C35620" w:rsidRPr="000164C6" w:rsidRDefault="00C35620" w:rsidP="005C5332">
            <w:pPr>
              <w:spacing w:line="252" w:lineRule="auto"/>
              <w:ind w:left="-108" w:right="-108"/>
              <w:jc w:val="both"/>
              <w:rPr>
                <w:rFonts w:ascii="GHEA Grapalat" w:hAnsi="GHEA Grapalat" w:cs="Calibri"/>
                <w:sz w:val="16"/>
                <w:szCs w:val="16"/>
                <w:lang w:val="hy-AM"/>
              </w:rPr>
            </w:pPr>
            <w:r w:rsidRPr="000164C6">
              <w:rPr>
                <w:rFonts w:ascii="GHEA Grapalat" w:hAnsi="GHEA Grapalat" w:cs="Calibri"/>
                <w:sz w:val="16"/>
                <w:szCs w:val="16"/>
                <w:lang w:val="hy-AM"/>
              </w:rPr>
              <w:t>адрес</w:t>
            </w:r>
          </w:p>
        </w:tc>
        <w:tc>
          <w:tcPr>
            <w:tcW w:w="1088" w:type="dxa"/>
            <w:gridSpan w:val="2"/>
          </w:tcPr>
          <w:p w14:paraId="107FDD75" w14:textId="77777777" w:rsidR="00C35620" w:rsidRPr="000164C6" w:rsidRDefault="00C35620" w:rsidP="005C5332">
            <w:pPr>
              <w:spacing w:line="252" w:lineRule="auto"/>
              <w:jc w:val="both"/>
              <w:rPr>
                <w:rFonts w:ascii="GHEA Grapalat" w:hAnsi="GHEA Grapalat" w:cs="Calibri"/>
                <w:sz w:val="16"/>
                <w:szCs w:val="16"/>
                <w:lang w:val="hy-AM"/>
              </w:rPr>
            </w:pPr>
            <w:r w:rsidRPr="000164C6">
              <w:rPr>
                <w:rFonts w:ascii="GHEA Grapalat" w:hAnsi="GHEA Grapalat" w:cs="Calibri"/>
                <w:sz w:val="16"/>
                <w:szCs w:val="16"/>
                <w:lang w:val="hy-AM"/>
              </w:rPr>
              <w:t>количество предметов</w:t>
            </w:r>
          </w:p>
          <w:p w14:paraId="145F86A2" w14:textId="77777777" w:rsidR="00C35620" w:rsidRPr="000164C6" w:rsidRDefault="00C35620" w:rsidP="005C5332">
            <w:pPr>
              <w:spacing w:line="252" w:lineRule="auto"/>
              <w:ind w:left="-132" w:right="-129"/>
              <w:jc w:val="both"/>
              <w:rPr>
                <w:rFonts w:ascii="GHEA Grapalat" w:hAnsi="GHEA Grapalat" w:cs="Calibri"/>
                <w:sz w:val="16"/>
                <w:szCs w:val="16"/>
                <w:lang w:val="hy-AM"/>
              </w:rPr>
            </w:pPr>
          </w:p>
        </w:tc>
        <w:tc>
          <w:tcPr>
            <w:tcW w:w="881" w:type="dxa"/>
            <w:vAlign w:val="center"/>
          </w:tcPr>
          <w:p w14:paraId="2FBCA003" w14:textId="77777777" w:rsidR="00C35620" w:rsidRPr="000164C6" w:rsidRDefault="00C35620" w:rsidP="005C5332">
            <w:pPr>
              <w:spacing w:line="252" w:lineRule="auto"/>
              <w:ind w:left="-132" w:right="-129"/>
              <w:jc w:val="both"/>
              <w:rPr>
                <w:rFonts w:ascii="GHEA Grapalat" w:hAnsi="GHEA Grapalat" w:cs="Calibri"/>
                <w:sz w:val="16"/>
                <w:szCs w:val="16"/>
                <w:lang w:val="hy-AM"/>
              </w:rPr>
            </w:pPr>
            <w:r w:rsidRPr="000164C6">
              <w:rPr>
                <w:rFonts w:ascii="GHEA Grapalat" w:hAnsi="GHEA Grapalat" w:cs="Calibri"/>
                <w:sz w:val="16"/>
                <w:szCs w:val="16"/>
                <w:lang w:val="hy-AM"/>
              </w:rPr>
              <w:t>Срок***</w:t>
            </w:r>
          </w:p>
        </w:tc>
      </w:tr>
      <w:tr w:rsidR="00C35620" w:rsidRPr="000164C6" w14:paraId="58264DF2" w14:textId="77777777" w:rsidTr="005C5332">
        <w:trPr>
          <w:trHeight w:val="6047"/>
          <w:jc w:val="center"/>
        </w:trPr>
        <w:tc>
          <w:tcPr>
            <w:tcW w:w="1428" w:type="dxa"/>
            <w:vAlign w:val="center"/>
          </w:tcPr>
          <w:p w14:paraId="035ED0F8" w14:textId="77777777" w:rsidR="00C35620" w:rsidRPr="000164C6" w:rsidRDefault="00C35620" w:rsidP="005C5332">
            <w:pPr>
              <w:jc w:val="center"/>
              <w:rPr>
                <w:rFonts w:ascii="GHEA Grapalat" w:hAnsi="GHEA Grapalat" w:cs="Calibri"/>
                <w:color w:val="000000"/>
                <w:sz w:val="16"/>
                <w:szCs w:val="16"/>
                <w:lang w:val="hy-AM"/>
              </w:rPr>
            </w:pPr>
            <w:r w:rsidRPr="000164C6">
              <w:rPr>
                <w:rFonts w:ascii="GHEA Grapalat" w:hAnsi="GHEA Grapalat" w:cs="Calibri"/>
                <w:color w:val="000000"/>
                <w:sz w:val="16"/>
                <w:szCs w:val="16"/>
                <w:lang w:val="hy-AM"/>
              </w:rPr>
              <w:t>1</w:t>
            </w:r>
          </w:p>
        </w:tc>
        <w:tc>
          <w:tcPr>
            <w:tcW w:w="1620" w:type="dxa"/>
            <w:gridSpan w:val="2"/>
          </w:tcPr>
          <w:p w14:paraId="67835EE2" w14:textId="77777777" w:rsidR="00C35620" w:rsidRDefault="00C35620" w:rsidP="005C5332">
            <w:pPr>
              <w:jc w:val="center"/>
              <w:rPr>
                <w:rFonts w:ascii="GHEA Grapalat" w:hAnsi="GHEA Grapalat" w:cs="Calibri"/>
                <w:color w:val="000000"/>
                <w:sz w:val="16"/>
                <w:szCs w:val="16"/>
                <w:lang w:val="hy-AM"/>
              </w:rPr>
            </w:pPr>
          </w:p>
          <w:p w14:paraId="35DBE50F" w14:textId="77777777" w:rsidR="00C35620" w:rsidRDefault="00C35620" w:rsidP="005C5332">
            <w:pPr>
              <w:jc w:val="center"/>
              <w:rPr>
                <w:rFonts w:ascii="GHEA Grapalat" w:hAnsi="GHEA Grapalat" w:cs="Calibri"/>
                <w:color w:val="000000"/>
                <w:sz w:val="16"/>
                <w:szCs w:val="16"/>
                <w:lang w:val="hy-AM"/>
              </w:rPr>
            </w:pPr>
          </w:p>
          <w:p w14:paraId="4FEF4BF0" w14:textId="77777777" w:rsidR="00C35620" w:rsidRDefault="00C35620" w:rsidP="005C5332">
            <w:pPr>
              <w:jc w:val="center"/>
              <w:rPr>
                <w:rFonts w:ascii="GHEA Grapalat" w:hAnsi="GHEA Grapalat" w:cs="Calibri"/>
                <w:color w:val="000000"/>
                <w:sz w:val="16"/>
                <w:szCs w:val="16"/>
                <w:lang w:val="hy-AM"/>
              </w:rPr>
            </w:pPr>
          </w:p>
          <w:p w14:paraId="2A4107B6" w14:textId="77777777" w:rsidR="00C35620" w:rsidRDefault="00C35620" w:rsidP="005C5332">
            <w:pPr>
              <w:jc w:val="center"/>
              <w:rPr>
                <w:rFonts w:ascii="GHEA Grapalat" w:hAnsi="GHEA Grapalat" w:cs="Calibri"/>
                <w:color w:val="000000"/>
                <w:sz w:val="16"/>
                <w:szCs w:val="16"/>
                <w:lang w:val="hy-AM"/>
              </w:rPr>
            </w:pPr>
          </w:p>
          <w:p w14:paraId="1BD19C93" w14:textId="77777777" w:rsidR="00C35620" w:rsidRDefault="00C35620" w:rsidP="005C5332">
            <w:pPr>
              <w:jc w:val="center"/>
              <w:rPr>
                <w:rFonts w:ascii="GHEA Grapalat" w:hAnsi="GHEA Grapalat" w:cs="Calibri"/>
                <w:color w:val="000000"/>
                <w:sz w:val="16"/>
                <w:szCs w:val="16"/>
                <w:lang w:val="hy-AM"/>
              </w:rPr>
            </w:pPr>
          </w:p>
          <w:p w14:paraId="53706381" w14:textId="77777777" w:rsidR="00C35620" w:rsidRDefault="00C35620" w:rsidP="005C5332">
            <w:pPr>
              <w:jc w:val="center"/>
              <w:rPr>
                <w:rFonts w:ascii="GHEA Grapalat" w:hAnsi="GHEA Grapalat" w:cs="Calibri"/>
                <w:color w:val="000000"/>
                <w:sz w:val="16"/>
                <w:szCs w:val="16"/>
                <w:lang w:val="hy-AM"/>
              </w:rPr>
            </w:pPr>
          </w:p>
          <w:p w14:paraId="19A63D3C" w14:textId="77777777" w:rsidR="00C35620" w:rsidRDefault="00C35620" w:rsidP="005C5332">
            <w:pPr>
              <w:jc w:val="center"/>
              <w:rPr>
                <w:rFonts w:ascii="GHEA Grapalat" w:hAnsi="GHEA Grapalat" w:cs="Calibri"/>
                <w:color w:val="000000"/>
                <w:sz w:val="16"/>
                <w:szCs w:val="16"/>
                <w:lang w:val="hy-AM"/>
              </w:rPr>
            </w:pPr>
          </w:p>
          <w:p w14:paraId="1987D375" w14:textId="77777777" w:rsidR="00C35620" w:rsidRDefault="00C35620" w:rsidP="005C5332">
            <w:pPr>
              <w:jc w:val="center"/>
              <w:rPr>
                <w:rFonts w:ascii="GHEA Grapalat" w:hAnsi="GHEA Grapalat" w:cs="Calibri"/>
                <w:color w:val="000000"/>
                <w:sz w:val="16"/>
                <w:szCs w:val="16"/>
                <w:lang w:val="hy-AM"/>
              </w:rPr>
            </w:pPr>
          </w:p>
          <w:p w14:paraId="0AC7ECE0" w14:textId="77777777" w:rsidR="00C35620" w:rsidRDefault="00C35620" w:rsidP="005C5332">
            <w:pPr>
              <w:jc w:val="center"/>
              <w:rPr>
                <w:rFonts w:ascii="GHEA Grapalat" w:hAnsi="GHEA Grapalat" w:cs="Calibri"/>
                <w:color w:val="000000"/>
                <w:sz w:val="16"/>
                <w:szCs w:val="16"/>
                <w:lang w:val="hy-AM"/>
              </w:rPr>
            </w:pPr>
          </w:p>
          <w:p w14:paraId="32D6F7C9" w14:textId="77777777" w:rsidR="00C35620" w:rsidRDefault="00C35620" w:rsidP="005C5332">
            <w:pPr>
              <w:jc w:val="center"/>
              <w:rPr>
                <w:rFonts w:ascii="GHEA Grapalat" w:hAnsi="GHEA Grapalat" w:cs="Calibri"/>
                <w:color w:val="000000"/>
                <w:sz w:val="16"/>
                <w:szCs w:val="16"/>
                <w:lang w:val="hy-AM"/>
              </w:rPr>
            </w:pPr>
          </w:p>
          <w:p w14:paraId="7BECAC83" w14:textId="77777777" w:rsidR="00C35620" w:rsidRDefault="00C35620" w:rsidP="005C5332">
            <w:pPr>
              <w:jc w:val="center"/>
              <w:rPr>
                <w:rFonts w:ascii="GHEA Grapalat" w:hAnsi="GHEA Grapalat" w:cs="Calibri"/>
                <w:color w:val="000000"/>
                <w:sz w:val="16"/>
                <w:szCs w:val="16"/>
                <w:lang w:val="hy-AM"/>
              </w:rPr>
            </w:pPr>
          </w:p>
          <w:p w14:paraId="41A31D45" w14:textId="77777777" w:rsidR="00C35620" w:rsidRDefault="00C35620" w:rsidP="005C5332">
            <w:pPr>
              <w:jc w:val="center"/>
              <w:rPr>
                <w:rFonts w:ascii="GHEA Grapalat" w:hAnsi="GHEA Grapalat" w:cs="Calibri"/>
                <w:color w:val="000000"/>
                <w:sz w:val="16"/>
                <w:szCs w:val="16"/>
                <w:lang w:val="hy-AM"/>
              </w:rPr>
            </w:pPr>
          </w:p>
          <w:p w14:paraId="29A6A753" w14:textId="77777777" w:rsidR="00C35620" w:rsidRDefault="00C35620" w:rsidP="005C5332">
            <w:pPr>
              <w:jc w:val="center"/>
              <w:rPr>
                <w:rFonts w:ascii="GHEA Grapalat" w:hAnsi="GHEA Grapalat" w:cs="Calibri"/>
                <w:color w:val="000000"/>
                <w:sz w:val="16"/>
                <w:szCs w:val="16"/>
                <w:lang w:val="hy-AM"/>
              </w:rPr>
            </w:pPr>
          </w:p>
          <w:p w14:paraId="796DEB06" w14:textId="77777777" w:rsidR="00C35620" w:rsidRDefault="00C35620" w:rsidP="005C5332">
            <w:pPr>
              <w:jc w:val="center"/>
              <w:rPr>
                <w:rFonts w:ascii="GHEA Grapalat" w:hAnsi="GHEA Grapalat" w:cs="Calibri"/>
                <w:color w:val="000000"/>
                <w:sz w:val="16"/>
                <w:szCs w:val="16"/>
                <w:lang w:val="hy-AM"/>
              </w:rPr>
            </w:pPr>
          </w:p>
          <w:p w14:paraId="08DE3726" w14:textId="77777777" w:rsidR="00C35620" w:rsidRDefault="00C35620" w:rsidP="005C5332">
            <w:pPr>
              <w:jc w:val="center"/>
              <w:rPr>
                <w:rFonts w:ascii="GHEA Grapalat" w:hAnsi="GHEA Grapalat" w:cs="Calibri"/>
                <w:color w:val="000000"/>
                <w:sz w:val="16"/>
                <w:szCs w:val="16"/>
                <w:lang w:val="hy-AM"/>
              </w:rPr>
            </w:pPr>
          </w:p>
          <w:p w14:paraId="4FF66AEB" w14:textId="77777777" w:rsidR="00C35620" w:rsidRDefault="00C35620" w:rsidP="005C5332">
            <w:pPr>
              <w:jc w:val="center"/>
              <w:rPr>
                <w:rFonts w:ascii="GHEA Grapalat" w:hAnsi="GHEA Grapalat" w:cs="Calibri"/>
                <w:color w:val="000000"/>
                <w:sz w:val="16"/>
                <w:szCs w:val="16"/>
                <w:lang w:val="hy-AM"/>
              </w:rPr>
            </w:pPr>
          </w:p>
          <w:p w14:paraId="3B70A977" w14:textId="77777777" w:rsidR="00C35620" w:rsidRDefault="00C35620" w:rsidP="005C5332">
            <w:pPr>
              <w:jc w:val="center"/>
              <w:rPr>
                <w:rFonts w:ascii="GHEA Grapalat" w:hAnsi="GHEA Grapalat" w:cs="Calibri"/>
                <w:color w:val="000000"/>
                <w:sz w:val="16"/>
                <w:szCs w:val="16"/>
                <w:lang w:val="hy-AM"/>
              </w:rPr>
            </w:pPr>
          </w:p>
          <w:p w14:paraId="6C2209E0" w14:textId="77777777" w:rsidR="00C35620" w:rsidRPr="000164C6" w:rsidRDefault="00C35620" w:rsidP="005C5332">
            <w:pPr>
              <w:jc w:val="center"/>
              <w:rPr>
                <w:rFonts w:ascii="GHEA Grapalat" w:hAnsi="GHEA Grapalat"/>
                <w:sz w:val="22"/>
                <w:szCs w:val="22"/>
                <w:lang w:val="hy-AM"/>
              </w:rPr>
            </w:pPr>
            <w:r w:rsidRPr="004F1D4F">
              <w:rPr>
                <w:rFonts w:ascii="GHEA Grapalat" w:hAnsi="GHEA Grapalat" w:cs="Calibri"/>
                <w:color w:val="000000"/>
                <w:sz w:val="16"/>
                <w:szCs w:val="16"/>
                <w:lang w:val="hy-AM"/>
              </w:rPr>
              <w:t>15811100/1</w:t>
            </w:r>
          </w:p>
        </w:tc>
        <w:tc>
          <w:tcPr>
            <w:tcW w:w="1336" w:type="dxa"/>
            <w:vAlign w:val="center"/>
          </w:tcPr>
          <w:p w14:paraId="70E1D9CC" w14:textId="77777777" w:rsidR="00C35620" w:rsidRPr="000164C6" w:rsidRDefault="00C35620" w:rsidP="005C5332">
            <w:pPr>
              <w:spacing w:line="252" w:lineRule="auto"/>
              <w:jc w:val="both"/>
              <w:rPr>
                <w:rFonts w:ascii="GHEA Grapalat" w:hAnsi="GHEA Grapalat" w:cs="Calibri"/>
                <w:sz w:val="16"/>
                <w:szCs w:val="16"/>
                <w:lang w:val="hy-AM"/>
              </w:rPr>
            </w:pPr>
            <w:r>
              <w:rPr>
                <w:rFonts w:ascii="GHEA Grapalat" w:hAnsi="GHEA Grapalat" w:cs="Calibri"/>
                <w:sz w:val="16"/>
                <w:szCs w:val="16"/>
                <w:lang w:val="hy-AM"/>
              </w:rPr>
              <w:t>хлеб</w:t>
            </w:r>
          </w:p>
        </w:tc>
        <w:tc>
          <w:tcPr>
            <w:tcW w:w="1184" w:type="dxa"/>
            <w:vAlign w:val="center"/>
          </w:tcPr>
          <w:p w14:paraId="236D5807" w14:textId="77777777" w:rsidR="00C35620" w:rsidRPr="000164C6" w:rsidRDefault="00C35620" w:rsidP="005C5332">
            <w:pPr>
              <w:widowControl w:val="0"/>
              <w:spacing w:line="252" w:lineRule="auto"/>
              <w:jc w:val="center"/>
              <w:rPr>
                <w:rFonts w:ascii="GHEA Grapalat" w:hAnsi="GHEA Grapalat" w:cs="Calibri"/>
                <w:sz w:val="16"/>
                <w:szCs w:val="16"/>
                <w:lang w:val="hy-AM"/>
              </w:rPr>
            </w:pPr>
          </w:p>
        </w:tc>
        <w:tc>
          <w:tcPr>
            <w:tcW w:w="4140" w:type="dxa"/>
            <w:vAlign w:val="center"/>
          </w:tcPr>
          <w:p w14:paraId="34D6D431" w14:textId="77777777" w:rsidR="00C35620" w:rsidRDefault="00C35620" w:rsidP="005C5332">
            <w:pPr>
              <w:pStyle w:val="HTMLPreformatted"/>
              <w:shd w:val="clear" w:color="auto" w:fill="F8F9FA"/>
              <w:rPr>
                <w:rFonts w:ascii="GHEA Grapalat" w:hAnsi="GHEA Grapalat" w:cs="Times New Roman"/>
                <w:sz w:val="16"/>
                <w:szCs w:val="16"/>
                <w:lang w:val="hy-AM" w:eastAsia="ru-RU" w:bidi="ru-RU"/>
              </w:rPr>
            </w:pPr>
            <w:r w:rsidRPr="0053314A">
              <w:rPr>
                <w:rFonts w:ascii="GHEA Grapalat" w:hAnsi="GHEA Grapalat" w:cs="Times New Roman"/>
                <w:sz w:val="16"/>
                <w:szCs w:val="16"/>
                <w:lang w:val="hy-AM" w:eastAsia="ru-RU" w:bidi="ru-RU"/>
              </w:rPr>
              <w:t xml:space="preserve">Ржаной хлеб с отрубями. </w:t>
            </w:r>
            <w:r w:rsidRPr="0053314A">
              <w:rPr>
                <w:rFonts w:ascii="GHEA Grapalat" w:hAnsi="GHEA Grapalat" w:cs="Times New Roman"/>
                <w:sz w:val="16"/>
                <w:szCs w:val="16"/>
                <w:lang w:val="hy-AM" w:eastAsia="ru-RU" w:bidi="ru-RU"/>
              </w:rPr>
              <w:br/>
              <w:t>Хлеб, выпекаемый из цельнозерновой (несеянной), очищенной и просеянной ржаной муки или из смеси различных видов ржаной и пшеничной муки с добавлением солода, сахара или другого сырья.</w:t>
            </w:r>
            <w:r w:rsidRPr="00AA2B5B">
              <w:rPr>
                <w:rFonts w:ascii="GHEA Grapalat" w:hAnsi="GHEA Grapalat" w:cs="Times New Roman"/>
                <w:sz w:val="16"/>
                <w:szCs w:val="16"/>
                <w:lang w:val="hy-AM" w:eastAsia="ru-RU" w:bidi="ru-RU"/>
              </w:rPr>
              <w:t xml:space="preserve"> </w:t>
            </w:r>
            <w:r w:rsidRPr="0053314A">
              <w:rPr>
                <w:rFonts w:ascii="GHEA Grapalat" w:hAnsi="GHEA Grapalat" w:cs="Times New Roman"/>
                <w:sz w:val="16"/>
                <w:szCs w:val="16"/>
                <w:lang w:val="hy-AM" w:eastAsia="ru-RU" w:bidi="ru-RU"/>
              </w:rPr>
              <w:t>АСТ 31-99.</w:t>
            </w:r>
            <w:r w:rsidRPr="00AA2B5B">
              <w:rPr>
                <w:rFonts w:ascii="GHEA Grapalat" w:hAnsi="GHEA Grapalat" w:cs="Times New Roman"/>
                <w:sz w:val="16"/>
                <w:szCs w:val="16"/>
                <w:lang w:val="hy-AM" w:eastAsia="ru-RU" w:bidi="ru-RU"/>
              </w:rPr>
              <w:t xml:space="preserve"> Упаковка: в бумажный пакет, соответствующий длине хлеба, с маркировкой. Безопасность: в соответствии с гигиеническими нормативами N 2-III-4.9-01-2010 и статьей 9 Закона РА «О безопасности пищевых продуктов». Остаточный срок годности не менее 90%. Срок годности: испечен в день доставки. </w:t>
            </w:r>
            <w:r w:rsidRPr="00AA2B5B">
              <w:rPr>
                <w:rFonts w:ascii="GHEA Grapalat" w:hAnsi="GHEA Grapalat" w:cs="Times New Roman"/>
                <w:sz w:val="16"/>
                <w:szCs w:val="16"/>
                <w:lang w:val="hy-AM" w:eastAsia="ru-RU" w:bidi="ru-RU"/>
              </w:rPr>
              <w:br/>
              <w:t>В случае обнаружения несоответствия поставки хлеба техническим характеристикам или условиям поставки срок устранения несоответствия составляет 60 минут.</w:t>
            </w:r>
          </w:p>
          <w:p w14:paraId="309738DD" w14:textId="77777777" w:rsidR="00C35620" w:rsidRPr="00663371" w:rsidRDefault="00C35620" w:rsidP="005C5332">
            <w:pPr>
              <w:pStyle w:val="HTMLPreformatted"/>
              <w:shd w:val="clear" w:color="auto" w:fill="F8F9FA"/>
              <w:rPr>
                <w:rFonts w:ascii="GHEA Grapalat" w:hAnsi="GHEA Grapalat" w:cs="Times New Roman"/>
                <w:sz w:val="16"/>
                <w:szCs w:val="16"/>
                <w:lang w:val="hy-AM" w:eastAsia="ru-RU" w:bidi="ru-RU"/>
              </w:rPr>
            </w:pPr>
            <w:r w:rsidRPr="00663371">
              <w:rPr>
                <w:rFonts w:ascii="GHEA Grapalat" w:hAnsi="GHEA Grapalat" w:cs="Times New Roman"/>
                <w:sz w:val="16"/>
                <w:szCs w:val="16"/>
                <w:lang w:val="hy-AM" w:eastAsia="ru-RU" w:bidi="ru-RU"/>
              </w:rPr>
              <w:t>Обращаем ваше внимание, что доставка должна осуществляться транспортом, предназначенным для перевозки данного пищевого продукта, который согласно Приказу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w:t>
            </w:r>
            <w:r w:rsidRPr="00663371">
              <w:rPr>
                <w:rFonts w:ascii="GHEA Grapalat" w:hAnsi="GHEA Grapalat" w:cs="Times New Roman"/>
                <w:b/>
                <w:sz w:val="16"/>
                <w:szCs w:val="16"/>
                <w:lang w:val="hy-AM"/>
              </w:rPr>
              <w:t xml:space="preserve"> </w:t>
            </w:r>
            <w:r w:rsidRPr="00663371">
              <w:rPr>
                <w:rFonts w:ascii="GHEA Grapalat" w:hAnsi="GHEA Grapalat" w:cs="Times New Roman"/>
                <w:sz w:val="16"/>
                <w:szCs w:val="16"/>
                <w:lang w:val="hy-AM" w:eastAsia="ru-RU" w:bidi="ru-RU"/>
              </w:rPr>
              <w:t>Согласно графику, утвержденному приказом № 85-Н, они</w:t>
            </w:r>
            <w:r>
              <w:rPr>
                <w:rFonts w:ascii="GHEA Grapalat" w:hAnsi="GHEA Grapalat" w:cs="Times New Roman"/>
                <w:sz w:val="16"/>
                <w:szCs w:val="16"/>
                <w:lang w:val="hy-AM" w:eastAsia="ru-RU" w:bidi="ru-RU"/>
              </w:rPr>
              <w:t xml:space="preserve"> </w:t>
            </w:r>
            <w:r w:rsidRPr="00663371">
              <w:rPr>
                <w:rFonts w:ascii="GHEA Grapalat" w:hAnsi="GHEA Grapalat" w:cs="Times New Roman"/>
                <w:sz w:val="16"/>
                <w:szCs w:val="16"/>
                <w:lang w:val="hy-AM" w:eastAsia="ru-RU" w:bidi="ru-RU"/>
              </w:rPr>
              <w:t>должны иметь санитарные паспорта.</w:t>
            </w:r>
          </w:p>
          <w:p w14:paraId="346D40B1" w14:textId="77777777" w:rsidR="00C35620" w:rsidRPr="00663371" w:rsidRDefault="00C35620" w:rsidP="005C5332">
            <w:pPr>
              <w:pStyle w:val="HTMLPreformatted"/>
              <w:shd w:val="clear" w:color="auto" w:fill="F8F9FA"/>
              <w:rPr>
                <w:rFonts w:ascii="GHEA Grapalat" w:hAnsi="GHEA Grapalat" w:cs="Times New Roman"/>
                <w:sz w:val="16"/>
                <w:szCs w:val="16"/>
                <w:lang w:val="hy-AM" w:eastAsia="ru-RU" w:bidi="ru-RU"/>
              </w:rPr>
            </w:pPr>
          </w:p>
          <w:p w14:paraId="5E5787F0" w14:textId="77777777" w:rsidR="00C35620" w:rsidRPr="00663371" w:rsidRDefault="00C35620" w:rsidP="005C5332">
            <w:pPr>
              <w:pStyle w:val="HTMLPreformatted"/>
              <w:shd w:val="clear" w:color="auto" w:fill="F8F9FA"/>
              <w:rPr>
                <w:rFonts w:ascii="GHEA Grapalat" w:hAnsi="GHEA Grapalat" w:cs="Times New Roman"/>
                <w:sz w:val="16"/>
                <w:szCs w:val="16"/>
                <w:lang w:val="hy-AM" w:eastAsia="ru-RU" w:bidi="ru-RU"/>
              </w:rPr>
            </w:pPr>
          </w:p>
          <w:p w14:paraId="5F06E085" w14:textId="77777777" w:rsidR="00C35620" w:rsidRPr="00663371" w:rsidRDefault="00C35620" w:rsidP="005C5332">
            <w:pPr>
              <w:pStyle w:val="HTMLPreformatted"/>
              <w:shd w:val="clear" w:color="auto" w:fill="F8F9FA"/>
              <w:rPr>
                <w:rFonts w:ascii="GHEA Grapalat" w:hAnsi="GHEA Grapalat" w:cs="Times New Roman"/>
                <w:sz w:val="16"/>
                <w:szCs w:val="16"/>
                <w:lang w:val="hy-AM" w:eastAsia="ru-RU" w:bidi="ru-RU"/>
              </w:rPr>
            </w:pPr>
          </w:p>
          <w:p w14:paraId="25E04275" w14:textId="77777777" w:rsidR="00C35620" w:rsidRPr="00AA2B5B" w:rsidRDefault="00C35620" w:rsidP="005C5332">
            <w:pPr>
              <w:pStyle w:val="HTMLPreformatted"/>
              <w:shd w:val="clear" w:color="auto" w:fill="F8F9FA"/>
              <w:rPr>
                <w:rFonts w:ascii="GHEA Grapalat" w:hAnsi="GHEA Grapalat" w:cs="Times New Roman"/>
                <w:sz w:val="16"/>
                <w:szCs w:val="16"/>
                <w:lang w:val="hy-AM" w:eastAsia="ru-RU" w:bidi="ru-RU"/>
              </w:rPr>
            </w:pPr>
          </w:p>
          <w:p w14:paraId="27624AD0" w14:textId="77777777" w:rsidR="00C35620" w:rsidRPr="00AA2B5B" w:rsidRDefault="00C35620" w:rsidP="005C5332">
            <w:pPr>
              <w:pStyle w:val="HTMLPreformatted"/>
              <w:shd w:val="clear" w:color="auto" w:fill="F8F9FA"/>
              <w:rPr>
                <w:rFonts w:ascii="GHEA Grapalat" w:hAnsi="GHEA Grapalat" w:cs="Times New Roman"/>
                <w:sz w:val="16"/>
                <w:szCs w:val="16"/>
                <w:lang w:val="hy-AM" w:eastAsia="ru-RU" w:bidi="ru-RU"/>
              </w:rPr>
            </w:pPr>
          </w:p>
          <w:p w14:paraId="00DCCBE8" w14:textId="77777777" w:rsidR="00C35620" w:rsidRPr="00AA2B5B" w:rsidRDefault="00C35620" w:rsidP="005C5332">
            <w:pPr>
              <w:pStyle w:val="HTMLPreformatted"/>
              <w:shd w:val="clear" w:color="auto" w:fill="F8F9FA"/>
              <w:rPr>
                <w:rFonts w:ascii="GHEA Grapalat" w:hAnsi="GHEA Grapalat" w:cs="Times New Roman"/>
                <w:sz w:val="16"/>
                <w:szCs w:val="16"/>
                <w:lang w:val="hy-AM" w:eastAsia="ru-RU" w:bidi="ru-RU"/>
              </w:rPr>
            </w:pPr>
          </w:p>
          <w:p w14:paraId="31873B8E" w14:textId="77777777" w:rsidR="00C35620" w:rsidRPr="0053314A" w:rsidRDefault="00C35620" w:rsidP="005C5332">
            <w:pPr>
              <w:pStyle w:val="HTMLPreformatted"/>
              <w:shd w:val="clear" w:color="auto" w:fill="F8F9FA"/>
              <w:rPr>
                <w:rFonts w:ascii="GHEA Grapalat" w:hAnsi="GHEA Grapalat" w:cs="Times New Roman"/>
                <w:sz w:val="16"/>
                <w:szCs w:val="16"/>
                <w:lang w:val="hy-AM" w:eastAsia="ru-RU" w:bidi="ru-RU"/>
              </w:rPr>
            </w:pPr>
          </w:p>
          <w:p w14:paraId="2C0479E0" w14:textId="77777777" w:rsidR="00C35620" w:rsidRPr="0053314A" w:rsidRDefault="00C35620" w:rsidP="005C5332">
            <w:pPr>
              <w:pStyle w:val="HTMLPreformatted"/>
              <w:shd w:val="clear" w:color="auto" w:fill="F8F9FA"/>
              <w:rPr>
                <w:rFonts w:ascii="GHEA Grapalat" w:hAnsi="GHEA Grapalat" w:cs="Times New Roman"/>
                <w:sz w:val="16"/>
                <w:szCs w:val="16"/>
                <w:lang w:val="hy-AM" w:eastAsia="ru-RU" w:bidi="ru-RU"/>
              </w:rPr>
            </w:pPr>
          </w:p>
        </w:tc>
        <w:tc>
          <w:tcPr>
            <w:tcW w:w="1080" w:type="dxa"/>
            <w:vAlign w:val="center"/>
          </w:tcPr>
          <w:p w14:paraId="42C449B3"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кг</w:t>
            </w:r>
          </w:p>
        </w:tc>
        <w:tc>
          <w:tcPr>
            <w:tcW w:w="810" w:type="dxa"/>
            <w:vAlign w:val="center"/>
          </w:tcPr>
          <w:p w14:paraId="7F4C2683"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276E66E1"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516D7FCF"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500</w:t>
            </w:r>
          </w:p>
        </w:tc>
        <w:tc>
          <w:tcPr>
            <w:tcW w:w="815" w:type="dxa"/>
            <w:vAlign w:val="center"/>
          </w:tcPr>
          <w:p w14:paraId="70CCF945"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0283BA71"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12942399" w14:textId="77777777" w:rsidR="00C35620" w:rsidRPr="000164C6"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b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r w:rsidRPr="000164C6">
              <w:rPr>
                <w:rFonts w:ascii="GHEA Grapalat" w:hAnsi="GHEA Grapalat" w:cs="Calibri"/>
                <w:sz w:val="16"/>
                <w:szCs w:val="16"/>
                <w:lang w:val="hy-AM"/>
              </w:rPr>
              <w:t xml:space="preserve"> </w:t>
            </w:r>
          </w:p>
        </w:tc>
      </w:tr>
      <w:tr w:rsidR="00C35620" w:rsidRPr="000164C6" w14:paraId="7E0963CA" w14:textId="77777777" w:rsidTr="005C5332">
        <w:trPr>
          <w:trHeight w:val="182"/>
          <w:jc w:val="center"/>
        </w:trPr>
        <w:tc>
          <w:tcPr>
            <w:tcW w:w="1428" w:type="dxa"/>
            <w:vAlign w:val="center"/>
          </w:tcPr>
          <w:p w14:paraId="50891195" w14:textId="77777777" w:rsidR="00C35620" w:rsidRPr="000164C6" w:rsidRDefault="00C35620" w:rsidP="005C5332">
            <w:pPr>
              <w:jc w:val="center"/>
              <w:rPr>
                <w:rFonts w:ascii="GHEA Grapalat" w:hAnsi="GHEA Grapalat" w:cs="Calibri"/>
                <w:color w:val="000000"/>
                <w:sz w:val="16"/>
                <w:szCs w:val="16"/>
              </w:rPr>
            </w:pPr>
            <w:r w:rsidRPr="000164C6">
              <w:rPr>
                <w:rFonts w:ascii="GHEA Grapalat" w:hAnsi="GHEA Grapalat" w:cs="Calibri"/>
                <w:color w:val="000000"/>
                <w:sz w:val="16"/>
                <w:szCs w:val="16"/>
              </w:rPr>
              <w:lastRenderedPageBreak/>
              <w:t>2</w:t>
            </w:r>
          </w:p>
        </w:tc>
        <w:tc>
          <w:tcPr>
            <w:tcW w:w="1620" w:type="dxa"/>
            <w:gridSpan w:val="2"/>
            <w:vAlign w:val="center"/>
          </w:tcPr>
          <w:p w14:paraId="357464B6" w14:textId="77777777" w:rsidR="00C35620" w:rsidRPr="000164C6" w:rsidRDefault="00C35620" w:rsidP="005C5332">
            <w:pPr>
              <w:jc w:val="center"/>
              <w:rPr>
                <w:lang w:val="hy-AM"/>
              </w:rPr>
            </w:pPr>
            <w:r w:rsidRPr="004F1D4F">
              <w:rPr>
                <w:rFonts w:ascii="GHEA Grapalat" w:hAnsi="GHEA Grapalat" w:cs="Calibri"/>
                <w:color w:val="000000"/>
                <w:sz w:val="16"/>
                <w:szCs w:val="16"/>
                <w:lang w:val="hy-AM"/>
              </w:rPr>
              <w:t>15811100/2</w:t>
            </w:r>
          </w:p>
        </w:tc>
        <w:tc>
          <w:tcPr>
            <w:tcW w:w="1336" w:type="dxa"/>
            <w:vAlign w:val="center"/>
          </w:tcPr>
          <w:p w14:paraId="4D485CF4" w14:textId="77777777" w:rsidR="00C35620" w:rsidRPr="000164C6" w:rsidRDefault="00C35620" w:rsidP="005C5332">
            <w:pPr>
              <w:spacing w:line="252" w:lineRule="auto"/>
              <w:jc w:val="both"/>
              <w:rPr>
                <w:rFonts w:ascii="GHEA Grapalat" w:hAnsi="GHEA Grapalat" w:cs="Calibri"/>
                <w:sz w:val="16"/>
                <w:szCs w:val="16"/>
                <w:lang w:val="hy-AM"/>
              </w:rPr>
            </w:pPr>
            <w:r>
              <w:rPr>
                <w:rFonts w:ascii="GHEA Grapalat" w:hAnsi="GHEA Grapalat" w:cs="Calibri"/>
                <w:sz w:val="16"/>
                <w:szCs w:val="16"/>
                <w:lang w:val="hy-AM"/>
              </w:rPr>
              <w:t>хлеб</w:t>
            </w:r>
            <w:r w:rsidRPr="000164C6">
              <w:rPr>
                <w:rFonts w:ascii="GHEA Grapalat" w:hAnsi="GHEA Grapalat" w:cs="Calibri"/>
                <w:sz w:val="16"/>
                <w:szCs w:val="16"/>
                <w:lang w:val="hy-AM"/>
              </w:rPr>
              <w:t xml:space="preserve"> </w:t>
            </w:r>
          </w:p>
        </w:tc>
        <w:tc>
          <w:tcPr>
            <w:tcW w:w="1184" w:type="dxa"/>
            <w:vAlign w:val="center"/>
          </w:tcPr>
          <w:p w14:paraId="6C22D760" w14:textId="77777777" w:rsidR="00C35620" w:rsidRPr="000164C6" w:rsidRDefault="00C35620" w:rsidP="005C5332">
            <w:pPr>
              <w:widowControl w:val="0"/>
              <w:jc w:val="center"/>
              <w:rPr>
                <w:rFonts w:ascii="GHEA Grapalat" w:hAnsi="GHEA Grapalat"/>
                <w:sz w:val="16"/>
                <w:szCs w:val="16"/>
              </w:rPr>
            </w:pPr>
          </w:p>
        </w:tc>
        <w:tc>
          <w:tcPr>
            <w:tcW w:w="4140" w:type="dxa"/>
            <w:vAlign w:val="center"/>
          </w:tcPr>
          <w:p w14:paraId="0FAD7CCF" w14:textId="77777777" w:rsidR="00C35620" w:rsidRPr="006F1658" w:rsidRDefault="00C35620" w:rsidP="005C5332">
            <w:pPr>
              <w:pStyle w:val="HTMLPreformatted"/>
              <w:shd w:val="clear" w:color="auto" w:fill="F8F9FA"/>
              <w:rPr>
                <w:rFonts w:ascii="GHEA Grapalat" w:hAnsi="GHEA Grapalat" w:cs="Times New Roman"/>
                <w:sz w:val="16"/>
                <w:szCs w:val="16"/>
                <w:lang w:val="hy-AM" w:eastAsia="ru-RU" w:bidi="ru-RU"/>
              </w:rPr>
            </w:pPr>
            <w:r w:rsidRPr="006F1658">
              <w:rPr>
                <w:rFonts w:ascii="GHEA Grapalat" w:hAnsi="GHEA Grapalat" w:cs="Times New Roman"/>
                <w:sz w:val="16"/>
                <w:szCs w:val="16"/>
                <w:lang w:val="hy-AM" w:eastAsia="ru-RU" w:bidi="ru-RU"/>
              </w:rPr>
              <w:t xml:space="preserve">Разнообразный хлеб из муки высшего сорта (матнакаш). Тип: изготовлено из пшеничной муки высшего сорта, АСТ 31-99. Упаковка: в бумажный пакет, соответствующий длине хлеба, с маркировкой. Безопасность: в соответствии с гигиеническими нормативами N 2-III-4.9-01-2010 и статьей 9 Закона РА «О безопасности пищевых продуктов». </w:t>
            </w:r>
            <w:r w:rsidRPr="006F1658">
              <w:rPr>
                <w:rFonts w:ascii="GHEA Grapalat" w:hAnsi="GHEA Grapalat" w:cs="Times New Roman"/>
                <w:sz w:val="16"/>
                <w:szCs w:val="16"/>
                <w:lang w:val="hy-AM" w:eastAsia="ru-RU" w:bidi="ru-RU"/>
              </w:rPr>
              <w:br/>
              <w:t>Остаточный срок годности не менее 90%</w:t>
            </w:r>
            <w:r>
              <w:rPr>
                <w:rFonts w:ascii="GHEA Grapalat" w:hAnsi="GHEA Grapalat" w:cs="Times New Roman"/>
                <w:sz w:val="16"/>
                <w:szCs w:val="16"/>
                <w:lang w:val="hy-AM" w:eastAsia="ru-RU" w:bidi="ru-RU"/>
              </w:rPr>
              <w:t>.</w:t>
            </w:r>
            <w:r w:rsidRPr="006F1658">
              <w:rPr>
                <w:rFonts w:ascii="GHEA Grapalat" w:hAnsi="GHEA Grapalat" w:cs="Times New Roman"/>
                <w:b/>
                <w:sz w:val="16"/>
                <w:szCs w:val="16"/>
                <w:lang w:val="hy-AM"/>
              </w:rPr>
              <w:t xml:space="preserve"> </w:t>
            </w:r>
            <w:r w:rsidRPr="006F1658">
              <w:rPr>
                <w:rFonts w:ascii="GHEA Grapalat" w:hAnsi="GHEA Grapalat" w:cs="Times New Roman"/>
                <w:sz w:val="16"/>
                <w:szCs w:val="16"/>
                <w:lang w:val="hy-AM" w:eastAsia="ru-RU" w:bidi="ru-RU"/>
              </w:rPr>
              <w:t>В случае несоответствия поставки хлеба техническим характеристикам или условиям поставки устанавливается срок 60 минут для устранения несоответствий.</w:t>
            </w:r>
          </w:p>
          <w:p w14:paraId="0D99B94A" w14:textId="77777777" w:rsidR="00C35620" w:rsidRPr="006F1658" w:rsidRDefault="00C35620" w:rsidP="005C5332">
            <w:pPr>
              <w:pStyle w:val="HTMLPreformatted"/>
              <w:shd w:val="clear" w:color="auto" w:fill="F8F9FA"/>
              <w:rPr>
                <w:rFonts w:ascii="GHEA Grapalat" w:hAnsi="GHEA Grapalat" w:cs="Times New Roman"/>
                <w:sz w:val="16"/>
                <w:szCs w:val="16"/>
                <w:lang w:val="hy-AM" w:eastAsia="ru-RU" w:bidi="ru-RU"/>
              </w:rPr>
            </w:pPr>
            <w:r w:rsidRPr="006F1658">
              <w:rPr>
                <w:rFonts w:ascii="GHEA Grapalat" w:hAnsi="GHEA Grapalat" w:cs="Times New Roman"/>
                <w:sz w:val="16"/>
                <w:szCs w:val="16"/>
                <w:lang w:val="hy-AM" w:eastAsia="ru-RU" w:bidi="ru-RU"/>
              </w:rPr>
              <w:t>Срок годности: выпекается в день доставки.</w:t>
            </w:r>
          </w:p>
          <w:p w14:paraId="5D66062D" w14:textId="77777777" w:rsidR="00C35620" w:rsidRPr="00663371" w:rsidRDefault="00C35620" w:rsidP="005C5332">
            <w:pPr>
              <w:pStyle w:val="HTMLPreformatted"/>
              <w:shd w:val="clear" w:color="auto" w:fill="F8F9FA"/>
              <w:rPr>
                <w:rFonts w:ascii="GHEA Grapalat" w:hAnsi="GHEA Grapalat" w:cs="Times New Roman"/>
                <w:sz w:val="16"/>
                <w:szCs w:val="16"/>
                <w:lang w:val="hy-AM" w:eastAsia="ru-RU" w:bidi="ru-RU"/>
              </w:rPr>
            </w:pPr>
            <w:r w:rsidRPr="00663371">
              <w:rPr>
                <w:rFonts w:ascii="GHEA Grapalat" w:hAnsi="GHEA Grapalat" w:cs="Times New Roman"/>
                <w:sz w:val="16"/>
                <w:szCs w:val="16"/>
                <w:lang w:val="hy-AM" w:eastAsia="ru-RU" w:bidi="ru-RU"/>
              </w:rPr>
              <w:t>Обращаем ваше внимание, что доставка должна осуществляться транспортом, предназначенным для перевозки данного пищевого продукта, который согласно Приказу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w:t>
            </w:r>
            <w:r w:rsidRPr="00663371">
              <w:rPr>
                <w:rFonts w:ascii="GHEA Grapalat" w:hAnsi="GHEA Grapalat" w:cs="Times New Roman"/>
                <w:b/>
                <w:sz w:val="16"/>
                <w:szCs w:val="16"/>
                <w:lang w:val="hy-AM"/>
              </w:rPr>
              <w:t xml:space="preserve"> </w:t>
            </w:r>
            <w:r w:rsidRPr="00663371">
              <w:rPr>
                <w:rFonts w:ascii="GHEA Grapalat" w:hAnsi="GHEA Grapalat" w:cs="Times New Roman"/>
                <w:sz w:val="16"/>
                <w:szCs w:val="16"/>
                <w:lang w:val="hy-AM" w:eastAsia="ru-RU" w:bidi="ru-RU"/>
              </w:rPr>
              <w:t>Согласно графику, утвержденному приказом № 85-Н, они</w:t>
            </w:r>
            <w:r>
              <w:rPr>
                <w:rFonts w:ascii="GHEA Grapalat" w:hAnsi="GHEA Grapalat" w:cs="Times New Roman"/>
                <w:sz w:val="16"/>
                <w:szCs w:val="16"/>
                <w:lang w:val="hy-AM" w:eastAsia="ru-RU" w:bidi="ru-RU"/>
              </w:rPr>
              <w:t xml:space="preserve"> </w:t>
            </w:r>
            <w:r w:rsidRPr="00663371">
              <w:rPr>
                <w:rFonts w:ascii="GHEA Grapalat" w:hAnsi="GHEA Grapalat" w:cs="Times New Roman"/>
                <w:sz w:val="16"/>
                <w:szCs w:val="16"/>
                <w:lang w:val="hy-AM" w:eastAsia="ru-RU" w:bidi="ru-RU"/>
              </w:rPr>
              <w:t>должны иметь санитарные паспорта.</w:t>
            </w:r>
          </w:p>
          <w:p w14:paraId="2E07D254" w14:textId="77777777" w:rsidR="00C35620" w:rsidRPr="00663371" w:rsidRDefault="00C35620" w:rsidP="005C5332">
            <w:pPr>
              <w:pStyle w:val="HTMLPreformatted"/>
              <w:shd w:val="clear" w:color="auto" w:fill="F8F9FA"/>
              <w:rPr>
                <w:rFonts w:ascii="GHEA Grapalat" w:hAnsi="GHEA Grapalat" w:cs="Times New Roman"/>
                <w:sz w:val="16"/>
                <w:szCs w:val="16"/>
                <w:lang w:val="hy-AM" w:eastAsia="ru-RU" w:bidi="ru-RU"/>
              </w:rPr>
            </w:pPr>
          </w:p>
          <w:p w14:paraId="7D1C9C28" w14:textId="77777777" w:rsidR="00C35620" w:rsidRPr="006F1658" w:rsidRDefault="00C35620" w:rsidP="005C5332">
            <w:pPr>
              <w:pStyle w:val="HTMLPreformatted"/>
              <w:shd w:val="clear" w:color="auto" w:fill="F8F9FA"/>
              <w:rPr>
                <w:rFonts w:ascii="GHEA Grapalat" w:hAnsi="GHEA Grapalat" w:cs="Times New Roman"/>
                <w:sz w:val="16"/>
                <w:szCs w:val="16"/>
                <w:lang w:val="hy-AM" w:eastAsia="ru-RU" w:bidi="ru-RU"/>
              </w:rPr>
            </w:pPr>
          </w:p>
          <w:p w14:paraId="4D9F9AD9" w14:textId="77777777" w:rsidR="00C35620" w:rsidRPr="006F1658" w:rsidRDefault="00C35620" w:rsidP="005C5332">
            <w:pPr>
              <w:pStyle w:val="HTMLPreformatted"/>
              <w:shd w:val="clear" w:color="auto" w:fill="F8F9FA"/>
              <w:rPr>
                <w:rFonts w:ascii="GHEA Grapalat" w:hAnsi="GHEA Grapalat" w:cs="Times New Roman"/>
                <w:sz w:val="16"/>
                <w:szCs w:val="16"/>
                <w:lang w:val="hy-AM" w:eastAsia="ru-RU" w:bidi="ru-RU"/>
              </w:rPr>
            </w:pPr>
          </w:p>
          <w:p w14:paraId="7F045B75" w14:textId="77777777" w:rsidR="00C35620" w:rsidRPr="006F1658" w:rsidRDefault="00C35620" w:rsidP="005C5332">
            <w:pPr>
              <w:pStyle w:val="HTMLPreformatted"/>
              <w:shd w:val="clear" w:color="auto" w:fill="F8F9FA"/>
              <w:rPr>
                <w:rFonts w:ascii="GHEA Grapalat" w:hAnsi="GHEA Grapalat" w:cs="Times New Roman"/>
                <w:sz w:val="16"/>
                <w:szCs w:val="16"/>
                <w:lang w:val="hy-AM" w:eastAsia="ru-RU" w:bidi="ru-RU"/>
              </w:rPr>
            </w:pPr>
          </w:p>
        </w:tc>
        <w:tc>
          <w:tcPr>
            <w:tcW w:w="1080" w:type="dxa"/>
            <w:vAlign w:val="center"/>
          </w:tcPr>
          <w:p w14:paraId="65359588"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кг</w:t>
            </w:r>
          </w:p>
        </w:tc>
        <w:tc>
          <w:tcPr>
            <w:tcW w:w="810" w:type="dxa"/>
            <w:vAlign w:val="center"/>
          </w:tcPr>
          <w:p w14:paraId="53B67053"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19000BE7"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31D5580A" w14:textId="77777777" w:rsidR="00C35620" w:rsidRPr="000164C6" w:rsidRDefault="00C35620" w:rsidP="005C5332">
            <w:pPr>
              <w:jc w:val="center"/>
              <w:rPr>
                <w:rFonts w:ascii="GHEA Grapalat" w:hAnsi="GHEA Grapalat" w:cs="Calibri"/>
                <w:color w:val="000000"/>
                <w:sz w:val="16"/>
                <w:szCs w:val="16"/>
                <w:lang w:val="hy-AM"/>
              </w:rPr>
            </w:pPr>
            <w:r w:rsidRPr="004F1D4F">
              <w:rPr>
                <w:rFonts w:ascii="GHEA Grapalat" w:hAnsi="GHEA Grapalat" w:cs="Calibri"/>
                <w:color w:val="000000"/>
                <w:sz w:val="16"/>
                <w:szCs w:val="16"/>
              </w:rPr>
              <w:t>1700</w:t>
            </w:r>
          </w:p>
        </w:tc>
        <w:tc>
          <w:tcPr>
            <w:tcW w:w="815" w:type="dxa"/>
            <w:vAlign w:val="center"/>
          </w:tcPr>
          <w:p w14:paraId="609F372C"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vAlign w:val="center"/>
          </w:tcPr>
          <w:p w14:paraId="57146E05" w14:textId="77777777" w:rsidR="00C35620" w:rsidRPr="000164C6" w:rsidRDefault="00C35620" w:rsidP="005C5332">
            <w:pPr>
              <w:jc w:val="center"/>
              <w:rPr>
                <w:rFonts w:ascii="GHEA Grapalat" w:hAnsi="GHEA Grapalat"/>
                <w:sz w:val="16"/>
                <w:szCs w:val="16"/>
                <w:lang w:val="hy-AM"/>
              </w:rPr>
            </w:pPr>
            <w:r w:rsidRPr="0053314A">
              <w:rPr>
                <w:rFonts w:ascii="GHEA Grapalat" w:hAnsi="GHEA Grapalat" w:cs="Calibri"/>
                <w:sz w:val="16"/>
                <w:szCs w:val="16"/>
                <w:lang w:val="hy-AM"/>
              </w:rPr>
              <w:br/>
            </w:r>
          </w:p>
        </w:tc>
        <w:tc>
          <w:tcPr>
            <w:tcW w:w="881" w:type="dxa"/>
            <w:vAlign w:val="center"/>
          </w:tcPr>
          <w:p w14:paraId="45CDAA41" w14:textId="77777777" w:rsidR="00C35620" w:rsidRPr="000164C6"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b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r w:rsidRPr="000164C6">
              <w:rPr>
                <w:rFonts w:ascii="GHEA Grapalat" w:hAnsi="GHEA Grapalat" w:cs="Calibri"/>
                <w:sz w:val="16"/>
                <w:szCs w:val="16"/>
                <w:lang w:val="hy-AM"/>
              </w:rPr>
              <w:t xml:space="preserve"> </w:t>
            </w:r>
          </w:p>
        </w:tc>
      </w:tr>
      <w:tr w:rsidR="00C35620" w:rsidRPr="000164C6" w14:paraId="2F9F34D9" w14:textId="77777777" w:rsidTr="005C5332">
        <w:trPr>
          <w:trHeight w:val="70"/>
          <w:jc w:val="center"/>
        </w:trPr>
        <w:tc>
          <w:tcPr>
            <w:tcW w:w="1428" w:type="dxa"/>
            <w:vAlign w:val="center"/>
          </w:tcPr>
          <w:p w14:paraId="494636F7"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1620" w:type="dxa"/>
            <w:gridSpan w:val="2"/>
            <w:vAlign w:val="center"/>
          </w:tcPr>
          <w:p w14:paraId="25B781DE"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1336" w:type="dxa"/>
            <w:vAlign w:val="center"/>
          </w:tcPr>
          <w:p w14:paraId="0BFDD6DA"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6F1658">
              <w:rPr>
                <w:rFonts w:ascii="GHEA Grapalat" w:hAnsi="GHEA Grapalat" w:cs="Calibri"/>
                <w:sz w:val="16"/>
                <w:szCs w:val="16"/>
                <w:lang w:val="hy-AM" w:eastAsia="ru-RU" w:bidi="ru-RU"/>
              </w:rPr>
              <w:br/>
              <w:t>Цельнозерновой хлеб</w:t>
            </w:r>
            <w:r w:rsidRPr="000164C6">
              <w:rPr>
                <w:rFonts w:ascii="GHEA Grapalat" w:hAnsi="GHEA Grapalat" w:cs="Calibri"/>
                <w:sz w:val="16"/>
                <w:szCs w:val="16"/>
                <w:lang w:val="hy-AM" w:eastAsia="ru-RU" w:bidi="ru-RU"/>
              </w:rPr>
              <w:t xml:space="preserve"> </w:t>
            </w:r>
          </w:p>
        </w:tc>
        <w:tc>
          <w:tcPr>
            <w:tcW w:w="1184" w:type="dxa"/>
            <w:vAlign w:val="center"/>
          </w:tcPr>
          <w:p w14:paraId="24281B53"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31AD067C" w14:textId="77777777" w:rsidR="00C35620" w:rsidRPr="006F1658" w:rsidRDefault="00C35620" w:rsidP="005C5332">
            <w:pPr>
              <w:pStyle w:val="HTMLPreformatted"/>
              <w:shd w:val="clear" w:color="auto" w:fill="F8F9FA"/>
              <w:rPr>
                <w:rFonts w:ascii="GHEA Grapalat" w:hAnsi="GHEA Grapalat" w:cs="Times New Roman"/>
                <w:sz w:val="16"/>
                <w:szCs w:val="16"/>
                <w:lang w:val="hy-AM" w:eastAsia="ru-RU" w:bidi="ru-RU"/>
              </w:rPr>
            </w:pPr>
            <w:r w:rsidRPr="00E86DE1">
              <w:rPr>
                <w:rFonts w:ascii="GHEA Grapalat" w:hAnsi="GHEA Grapalat" w:cs="Times New Roman"/>
                <w:sz w:val="16"/>
                <w:szCs w:val="16"/>
                <w:lang w:val="hy-AM" w:eastAsia="ru-RU" w:bidi="ru-RU"/>
              </w:rPr>
              <w:t>Хлеб с содержанием цельной пшеницы не менее 30%. Тип: из цельной пшеницы, АСТ 31-99.</w:t>
            </w:r>
            <w:r w:rsidRPr="00D219CD">
              <w:rPr>
                <w:rFonts w:ascii="GHEA Grapalat" w:hAnsi="GHEA Grapalat" w:cs="Times New Roman"/>
                <w:sz w:val="16"/>
                <w:szCs w:val="16"/>
                <w:lang w:val="hy-AM" w:eastAsia="ru-RU" w:bidi="ru-RU"/>
              </w:rPr>
              <w:t xml:space="preserve"> </w:t>
            </w:r>
            <w:r w:rsidRPr="00E86DE1">
              <w:rPr>
                <w:rFonts w:ascii="GHEA Grapalat" w:hAnsi="GHEA Grapalat" w:cs="Times New Roman"/>
                <w:sz w:val="16"/>
                <w:szCs w:val="16"/>
                <w:lang w:val="hy-AM" w:eastAsia="ru-RU" w:bidi="ru-RU"/>
              </w:rPr>
              <w:t>Упаковка: в бумажном пакете, по длине хлеба, с маркировкой.</w:t>
            </w:r>
            <w:r w:rsidRPr="00D219CD">
              <w:rPr>
                <w:rFonts w:ascii="GHEA Grapalat" w:hAnsi="GHEA Grapalat" w:cs="Times New Roman"/>
                <w:b/>
                <w:sz w:val="16"/>
                <w:szCs w:val="16"/>
                <w:lang w:val="hy-AM"/>
              </w:rPr>
              <w:t xml:space="preserve"> </w:t>
            </w:r>
            <w:r w:rsidRPr="00D219CD">
              <w:rPr>
                <w:rFonts w:ascii="GHEA Grapalat" w:hAnsi="GHEA Grapalat" w:cs="Times New Roman"/>
                <w:sz w:val="16"/>
                <w:szCs w:val="16"/>
                <w:lang w:val="hy-AM" w:eastAsia="ru-RU" w:bidi="ru-RU"/>
              </w:rPr>
              <w:t>Безопасность: согласно гигиеническим нормативам N 2-III-4.9-01-2010 и статье 9 Закона РА «О безопасности пищевых продуктов». Остаточный срок годности не менее 90%.</w:t>
            </w:r>
            <w:r w:rsidRPr="006F1658">
              <w:rPr>
                <w:rFonts w:ascii="GHEA Grapalat" w:hAnsi="GHEA Grapalat" w:cs="Times New Roman"/>
                <w:sz w:val="16"/>
                <w:szCs w:val="16"/>
                <w:lang w:val="hy-AM" w:eastAsia="ru-RU" w:bidi="ru-RU"/>
              </w:rPr>
              <w:t xml:space="preserve"> Срок годности: выпекается в день доставки.</w:t>
            </w:r>
          </w:p>
          <w:p w14:paraId="55DE99E3" w14:textId="77777777" w:rsidR="00C35620" w:rsidRPr="00663371" w:rsidRDefault="00C35620" w:rsidP="005C5332">
            <w:pPr>
              <w:pStyle w:val="HTMLPreformatted"/>
              <w:shd w:val="clear" w:color="auto" w:fill="F8F9FA"/>
              <w:rPr>
                <w:rFonts w:ascii="GHEA Grapalat" w:hAnsi="GHEA Grapalat" w:cs="Times New Roman"/>
                <w:sz w:val="16"/>
                <w:szCs w:val="16"/>
                <w:lang w:val="hy-AM" w:eastAsia="ru-RU" w:bidi="ru-RU"/>
              </w:rPr>
            </w:pPr>
            <w:r w:rsidRPr="00663371">
              <w:rPr>
                <w:rFonts w:ascii="GHEA Grapalat" w:hAnsi="GHEA Grapalat" w:cs="Times New Roman"/>
                <w:sz w:val="16"/>
                <w:szCs w:val="16"/>
                <w:lang w:val="hy-AM" w:eastAsia="ru-RU" w:bidi="ru-RU"/>
              </w:rPr>
              <w:t>Обращаем ваше внимание, что доставка должна осуществляться транспортом, предназначенным для перевозки данного пищевого продукта, который согласно Приказу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w:t>
            </w:r>
            <w:r w:rsidRPr="00663371">
              <w:rPr>
                <w:rFonts w:ascii="GHEA Grapalat" w:hAnsi="GHEA Grapalat" w:cs="Times New Roman"/>
                <w:b/>
                <w:sz w:val="16"/>
                <w:szCs w:val="16"/>
                <w:lang w:val="hy-AM"/>
              </w:rPr>
              <w:t xml:space="preserve"> </w:t>
            </w:r>
            <w:r w:rsidRPr="00663371">
              <w:rPr>
                <w:rFonts w:ascii="GHEA Grapalat" w:hAnsi="GHEA Grapalat" w:cs="Times New Roman"/>
                <w:sz w:val="16"/>
                <w:szCs w:val="16"/>
                <w:lang w:val="hy-AM" w:eastAsia="ru-RU" w:bidi="ru-RU"/>
              </w:rPr>
              <w:t>Согласно графику, утвержденному приказом № 85-Н, они</w:t>
            </w:r>
            <w:r>
              <w:rPr>
                <w:rFonts w:ascii="GHEA Grapalat" w:hAnsi="GHEA Grapalat" w:cs="Times New Roman"/>
                <w:sz w:val="16"/>
                <w:szCs w:val="16"/>
                <w:lang w:val="hy-AM" w:eastAsia="ru-RU" w:bidi="ru-RU"/>
              </w:rPr>
              <w:t xml:space="preserve"> </w:t>
            </w:r>
            <w:r w:rsidRPr="00663371">
              <w:rPr>
                <w:rFonts w:ascii="GHEA Grapalat" w:hAnsi="GHEA Grapalat" w:cs="Times New Roman"/>
                <w:sz w:val="16"/>
                <w:szCs w:val="16"/>
                <w:lang w:val="hy-AM" w:eastAsia="ru-RU" w:bidi="ru-RU"/>
              </w:rPr>
              <w:lastRenderedPageBreak/>
              <w:t>должны иметь санитарные паспорта.</w:t>
            </w:r>
          </w:p>
          <w:p w14:paraId="57C2874F" w14:textId="77777777" w:rsidR="00C35620" w:rsidRPr="00663371" w:rsidRDefault="00C35620" w:rsidP="005C5332">
            <w:pPr>
              <w:pStyle w:val="HTMLPreformatted"/>
              <w:shd w:val="clear" w:color="auto" w:fill="F8F9FA"/>
              <w:rPr>
                <w:rFonts w:ascii="GHEA Grapalat" w:hAnsi="GHEA Grapalat" w:cs="Times New Roman"/>
                <w:sz w:val="16"/>
                <w:szCs w:val="16"/>
                <w:lang w:val="hy-AM" w:eastAsia="ru-RU" w:bidi="ru-RU"/>
              </w:rPr>
            </w:pPr>
          </w:p>
          <w:p w14:paraId="5CCDC67A" w14:textId="77777777" w:rsidR="00C35620" w:rsidRPr="00E86DE1" w:rsidRDefault="00C35620" w:rsidP="005C5332">
            <w:pPr>
              <w:jc w:val="both"/>
              <w:rPr>
                <w:rFonts w:ascii="GHEA Grapalat" w:hAnsi="GHEA Grapalat"/>
                <w:sz w:val="16"/>
                <w:szCs w:val="16"/>
                <w:lang w:val="hy-AM"/>
              </w:rPr>
            </w:pPr>
          </w:p>
        </w:tc>
        <w:tc>
          <w:tcPr>
            <w:tcW w:w="1080" w:type="dxa"/>
            <w:vAlign w:val="center"/>
          </w:tcPr>
          <w:p w14:paraId="5D441BEC"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Pr>
                <w:rFonts w:ascii="GHEA Grapalat" w:hAnsi="GHEA Grapalat" w:cs="Calibri"/>
                <w:color w:val="000000"/>
                <w:sz w:val="16"/>
                <w:szCs w:val="16"/>
                <w:lang w:val="hy-AM"/>
              </w:rPr>
              <w:lastRenderedPageBreak/>
              <w:t>кг</w:t>
            </w:r>
          </w:p>
        </w:tc>
        <w:tc>
          <w:tcPr>
            <w:tcW w:w="810" w:type="dxa"/>
            <w:vAlign w:val="center"/>
          </w:tcPr>
          <w:p w14:paraId="18F01244"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810" w:type="dxa"/>
            <w:vAlign w:val="center"/>
          </w:tcPr>
          <w:p w14:paraId="4CF972E6"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715" w:type="dxa"/>
            <w:vAlign w:val="center"/>
          </w:tcPr>
          <w:p w14:paraId="18B9C43D"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Pr>
                <w:rFonts w:ascii="GHEA Grapalat" w:hAnsi="GHEA Grapalat" w:cs="Calibri"/>
                <w:sz w:val="16"/>
                <w:szCs w:val="16"/>
                <w:lang w:val="hy-AM" w:eastAsia="ru-RU" w:bidi="ru-RU"/>
              </w:rPr>
              <w:t>200</w:t>
            </w:r>
          </w:p>
        </w:tc>
        <w:tc>
          <w:tcPr>
            <w:tcW w:w="815" w:type="dxa"/>
            <w:vAlign w:val="center"/>
          </w:tcPr>
          <w:p w14:paraId="29AA141B"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0164C6">
              <w:rPr>
                <w:rFonts w:ascii="GHEA Grapalat" w:hAnsi="GHEA Grapalat" w:cs="Calibri"/>
                <w:sz w:val="16"/>
                <w:szCs w:val="16"/>
                <w:lang w:val="hy-AM" w:eastAsia="ru-RU" w:bidi="ru-RU"/>
              </w:rPr>
              <w:t>РА, г. Ереван, Мамиконянц 31</w:t>
            </w:r>
          </w:p>
        </w:tc>
        <w:tc>
          <w:tcPr>
            <w:tcW w:w="1088" w:type="dxa"/>
            <w:gridSpan w:val="2"/>
          </w:tcPr>
          <w:p w14:paraId="7CD20F4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881" w:type="dxa"/>
            <w:vAlign w:val="center"/>
          </w:tcPr>
          <w:p w14:paraId="21A0C480" w14:textId="77777777" w:rsidR="00C35620" w:rsidRPr="000164C6"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r w:rsidRPr="000164C6">
              <w:rPr>
                <w:rFonts w:ascii="GHEA Grapalat" w:hAnsi="GHEA Grapalat" w:cs="Calibri"/>
                <w:sz w:val="16"/>
                <w:szCs w:val="16"/>
                <w:lang w:val="hy-AM"/>
              </w:rPr>
              <w:t xml:space="preserve"> </w:t>
            </w:r>
          </w:p>
        </w:tc>
      </w:tr>
      <w:tr w:rsidR="00C35620" w:rsidRPr="000164C6" w14:paraId="0DDF3608" w14:textId="77777777" w:rsidTr="005C5332">
        <w:trPr>
          <w:trHeight w:val="182"/>
          <w:jc w:val="center"/>
        </w:trPr>
        <w:tc>
          <w:tcPr>
            <w:tcW w:w="1428" w:type="dxa"/>
            <w:vAlign w:val="center"/>
          </w:tcPr>
          <w:p w14:paraId="09BB3437" w14:textId="77777777" w:rsidR="00C35620" w:rsidRPr="000164C6" w:rsidRDefault="00C35620" w:rsidP="005C5332">
            <w:pPr>
              <w:jc w:val="center"/>
              <w:rPr>
                <w:rFonts w:ascii="GHEA Grapalat" w:hAnsi="GHEA Grapalat" w:cs="Calibri"/>
                <w:color w:val="000000"/>
                <w:sz w:val="16"/>
                <w:szCs w:val="16"/>
                <w:lang w:val="hy-AM"/>
              </w:rPr>
            </w:pPr>
            <w:r w:rsidRPr="000164C6">
              <w:rPr>
                <w:rFonts w:ascii="GHEA Grapalat" w:hAnsi="GHEA Grapalat" w:cs="Calibri"/>
                <w:color w:val="000000"/>
                <w:sz w:val="16"/>
                <w:szCs w:val="16"/>
                <w:lang w:val="hy-AM"/>
              </w:rPr>
              <w:t>4</w:t>
            </w:r>
          </w:p>
        </w:tc>
        <w:tc>
          <w:tcPr>
            <w:tcW w:w="1620" w:type="dxa"/>
            <w:gridSpan w:val="2"/>
          </w:tcPr>
          <w:p w14:paraId="6DCECB1D" w14:textId="77777777" w:rsidR="00C35620" w:rsidRDefault="00C35620" w:rsidP="005C5332">
            <w:pPr>
              <w:jc w:val="center"/>
              <w:rPr>
                <w:rFonts w:ascii="GHEA Grapalat" w:hAnsi="GHEA Grapalat" w:cs="Calibri"/>
                <w:color w:val="000000"/>
                <w:sz w:val="16"/>
                <w:szCs w:val="16"/>
                <w:lang w:val="hy-AM"/>
              </w:rPr>
            </w:pPr>
          </w:p>
          <w:p w14:paraId="31530D06" w14:textId="77777777" w:rsidR="00C35620" w:rsidRDefault="00C35620" w:rsidP="005C5332">
            <w:pPr>
              <w:jc w:val="center"/>
              <w:rPr>
                <w:rFonts w:ascii="GHEA Grapalat" w:hAnsi="GHEA Grapalat" w:cs="Calibri"/>
                <w:color w:val="000000"/>
                <w:sz w:val="16"/>
                <w:szCs w:val="16"/>
                <w:lang w:val="hy-AM"/>
              </w:rPr>
            </w:pPr>
          </w:p>
          <w:p w14:paraId="5A2771D3" w14:textId="77777777" w:rsidR="00C35620" w:rsidRDefault="00C35620" w:rsidP="005C5332">
            <w:pPr>
              <w:jc w:val="center"/>
              <w:rPr>
                <w:rFonts w:ascii="GHEA Grapalat" w:hAnsi="GHEA Grapalat" w:cs="Calibri"/>
                <w:color w:val="000000"/>
                <w:sz w:val="16"/>
                <w:szCs w:val="16"/>
                <w:lang w:val="hy-AM"/>
              </w:rPr>
            </w:pPr>
          </w:p>
          <w:p w14:paraId="364692E8" w14:textId="77777777" w:rsidR="00C35620" w:rsidRDefault="00C35620" w:rsidP="005C5332">
            <w:pPr>
              <w:jc w:val="center"/>
              <w:rPr>
                <w:rFonts w:ascii="GHEA Grapalat" w:hAnsi="GHEA Grapalat" w:cs="Calibri"/>
                <w:color w:val="000000"/>
                <w:sz w:val="16"/>
                <w:szCs w:val="16"/>
                <w:lang w:val="hy-AM"/>
              </w:rPr>
            </w:pPr>
          </w:p>
          <w:p w14:paraId="4C7E8D4C" w14:textId="77777777" w:rsidR="00C35620" w:rsidRDefault="00C35620" w:rsidP="005C5332">
            <w:pPr>
              <w:rPr>
                <w:rFonts w:ascii="GHEA Grapalat" w:hAnsi="GHEA Grapalat" w:cs="Calibri"/>
                <w:color w:val="000000"/>
                <w:sz w:val="16"/>
                <w:szCs w:val="16"/>
                <w:lang w:val="hy-AM"/>
              </w:rPr>
            </w:pPr>
          </w:p>
          <w:p w14:paraId="2DFF6D3C" w14:textId="77777777" w:rsidR="00C35620" w:rsidRDefault="00C35620" w:rsidP="005C5332">
            <w:pPr>
              <w:rPr>
                <w:rFonts w:ascii="GHEA Grapalat" w:hAnsi="GHEA Grapalat" w:cs="Calibri"/>
                <w:color w:val="000000"/>
                <w:sz w:val="16"/>
                <w:szCs w:val="16"/>
                <w:lang w:val="hy-AM"/>
              </w:rPr>
            </w:pPr>
          </w:p>
          <w:p w14:paraId="3B0E5B5B" w14:textId="77777777" w:rsidR="00C35620" w:rsidRDefault="00C35620" w:rsidP="005C5332">
            <w:pPr>
              <w:rPr>
                <w:rFonts w:ascii="GHEA Grapalat" w:hAnsi="GHEA Grapalat" w:cs="Calibri"/>
                <w:color w:val="000000"/>
                <w:sz w:val="16"/>
                <w:szCs w:val="16"/>
                <w:lang w:val="hy-AM"/>
              </w:rPr>
            </w:pPr>
          </w:p>
          <w:p w14:paraId="30D3939E" w14:textId="77777777" w:rsidR="00C35620" w:rsidRDefault="00C35620" w:rsidP="005C5332">
            <w:pPr>
              <w:rPr>
                <w:rFonts w:ascii="GHEA Grapalat" w:hAnsi="GHEA Grapalat" w:cs="Calibri"/>
                <w:color w:val="000000"/>
                <w:sz w:val="16"/>
                <w:szCs w:val="16"/>
                <w:lang w:val="hy-AM"/>
              </w:rPr>
            </w:pPr>
          </w:p>
          <w:p w14:paraId="3FD2DAE8" w14:textId="77777777" w:rsidR="00C35620" w:rsidRDefault="00C35620" w:rsidP="005C5332">
            <w:pPr>
              <w:rPr>
                <w:rFonts w:ascii="GHEA Grapalat" w:hAnsi="GHEA Grapalat" w:cs="Calibri"/>
                <w:color w:val="000000"/>
                <w:sz w:val="16"/>
                <w:szCs w:val="16"/>
                <w:lang w:val="hy-AM"/>
              </w:rPr>
            </w:pPr>
          </w:p>
          <w:p w14:paraId="1724CD33" w14:textId="77777777" w:rsidR="00C35620" w:rsidRDefault="00C35620" w:rsidP="005C5332">
            <w:pPr>
              <w:rPr>
                <w:rFonts w:ascii="GHEA Grapalat" w:hAnsi="GHEA Grapalat" w:cs="Calibri"/>
                <w:color w:val="000000"/>
                <w:sz w:val="16"/>
                <w:szCs w:val="16"/>
                <w:lang w:val="hy-AM"/>
              </w:rPr>
            </w:pPr>
          </w:p>
          <w:p w14:paraId="79E0EBF9" w14:textId="77777777" w:rsidR="00C35620" w:rsidRDefault="00C35620" w:rsidP="005C5332">
            <w:pPr>
              <w:rPr>
                <w:rFonts w:ascii="GHEA Grapalat" w:hAnsi="GHEA Grapalat" w:cs="Calibri"/>
                <w:color w:val="000000"/>
                <w:sz w:val="16"/>
                <w:szCs w:val="16"/>
                <w:lang w:val="hy-AM"/>
              </w:rPr>
            </w:pPr>
          </w:p>
          <w:p w14:paraId="44C9B67A" w14:textId="77777777" w:rsidR="00C35620" w:rsidRDefault="00C35620" w:rsidP="005C5332">
            <w:pPr>
              <w:rPr>
                <w:rFonts w:ascii="GHEA Grapalat" w:hAnsi="GHEA Grapalat" w:cs="Calibri"/>
                <w:color w:val="000000"/>
                <w:sz w:val="16"/>
                <w:szCs w:val="16"/>
                <w:lang w:val="hy-AM"/>
              </w:rPr>
            </w:pPr>
          </w:p>
          <w:p w14:paraId="096A4C74" w14:textId="77777777" w:rsidR="00C35620" w:rsidRDefault="00C35620" w:rsidP="005C5332">
            <w:pPr>
              <w:rPr>
                <w:rFonts w:ascii="GHEA Grapalat" w:hAnsi="GHEA Grapalat" w:cs="Calibri"/>
                <w:color w:val="000000"/>
                <w:sz w:val="16"/>
                <w:szCs w:val="16"/>
                <w:lang w:val="hy-AM"/>
              </w:rPr>
            </w:pPr>
          </w:p>
          <w:p w14:paraId="4E03A15B" w14:textId="77777777" w:rsidR="00C35620" w:rsidRPr="000164C6" w:rsidRDefault="00C35620" w:rsidP="005C5332">
            <w:pPr>
              <w:rPr>
                <w:rFonts w:ascii="Sylfaen" w:hAnsi="Sylfaen"/>
                <w:lang w:val="hy-AM"/>
              </w:rPr>
            </w:pPr>
            <w:r w:rsidRPr="004F1D4F">
              <w:rPr>
                <w:rFonts w:ascii="GHEA Grapalat" w:hAnsi="GHEA Grapalat" w:cs="Calibri"/>
                <w:color w:val="000000"/>
                <w:sz w:val="16"/>
                <w:szCs w:val="16"/>
                <w:lang w:val="hy-AM"/>
              </w:rPr>
              <w:t>15851100/1</w:t>
            </w:r>
          </w:p>
        </w:tc>
        <w:tc>
          <w:tcPr>
            <w:tcW w:w="1336" w:type="dxa"/>
            <w:vAlign w:val="center"/>
          </w:tcPr>
          <w:p w14:paraId="7C520821" w14:textId="77777777" w:rsidR="00C35620" w:rsidRPr="00617B1E"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617B1E">
              <w:rPr>
                <w:rFonts w:ascii="GHEA Grapalat" w:hAnsi="GHEA Grapalat" w:cs="Calibri"/>
                <w:sz w:val="16"/>
                <w:szCs w:val="16"/>
                <w:lang w:val="hy-AM" w:eastAsia="ru-RU" w:bidi="ru-RU"/>
              </w:rPr>
              <w:t xml:space="preserve">макароны </w:t>
            </w:r>
          </w:p>
        </w:tc>
        <w:tc>
          <w:tcPr>
            <w:tcW w:w="1184" w:type="dxa"/>
            <w:vAlign w:val="center"/>
          </w:tcPr>
          <w:p w14:paraId="720EE5A7" w14:textId="77777777" w:rsidR="00C35620" w:rsidRPr="000164C6" w:rsidRDefault="00C35620" w:rsidP="005C5332">
            <w:pPr>
              <w:widowControl w:val="0"/>
              <w:jc w:val="center"/>
              <w:rPr>
                <w:rFonts w:ascii="GHEA Grapalat" w:hAnsi="GHEA Grapalat"/>
                <w:sz w:val="16"/>
                <w:szCs w:val="16"/>
              </w:rPr>
            </w:pPr>
          </w:p>
        </w:tc>
        <w:tc>
          <w:tcPr>
            <w:tcW w:w="4140" w:type="dxa"/>
            <w:vAlign w:val="center"/>
          </w:tcPr>
          <w:p w14:paraId="408D27B0" w14:textId="77777777" w:rsidR="00C35620" w:rsidRPr="005C3F07" w:rsidRDefault="00C35620" w:rsidP="005C5332">
            <w:pPr>
              <w:pStyle w:val="HTMLPreformatted"/>
              <w:shd w:val="clear" w:color="auto" w:fill="F8F9FA"/>
              <w:rPr>
                <w:rFonts w:ascii="GHEA Grapalat" w:hAnsi="GHEA Grapalat" w:cs="Times New Roman"/>
                <w:sz w:val="16"/>
                <w:szCs w:val="16"/>
                <w:lang w:val="hy-AM" w:eastAsia="ru-RU" w:bidi="ru-RU"/>
              </w:rPr>
            </w:pPr>
            <w:r w:rsidRPr="00617B1E">
              <w:rPr>
                <w:rFonts w:ascii="GHEA Grapalat" w:hAnsi="GHEA Grapalat" w:cs="Times New Roman"/>
                <w:sz w:val="16"/>
                <w:szCs w:val="16"/>
                <w:lang w:val="hy-AM" w:eastAsia="ru-RU" w:bidi="ru-RU"/>
              </w:rPr>
              <w:t>Макаронные изделия (ассортимент фигурный, вермишель</w:t>
            </w:r>
            <w:r>
              <w:rPr>
                <w:rFonts w:ascii="GHEA Grapalat" w:hAnsi="GHEA Grapalat" w:cs="Times New Roman"/>
                <w:sz w:val="16"/>
                <w:szCs w:val="16"/>
                <w:lang w:val="hy-AM" w:eastAsia="ru-RU" w:bidi="ru-RU"/>
              </w:rPr>
              <w:t>,аришта</w:t>
            </w:r>
            <w:r w:rsidRPr="00617B1E">
              <w:rPr>
                <w:rFonts w:ascii="GHEA Grapalat" w:hAnsi="GHEA Grapalat" w:cs="Times New Roman"/>
                <w:sz w:val="16"/>
                <w:szCs w:val="16"/>
                <w:lang w:val="hy-AM" w:eastAsia="ru-RU" w:bidi="ru-RU"/>
              </w:rPr>
              <w:t>). Макароны, лапша, вермишель и прочие нарезные изделия Макаронные изделия из пресного теста, влажностью не более 12%,</w:t>
            </w:r>
            <w:r w:rsidRPr="005C3F07">
              <w:rPr>
                <w:rFonts w:ascii="GHEA Grapalat" w:hAnsi="GHEA Grapalat" w:cs="Times New Roman"/>
                <w:sz w:val="16"/>
                <w:szCs w:val="16"/>
                <w:lang w:val="hy-AM" w:eastAsia="ru-RU" w:bidi="ru-RU"/>
              </w:rPr>
              <w:t xml:space="preserve"> зольность: не более 2,1, кислотность: не более 5%, без примесей: не более 0,30%, зараженность вредителями не допускается, упаковка: в бумажный пакет или пищевую полиэтиленовую пленку</w:t>
            </w:r>
            <w:r>
              <w:rPr>
                <w:rFonts w:ascii="GHEA Grapalat" w:hAnsi="GHEA Grapalat" w:cs="Times New Roman"/>
                <w:sz w:val="16"/>
                <w:szCs w:val="16"/>
                <w:lang w:val="hy-AM" w:eastAsia="ru-RU" w:bidi="ru-RU"/>
              </w:rPr>
              <w:t xml:space="preserve"> </w:t>
            </w:r>
            <w:r w:rsidRPr="005C3F07">
              <w:rPr>
                <w:rFonts w:ascii="GHEA Grapalat" w:hAnsi="GHEA Grapalat" w:cs="Times New Roman"/>
                <w:sz w:val="16"/>
                <w:szCs w:val="16"/>
                <w:lang w:val="hy-AM" w:eastAsia="ru-RU" w:bidi="ru-RU"/>
              </w:rPr>
              <w:t xml:space="preserve">с соответствующей маркировкой в </w:t>
            </w:r>
            <w:r w:rsidRPr="0086369D">
              <w:rPr>
                <w:rFonts w:ascii="Cambria Math" w:hAnsi="Cambria Math" w:cs="Cambria Math"/>
                <w:sz w:val="16"/>
                <w:szCs w:val="16"/>
                <w:lang w:val="hy-AM" w:eastAsia="ru-RU" w:bidi="ru-RU"/>
              </w:rPr>
              <w:t>​​</w:t>
            </w:r>
            <w:r w:rsidRPr="0086369D">
              <w:rPr>
                <w:rFonts w:ascii="GHEA Grapalat" w:hAnsi="GHEA Grapalat" w:cs="GHEA Grapalat"/>
                <w:sz w:val="16"/>
                <w:szCs w:val="16"/>
                <w:lang w:val="hy-AM" w:eastAsia="ru-RU" w:bidi="ru-RU"/>
              </w:rPr>
              <w:t>зависимости</w:t>
            </w:r>
            <w:r w:rsidRPr="005C3F07">
              <w:rPr>
                <w:rFonts w:ascii="GHEA Grapalat" w:hAnsi="GHEA Grapalat" w:cs="Times New Roman"/>
                <w:sz w:val="16"/>
                <w:szCs w:val="16"/>
                <w:lang w:val="hy-AM" w:eastAsia="ru-RU" w:bidi="ru-RU"/>
              </w:rPr>
              <w:t xml:space="preserve"> от вида и качества муки: А (мука из твердых сортов пшеницы), Б (мука из мягких стекловидных сортов пшеницы), Б (мука из хлебопекарной пшеницы), предварительно молотая и немолотая, ГОСТ 31743-2012 или эквивалент.</w:t>
            </w:r>
            <w:r w:rsidRPr="0086369D">
              <w:rPr>
                <w:rFonts w:ascii="GHEA Grapalat" w:hAnsi="GHEA Grapalat" w:cs="Times New Roman"/>
                <w:sz w:val="16"/>
                <w:szCs w:val="16"/>
                <w:lang w:val="hy-AM" w:eastAsia="ru-RU" w:bidi="ru-RU"/>
              </w:rPr>
              <w:t xml:space="preserve"> </w:t>
            </w:r>
            <w:r w:rsidRPr="005C3F07">
              <w:rPr>
                <w:rFonts w:ascii="GHEA Grapalat" w:hAnsi="GHEA Grapalat" w:cs="Times New Roman"/>
                <w:sz w:val="16"/>
                <w:szCs w:val="16"/>
                <w:lang w:val="hy-AM" w:eastAsia="ru-RU" w:bidi="ru-RU"/>
              </w:rPr>
              <w:t>Безопасность: согласно гигиеническим нормативам N 2-III-4.9-01-2010, маркировка: статья 9 Закона РА «О безопасности пищевых продуктов»; маркировка: разборчивая.</w:t>
            </w:r>
            <w:r w:rsidRPr="0086369D">
              <w:rPr>
                <w:rFonts w:ascii="GHEA Grapalat" w:hAnsi="GHEA Grapalat" w:cs="Times New Roman"/>
                <w:sz w:val="16"/>
                <w:szCs w:val="16"/>
                <w:lang w:val="hy-AM" w:eastAsia="ru-RU" w:bidi="ru-RU"/>
              </w:rPr>
              <w:t xml:space="preserve"> </w:t>
            </w:r>
            <w:r w:rsidRPr="005C3F07">
              <w:rPr>
                <w:rFonts w:ascii="GHEA Grapalat" w:hAnsi="GHEA Grapalat" w:cs="Times New Roman"/>
                <w:sz w:val="16"/>
                <w:szCs w:val="16"/>
                <w:lang w:val="hy-AM" w:eastAsia="ru-RU" w:bidi="ru-RU"/>
              </w:rPr>
              <w:t xml:space="preserve">Конкретный день и время доставки определяются </w:t>
            </w:r>
            <w:r>
              <w:rPr>
                <w:rFonts w:ascii="GHEA Grapalat" w:hAnsi="GHEA Grapalat" w:cs="Times New Roman"/>
                <w:sz w:val="16"/>
                <w:szCs w:val="16"/>
                <w:lang w:val="hy-AM" w:eastAsia="ru-RU" w:bidi="ru-RU"/>
              </w:rPr>
              <w:t>п</w:t>
            </w:r>
            <w:r w:rsidRPr="005C3F07">
              <w:rPr>
                <w:rFonts w:ascii="GHEA Grapalat" w:hAnsi="GHEA Grapalat" w:cs="Times New Roman"/>
                <w:sz w:val="16"/>
                <w:szCs w:val="16"/>
                <w:lang w:val="hy-AM" w:eastAsia="ru-RU" w:bidi="ru-RU"/>
              </w:rPr>
              <w:t>окупателем путем предварительного (не ранее, чем за 2 рабочих дня) заказа по электронной почте или по телефону.</w:t>
            </w:r>
          </w:p>
          <w:p w14:paraId="023853B2" w14:textId="77777777" w:rsidR="00C35620" w:rsidRPr="005C3F07" w:rsidRDefault="00C35620" w:rsidP="005C5332">
            <w:pPr>
              <w:pStyle w:val="HTMLPreformatted"/>
              <w:shd w:val="clear" w:color="auto" w:fill="F8F9FA"/>
              <w:rPr>
                <w:rFonts w:ascii="GHEA Grapalat" w:hAnsi="GHEA Grapalat" w:cs="Times New Roman"/>
                <w:sz w:val="16"/>
                <w:szCs w:val="16"/>
                <w:lang w:val="hy-AM" w:eastAsia="ru-RU" w:bidi="ru-RU"/>
              </w:rPr>
            </w:pPr>
          </w:p>
          <w:p w14:paraId="45EF9573" w14:textId="77777777" w:rsidR="00C35620" w:rsidRPr="005C3F07" w:rsidRDefault="00C35620" w:rsidP="005C5332">
            <w:pPr>
              <w:pStyle w:val="HTMLPreformatted"/>
              <w:shd w:val="clear" w:color="auto" w:fill="F8F9FA"/>
              <w:rPr>
                <w:rFonts w:ascii="GHEA Grapalat" w:hAnsi="GHEA Grapalat" w:cs="Times New Roman"/>
                <w:sz w:val="16"/>
                <w:szCs w:val="16"/>
                <w:lang w:val="hy-AM" w:eastAsia="ru-RU" w:bidi="ru-RU"/>
              </w:rPr>
            </w:pPr>
          </w:p>
          <w:p w14:paraId="1345490E" w14:textId="77777777" w:rsidR="00C35620" w:rsidRPr="005C3F07" w:rsidRDefault="00C35620" w:rsidP="005C5332">
            <w:pPr>
              <w:pStyle w:val="HTMLPreformatted"/>
              <w:shd w:val="clear" w:color="auto" w:fill="F8F9FA"/>
              <w:rPr>
                <w:rFonts w:ascii="GHEA Grapalat" w:hAnsi="GHEA Grapalat" w:cs="Times New Roman"/>
                <w:sz w:val="16"/>
                <w:szCs w:val="16"/>
                <w:lang w:val="hy-AM" w:eastAsia="ru-RU" w:bidi="ru-RU"/>
              </w:rPr>
            </w:pPr>
          </w:p>
          <w:p w14:paraId="64105442" w14:textId="77777777" w:rsidR="00C35620" w:rsidRPr="005C3F07" w:rsidRDefault="00C35620" w:rsidP="005C5332">
            <w:pPr>
              <w:pStyle w:val="HTMLPreformatted"/>
              <w:shd w:val="clear" w:color="auto" w:fill="F8F9FA"/>
              <w:rPr>
                <w:rFonts w:ascii="GHEA Grapalat" w:hAnsi="GHEA Grapalat" w:cs="Times New Roman"/>
                <w:sz w:val="16"/>
                <w:szCs w:val="16"/>
                <w:lang w:val="hy-AM" w:eastAsia="ru-RU" w:bidi="ru-RU"/>
              </w:rPr>
            </w:pPr>
          </w:p>
          <w:p w14:paraId="617D4E54" w14:textId="77777777" w:rsidR="00C35620" w:rsidRPr="00617B1E" w:rsidRDefault="00C35620" w:rsidP="005C5332">
            <w:pPr>
              <w:pStyle w:val="HTMLPreformatted"/>
              <w:shd w:val="clear" w:color="auto" w:fill="F8F9FA"/>
              <w:rPr>
                <w:rFonts w:ascii="GHEA Grapalat" w:hAnsi="GHEA Grapalat" w:cs="Times New Roman"/>
                <w:sz w:val="16"/>
                <w:szCs w:val="16"/>
                <w:lang w:val="hy-AM" w:eastAsia="ru-RU" w:bidi="ru-RU"/>
              </w:rPr>
            </w:pPr>
          </w:p>
          <w:p w14:paraId="1F32CB01" w14:textId="77777777" w:rsidR="00C35620" w:rsidRPr="005C3F07" w:rsidRDefault="00C35620" w:rsidP="005C5332">
            <w:pPr>
              <w:pStyle w:val="HTMLPreformatted"/>
              <w:shd w:val="clear" w:color="auto" w:fill="F8F9FA"/>
              <w:jc w:val="both"/>
              <w:rPr>
                <w:rFonts w:ascii="GHEA Grapalat" w:hAnsi="GHEA Grapalat" w:cs="Times New Roman"/>
                <w:sz w:val="16"/>
                <w:szCs w:val="16"/>
                <w:lang w:val="hy-AM" w:eastAsia="ru-RU" w:bidi="ru-RU"/>
              </w:rPr>
            </w:pPr>
          </w:p>
        </w:tc>
        <w:tc>
          <w:tcPr>
            <w:tcW w:w="1080" w:type="dxa"/>
            <w:vAlign w:val="center"/>
          </w:tcPr>
          <w:p w14:paraId="7AA29AB5" w14:textId="77777777" w:rsidR="00C35620" w:rsidRPr="000164C6" w:rsidRDefault="00C35620" w:rsidP="005C5332">
            <w:pPr>
              <w:jc w:val="center"/>
              <w:rPr>
                <w:rFonts w:ascii="GHEA Grapalat" w:hAnsi="GHEA Grapalat" w:cs="Calibri"/>
                <w:sz w:val="16"/>
                <w:szCs w:val="16"/>
                <w:lang w:val="hy-AM"/>
              </w:rPr>
            </w:pPr>
            <w:r w:rsidRPr="000164C6">
              <w:rPr>
                <w:rFonts w:ascii="GHEA Grapalat" w:hAnsi="GHEA Grapalat" w:cs="Calibri"/>
                <w:sz w:val="16"/>
                <w:szCs w:val="16"/>
                <w:lang w:val="hy-AM"/>
              </w:rPr>
              <w:t>шт</w:t>
            </w:r>
          </w:p>
        </w:tc>
        <w:tc>
          <w:tcPr>
            <w:tcW w:w="810" w:type="dxa"/>
            <w:vAlign w:val="center"/>
          </w:tcPr>
          <w:p w14:paraId="4B161E8B"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2A9EA007"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226DE4BE" w14:textId="77777777" w:rsidR="00C35620" w:rsidRPr="000164C6" w:rsidRDefault="00C35620" w:rsidP="005C5332">
            <w:pPr>
              <w:jc w:val="center"/>
              <w:rPr>
                <w:rFonts w:ascii="GHEA Grapalat" w:hAnsi="GHEA Grapalat" w:cs="Calibri"/>
                <w:color w:val="000000"/>
                <w:sz w:val="16"/>
                <w:szCs w:val="16"/>
              </w:rPr>
            </w:pPr>
            <w:r>
              <w:rPr>
                <w:rFonts w:ascii="GHEA Grapalat" w:hAnsi="GHEA Grapalat" w:cs="Calibri"/>
                <w:color w:val="000000"/>
                <w:sz w:val="16"/>
                <w:szCs w:val="16"/>
                <w:lang w:val="hy-AM"/>
              </w:rPr>
              <w:t>100</w:t>
            </w:r>
          </w:p>
        </w:tc>
        <w:tc>
          <w:tcPr>
            <w:tcW w:w="815" w:type="dxa"/>
            <w:vAlign w:val="center"/>
          </w:tcPr>
          <w:p w14:paraId="6CED0957"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5C8C30E9"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093D407A" w14:textId="77777777" w:rsidR="00C35620" w:rsidRPr="000164C6"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r w:rsidRPr="000164C6">
              <w:rPr>
                <w:rFonts w:ascii="GHEA Grapalat" w:hAnsi="GHEA Grapalat" w:cs="Calibri"/>
                <w:sz w:val="16"/>
                <w:szCs w:val="16"/>
                <w:lang w:val="hy-AM"/>
              </w:rPr>
              <w:t xml:space="preserve"> </w:t>
            </w:r>
          </w:p>
        </w:tc>
      </w:tr>
      <w:tr w:rsidR="00C35620" w:rsidRPr="000164C6" w14:paraId="254E91DB" w14:textId="77777777" w:rsidTr="005C5332">
        <w:trPr>
          <w:trHeight w:val="182"/>
          <w:jc w:val="center"/>
        </w:trPr>
        <w:tc>
          <w:tcPr>
            <w:tcW w:w="1428" w:type="dxa"/>
            <w:vAlign w:val="center"/>
          </w:tcPr>
          <w:p w14:paraId="47287CBD"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0164C6">
              <w:rPr>
                <w:rFonts w:ascii="GHEA Grapalat" w:hAnsi="GHEA Grapalat" w:cs="Calibri"/>
                <w:sz w:val="16"/>
                <w:szCs w:val="16"/>
                <w:lang w:val="hy-AM" w:eastAsia="ru-RU" w:bidi="ru-RU"/>
              </w:rPr>
              <w:t>5</w:t>
            </w:r>
          </w:p>
        </w:tc>
        <w:tc>
          <w:tcPr>
            <w:tcW w:w="1620" w:type="dxa"/>
            <w:gridSpan w:val="2"/>
            <w:vAlign w:val="center"/>
          </w:tcPr>
          <w:p w14:paraId="77464276"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4F1D4F">
              <w:rPr>
                <w:rFonts w:ascii="GHEA Grapalat" w:hAnsi="GHEA Grapalat" w:cs="Calibri"/>
                <w:color w:val="000000"/>
                <w:sz w:val="16"/>
                <w:szCs w:val="16"/>
                <w:lang w:val="hy-AM"/>
              </w:rPr>
              <w:t>15612180/1</w:t>
            </w:r>
          </w:p>
        </w:tc>
        <w:tc>
          <w:tcPr>
            <w:tcW w:w="1336" w:type="dxa"/>
            <w:vAlign w:val="center"/>
          </w:tcPr>
          <w:p w14:paraId="5D70A6F8" w14:textId="77777777" w:rsidR="00C35620" w:rsidRPr="005C3F07" w:rsidRDefault="00C35620" w:rsidP="005C5332">
            <w:pPr>
              <w:pStyle w:val="HTMLPreformatted"/>
              <w:shd w:val="clear" w:color="auto" w:fill="F8F9FA"/>
              <w:spacing w:line="252" w:lineRule="auto"/>
              <w:rPr>
                <w:rFonts w:ascii="GHEA Grapalat" w:hAnsi="GHEA Grapalat" w:cs="Times New Roman"/>
                <w:sz w:val="16"/>
                <w:szCs w:val="16"/>
                <w:lang w:val="hy-AM" w:eastAsia="ru-RU" w:bidi="ru-RU"/>
              </w:rPr>
            </w:pPr>
            <w:r w:rsidRPr="005C3F07">
              <w:rPr>
                <w:rFonts w:ascii="GHEA Grapalat" w:hAnsi="GHEA Grapalat" w:cs="Times New Roman"/>
                <w:sz w:val="16"/>
                <w:szCs w:val="16"/>
                <w:lang w:val="hy-AM" w:eastAsia="ru-RU" w:bidi="ru-RU"/>
              </w:rPr>
              <w:br/>
              <w:t xml:space="preserve">высококачественная пшеничная мука </w:t>
            </w:r>
          </w:p>
        </w:tc>
        <w:tc>
          <w:tcPr>
            <w:tcW w:w="1184" w:type="dxa"/>
            <w:vAlign w:val="center"/>
          </w:tcPr>
          <w:p w14:paraId="45C26CE8"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4ED8E0F0" w14:textId="77777777" w:rsidR="00C35620" w:rsidRPr="00E2770B" w:rsidRDefault="00C35620" w:rsidP="005C5332">
            <w:pPr>
              <w:pStyle w:val="HTMLPreformatted"/>
              <w:shd w:val="clear" w:color="auto" w:fill="F8F9FA"/>
              <w:rPr>
                <w:rFonts w:ascii="GHEA Grapalat" w:hAnsi="GHEA Grapalat" w:cs="Times New Roman"/>
                <w:sz w:val="16"/>
                <w:szCs w:val="16"/>
                <w:lang w:val="hy-AM" w:eastAsia="ru-RU" w:bidi="ru-RU"/>
              </w:rPr>
            </w:pPr>
            <w:r w:rsidRPr="0086369D">
              <w:rPr>
                <w:rFonts w:ascii="GHEA Grapalat" w:hAnsi="GHEA Grapalat" w:cs="Times New Roman"/>
                <w:sz w:val="16"/>
                <w:szCs w:val="16"/>
                <w:lang w:val="hy-AM" w:eastAsia="ru-RU" w:bidi="ru-RU"/>
              </w:rPr>
              <w:t>Мука пшеничная высшего сорта. Мука высшего сорта. Свойственный пшеничной муке, без постороннего привкуса и запаха, цвет муки белый или белый с кремовым оттенком, в заводской упаковке с соответствующей маркировкой</w:t>
            </w:r>
            <w:r>
              <w:rPr>
                <w:rFonts w:ascii="GHEA Grapalat" w:hAnsi="GHEA Grapalat" w:cs="Times New Roman"/>
                <w:sz w:val="16"/>
                <w:szCs w:val="16"/>
                <w:lang w:val="hy-AM" w:eastAsia="ru-RU" w:bidi="ru-RU"/>
              </w:rPr>
              <w:t>.</w:t>
            </w:r>
            <w:r w:rsidRPr="0086369D">
              <w:rPr>
                <w:rFonts w:ascii="GHEA Grapalat" w:hAnsi="GHEA Grapalat" w:cs="Times New Roman"/>
                <w:sz w:val="16"/>
                <w:szCs w:val="16"/>
                <w:lang w:val="hy-AM" w:eastAsia="ru-RU" w:bidi="ru-RU"/>
              </w:rPr>
              <w:t xml:space="preserve"> Без кислотности и горечи, без запаха и плесени. Массовая доля влаги - не более 15%, металломагнитных примесей - не более 3,0%.</w:t>
            </w:r>
            <w:r w:rsidRPr="0086369D">
              <w:rPr>
                <w:rFonts w:ascii="GHEA Grapalat" w:hAnsi="GHEA Grapalat" w:cs="Times New Roman"/>
                <w:b/>
                <w:sz w:val="16"/>
                <w:szCs w:val="16"/>
                <w:lang w:val="hy-AM"/>
              </w:rPr>
              <w:t xml:space="preserve"> </w:t>
            </w:r>
            <w:r w:rsidRPr="0086369D">
              <w:rPr>
                <w:rFonts w:ascii="GHEA Grapalat" w:hAnsi="GHEA Grapalat" w:cs="Times New Roman"/>
                <w:sz w:val="16"/>
                <w:szCs w:val="16"/>
                <w:lang w:val="hy-AM" w:eastAsia="ru-RU" w:bidi="ru-RU"/>
              </w:rPr>
              <w:t>Массовая доля золы: не более 0,55% от сухого вещества, количество сырой клейковины: не менее 28,0%.</w:t>
            </w:r>
            <w:r w:rsidRPr="0086369D">
              <w:rPr>
                <w:rFonts w:ascii="GHEA Grapalat" w:hAnsi="GHEA Grapalat" w:cs="Times New Roman"/>
                <w:b/>
                <w:sz w:val="16"/>
                <w:szCs w:val="16"/>
                <w:lang w:val="hy-AM"/>
              </w:rPr>
              <w:t xml:space="preserve"> </w:t>
            </w:r>
            <w:r w:rsidRPr="0086369D">
              <w:rPr>
                <w:rFonts w:ascii="GHEA Grapalat" w:hAnsi="GHEA Grapalat" w:cs="Times New Roman"/>
                <w:sz w:val="16"/>
                <w:szCs w:val="16"/>
                <w:lang w:val="hy-AM" w:eastAsia="ru-RU" w:bidi="ru-RU"/>
              </w:rPr>
              <w:t>АСТ 280-2007.</w:t>
            </w:r>
            <w:r>
              <w:rPr>
                <w:rStyle w:val="Heading7Char"/>
                <w:rFonts w:ascii="inherit" w:hAnsi="inherit"/>
                <w:color w:val="1F1F1F"/>
                <w:sz w:val="42"/>
                <w:szCs w:val="42"/>
              </w:rPr>
              <w:t xml:space="preserve"> </w:t>
            </w:r>
            <w:r w:rsidRPr="0086369D">
              <w:rPr>
                <w:rFonts w:ascii="GHEA Grapalat" w:hAnsi="GHEA Grapalat" w:cs="Times New Roman"/>
                <w:sz w:val="16"/>
                <w:szCs w:val="16"/>
                <w:lang w:val="hy-AM" w:eastAsia="ru-RU" w:bidi="ru-RU"/>
              </w:rPr>
              <w:t>Безопасность и маркировка: в соответствии с гигиеническими нормативами N 2-III-4.9-01-2010 и статьей 9 Закона РА «О безопасности пищевых продуктов». Маркировка: разборчивая. Остаточный срок годности не менее 60%.</w:t>
            </w:r>
            <w:r w:rsidRPr="005C3F07">
              <w:rPr>
                <w:rFonts w:ascii="GHEA Grapalat" w:hAnsi="GHEA Grapalat" w:cs="Times New Roman"/>
                <w:sz w:val="16"/>
                <w:szCs w:val="16"/>
                <w:lang w:val="hy-AM" w:eastAsia="ru-RU" w:bidi="ru-RU"/>
              </w:rPr>
              <w:t xml:space="preserve"> Конкретный день и время доставки определяются </w:t>
            </w:r>
            <w:r>
              <w:rPr>
                <w:rFonts w:ascii="GHEA Grapalat" w:hAnsi="GHEA Grapalat" w:cs="Times New Roman"/>
                <w:sz w:val="16"/>
                <w:szCs w:val="16"/>
                <w:lang w:val="hy-AM" w:eastAsia="ru-RU" w:bidi="ru-RU"/>
              </w:rPr>
              <w:t>п</w:t>
            </w:r>
            <w:r w:rsidRPr="005C3F07">
              <w:rPr>
                <w:rFonts w:ascii="GHEA Grapalat" w:hAnsi="GHEA Grapalat" w:cs="Times New Roman"/>
                <w:sz w:val="16"/>
                <w:szCs w:val="16"/>
                <w:lang w:val="hy-AM" w:eastAsia="ru-RU" w:bidi="ru-RU"/>
              </w:rPr>
              <w:t xml:space="preserve">окупателем путем предварительного (не ранее, чем за 2 рабочих дня) заказа по </w:t>
            </w:r>
            <w:r w:rsidRPr="005C3F07">
              <w:rPr>
                <w:rFonts w:ascii="GHEA Grapalat" w:hAnsi="GHEA Grapalat" w:cs="Times New Roman"/>
                <w:sz w:val="16"/>
                <w:szCs w:val="16"/>
                <w:lang w:val="hy-AM" w:eastAsia="ru-RU" w:bidi="ru-RU"/>
              </w:rPr>
              <w:lastRenderedPageBreak/>
              <w:t>электронной почте или по телефону.</w:t>
            </w:r>
          </w:p>
          <w:p w14:paraId="713A3D2A" w14:textId="77777777" w:rsidR="00C35620" w:rsidRPr="0086369D" w:rsidRDefault="00C35620" w:rsidP="005C5332">
            <w:pPr>
              <w:pStyle w:val="HTMLPreformatted"/>
              <w:shd w:val="clear" w:color="auto" w:fill="F8F9FA"/>
              <w:rPr>
                <w:rFonts w:ascii="GHEA Grapalat" w:hAnsi="GHEA Grapalat" w:cs="Times New Roman"/>
                <w:sz w:val="16"/>
                <w:szCs w:val="16"/>
                <w:lang w:val="hy-AM" w:eastAsia="ru-RU" w:bidi="ru-RU"/>
              </w:rPr>
            </w:pPr>
          </w:p>
          <w:p w14:paraId="62495643" w14:textId="77777777" w:rsidR="00C35620" w:rsidRPr="0086369D" w:rsidRDefault="00C35620" w:rsidP="005C5332">
            <w:pPr>
              <w:jc w:val="both"/>
              <w:rPr>
                <w:rFonts w:ascii="GHEA Grapalat" w:hAnsi="GHEA Grapalat"/>
                <w:sz w:val="16"/>
                <w:szCs w:val="16"/>
                <w:lang w:val="hy-AM"/>
              </w:rPr>
            </w:pPr>
          </w:p>
        </w:tc>
        <w:tc>
          <w:tcPr>
            <w:tcW w:w="1080" w:type="dxa"/>
            <w:vAlign w:val="center"/>
          </w:tcPr>
          <w:p w14:paraId="327F38A9"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Pr>
                <w:rFonts w:ascii="GHEA Grapalat" w:hAnsi="GHEA Grapalat" w:cs="Calibri"/>
                <w:sz w:val="16"/>
                <w:szCs w:val="16"/>
                <w:lang w:val="hy-AM" w:eastAsia="ru-RU" w:bidi="ru-RU"/>
              </w:rPr>
              <w:lastRenderedPageBreak/>
              <w:t>кг</w:t>
            </w:r>
          </w:p>
        </w:tc>
        <w:tc>
          <w:tcPr>
            <w:tcW w:w="810" w:type="dxa"/>
            <w:vAlign w:val="center"/>
          </w:tcPr>
          <w:p w14:paraId="55AD6996"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810" w:type="dxa"/>
            <w:vAlign w:val="center"/>
          </w:tcPr>
          <w:p w14:paraId="78B87030"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715" w:type="dxa"/>
            <w:vAlign w:val="center"/>
          </w:tcPr>
          <w:p w14:paraId="56B4D354"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Pr>
                <w:rFonts w:ascii="GHEA Grapalat" w:hAnsi="GHEA Grapalat" w:cs="Calibri"/>
                <w:sz w:val="16"/>
                <w:szCs w:val="16"/>
                <w:lang w:val="hy-AM" w:eastAsia="ru-RU" w:bidi="ru-RU"/>
              </w:rPr>
              <w:t>100</w:t>
            </w:r>
          </w:p>
        </w:tc>
        <w:tc>
          <w:tcPr>
            <w:tcW w:w="815" w:type="dxa"/>
            <w:vAlign w:val="center"/>
          </w:tcPr>
          <w:p w14:paraId="721C1AF3"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0164C6">
              <w:rPr>
                <w:rFonts w:ascii="GHEA Grapalat" w:hAnsi="GHEA Grapalat" w:cs="Calibri"/>
                <w:sz w:val="16"/>
                <w:szCs w:val="16"/>
                <w:lang w:val="hy-AM" w:eastAsia="ru-RU" w:bidi="ru-RU"/>
              </w:rPr>
              <w:t>РА, г. Ереван, Мамиконянц 31</w:t>
            </w:r>
          </w:p>
        </w:tc>
        <w:tc>
          <w:tcPr>
            <w:tcW w:w="1088" w:type="dxa"/>
            <w:gridSpan w:val="2"/>
          </w:tcPr>
          <w:p w14:paraId="3B42C986"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881" w:type="dxa"/>
            <w:vAlign w:val="center"/>
          </w:tcPr>
          <w:p w14:paraId="0C39ED3A" w14:textId="77777777" w:rsidR="00C35620" w:rsidRPr="000164C6"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r w:rsidRPr="000164C6">
              <w:rPr>
                <w:rFonts w:ascii="GHEA Grapalat" w:hAnsi="GHEA Grapalat" w:cs="Calibri"/>
                <w:sz w:val="16"/>
                <w:szCs w:val="16"/>
                <w:lang w:val="hy-AM"/>
              </w:rPr>
              <w:t xml:space="preserve"> </w:t>
            </w:r>
          </w:p>
        </w:tc>
      </w:tr>
      <w:tr w:rsidR="00C35620" w:rsidRPr="000164C6" w14:paraId="154A46B5" w14:textId="77777777" w:rsidTr="005C5332">
        <w:trPr>
          <w:trHeight w:val="182"/>
          <w:jc w:val="center"/>
        </w:trPr>
        <w:tc>
          <w:tcPr>
            <w:tcW w:w="1428" w:type="dxa"/>
            <w:vAlign w:val="center"/>
          </w:tcPr>
          <w:p w14:paraId="523E327C"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0164C6">
              <w:rPr>
                <w:rFonts w:ascii="GHEA Grapalat" w:hAnsi="GHEA Grapalat" w:cs="Calibri"/>
                <w:sz w:val="16"/>
                <w:szCs w:val="16"/>
                <w:lang w:val="hy-AM" w:eastAsia="ru-RU" w:bidi="ru-RU"/>
              </w:rPr>
              <w:t>6</w:t>
            </w:r>
          </w:p>
        </w:tc>
        <w:tc>
          <w:tcPr>
            <w:tcW w:w="1620" w:type="dxa"/>
            <w:gridSpan w:val="2"/>
            <w:vAlign w:val="center"/>
          </w:tcPr>
          <w:p w14:paraId="3723942B"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4F1D4F">
              <w:rPr>
                <w:rFonts w:ascii="GHEA Grapalat" w:hAnsi="GHEA Grapalat" w:cs="Calibri"/>
                <w:color w:val="000000"/>
                <w:sz w:val="16"/>
                <w:szCs w:val="16"/>
                <w:lang w:val="hy-AM"/>
              </w:rPr>
              <w:t>15511100/1</w:t>
            </w:r>
          </w:p>
        </w:tc>
        <w:tc>
          <w:tcPr>
            <w:tcW w:w="1336" w:type="dxa"/>
            <w:vAlign w:val="center"/>
          </w:tcPr>
          <w:p w14:paraId="6AF7F648" w14:textId="77777777" w:rsidR="00C35620" w:rsidRPr="0086369D" w:rsidRDefault="00C35620" w:rsidP="005C5332">
            <w:pPr>
              <w:pStyle w:val="HTMLPreformatted"/>
              <w:shd w:val="clear" w:color="auto" w:fill="F8F9FA"/>
              <w:rPr>
                <w:rFonts w:ascii="GHEA Grapalat" w:hAnsi="GHEA Grapalat" w:cs="Times New Roman"/>
                <w:sz w:val="16"/>
                <w:szCs w:val="16"/>
                <w:lang w:val="hy-AM" w:eastAsia="ru-RU" w:bidi="ru-RU"/>
              </w:rPr>
            </w:pPr>
            <w:r w:rsidRPr="0086369D">
              <w:rPr>
                <w:rFonts w:ascii="GHEA Grapalat" w:hAnsi="GHEA Grapalat" w:cs="Times New Roman"/>
                <w:sz w:val="16"/>
                <w:szCs w:val="16"/>
                <w:lang w:val="hy-AM" w:eastAsia="ru-RU" w:bidi="ru-RU"/>
              </w:rPr>
              <w:t>молоко пастеризованное</w:t>
            </w:r>
          </w:p>
          <w:p w14:paraId="45B01EFE" w14:textId="77777777" w:rsidR="00C35620" w:rsidRPr="0086369D" w:rsidRDefault="00C35620" w:rsidP="005C5332">
            <w:pPr>
              <w:pStyle w:val="HTMLPreformatted"/>
              <w:shd w:val="clear" w:color="auto" w:fill="F8F9FA"/>
              <w:rPr>
                <w:rFonts w:ascii="GHEA Grapalat" w:hAnsi="GHEA Grapalat" w:cs="Times New Roman"/>
                <w:sz w:val="16"/>
                <w:szCs w:val="16"/>
                <w:lang w:val="hy-AM" w:eastAsia="ru-RU" w:bidi="ru-RU"/>
              </w:rPr>
            </w:pPr>
          </w:p>
          <w:p w14:paraId="10A1D36A" w14:textId="77777777" w:rsidR="00C35620" w:rsidRPr="0086369D" w:rsidRDefault="00C35620" w:rsidP="005C5332">
            <w:pPr>
              <w:rPr>
                <w:rFonts w:ascii="GHEA Grapalat" w:hAnsi="GHEA Grapalat"/>
                <w:sz w:val="16"/>
                <w:szCs w:val="16"/>
                <w:lang w:val="hy-AM"/>
              </w:rPr>
            </w:pPr>
          </w:p>
        </w:tc>
        <w:tc>
          <w:tcPr>
            <w:tcW w:w="1184" w:type="dxa"/>
            <w:vAlign w:val="center"/>
          </w:tcPr>
          <w:p w14:paraId="2B38348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26438FD6" w14:textId="77777777" w:rsidR="00C35620" w:rsidRPr="00F63F10" w:rsidRDefault="00C35620" w:rsidP="005C5332">
            <w:pPr>
              <w:pStyle w:val="HTMLPreformatted"/>
              <w:shd w:val="clear" w:color="auto" w:fill="F8F9FA"/>
              <w:rPr>
                <w:rFonts w:ascii="GHEA Grapalat" w:hAnsi="GHEA Grapalat" w:cs="Times New Roman"/>
                <w:sz w:val="16"/>
                <w:szCs w:val="16"/>
                <w:lang w:val="hy-AM" w:eastAsia="ru-RU" w:bidi="ru-RU"/>
              </w:rPr>
            </w:pPr>
            <w:r w:rsidRPr="00E2770B">
              <w:rPr>
                <w:rFonts w:ascii="GHEA Grapalat" w:hAnsi="GHEA Grapalat" w:cs="Times New Roman"/>
                <w:sz w:val="16"/>
                <w:szCs w:val="16"/>
                <w:lang w:val="hy-AM" w:eastAsia="ru-RU" w:bidi="ru-RU"/>
              </w:rPr>
              <w:t>Пастеризованное молоко: Пастеризованное свежее коровье молоко жирностью 3,2%, кислотностью 16-21 0Т.</w:t>
            </w:r>
            <w:r w:rsidRPr="00F63F10">
              <w:rPr>
                <w:rFonts w:ascii="GHEA Grapalat" w:hAnsi="GHEA Grapalat" w:cs="Times New Roman"/>
                <w:sz w:val="16"/>
                <w:szCs w:val="16"/>
                <w:lang w:val="hy-AM" w:eastAsia="ru-RU" w:bidi="ru-RU"/>
              </w:rPr>
              <w:br/>
            </w:r>
            <w:r w:rsidRPr="00E2770B">
              <w:rPr>
                <w:rFonts w:ascii="GHEA Grapalat" w:hAnsi="GHEA Grapalat" w:cs="Times New Roman"/>
                <w:sz w:val="16"/>
                <w:szCs w:val="16"/>
                <w:lang w:val="hy-AM" w:eastAsia="ru-RU" w:bidi="ru-RU"/>
              </w:rPr>
              <w:t>Доставка только транспортным средством с контролируемой температурой</w:t>
            </w:r>
            <w:r w:rsidRPr="00F63F10">
              <w:rPr>
                <w:rFonts w:ascii="GHEA Grapalat" w:hAnsi="GHEA Grapalat" w:cs="Times New Roman"/>
                <w:sz w:val="16"/>
                <w:szCs w:val="16"/>
                <w:lang w:val="hy-AM" w:eastAsia="ru-RU" w:bidi="ru-RU"/>
              </w:rPr>
              <w:t>. Крупногабаритные до 1 литра в картонных коробках или пластиковых контейнерах.</w:t>
            </w:r>
            <w:r w:rsidRPr="00F63F10">
              <w:rPr>
                <w:rFonts w:ascii="GHEA Grapalat" w:hAnsi="GHEA Grapalat" w:cs="Times New Roman"/>
                <w:b/>
                <w:sz w:val="16"/>
                <w:szCs w:val="16"/>
                <w:lang w:val="hy-AM"/>
              </w:rPr>
              <w:t xml:space="preserve"> </w:t>
            </w:r>
            <w:r w:rsidRPr="00F63F10">
              <w:rPr>
                <w:rFonts w:ascii="GHEA Grapalat" w:hAnsi="GHEA Grapalat" w:cs="Times New Roman"/>
                <w:sz w:val="16"/>
                <w:szCs w:val="16"/>
                <w:lang w:val="hy-AM" w:eastAsia="ru-RU" w:bidi="ru-RU"/>
              </w:rPr>
              <w:t xml:space="preserve">Остаточный срок годности не менее 90%. </w:t>
            </w:r>
            <w:r w:rsidRPr="00F63F10">
              <w:rPr>
                <w:rFonts w:ascii="GHEA Grapalat" w:hAnsi="GHEA Grapalat" w:cs="Times New Roman"/>
                <w:sz w:val="16"/>
                <w:szCs w:val="16"/>
                <w:lang w:val="hy-AM" w:eastAsia="ru-RU" w:bidi="ru-RU"/>
              </w:rPr>
              <w:br/>
              <w:t>Безопасность и маркировка в соответствии с техническим регламентом, утвержденным постановлением правительства РА № 1925-Н от 2006 года и статьей 9 Закона РА «О безопасности пищевых продуктов»</w:t>
            </w:r>
            <w:r w:rsidRPr="00F63F10">
              <w:rPr>
                <w:rFonts w:ascii="GHEA Grapalat" w:hAnsi="GHEA Grapalat" w:cs="Times New Roman"/>
                <w:b/>
                <w:sz w:val="16"/>
                <w:szCs w:val="16"/>
                <w:lang w:val="hy-AM"/>
              </w:rPr>
              <w:t xml:space="preserve"> </w:t>
            </w:r>
            <w:r w:rsidRPr="00F63F10">
              <w:rPr>
                <w:rFonts w:ascii="GHEA Grapalat" w:hAnsi="GHEA Grapalat" w:cs="Times New Roman"/>
                <w:sz w:val="16"/>
                <w:szCs w:val="16"/>
                <w:lang w:val="hy-AM" w:eastAsia="ru-RU" w:bidi="ru-RU"/>
              </w:rPr>
              <w:t>Маркировка: разборчивая. Конкретный день и время доставки определяется Покупателем путем предварительного (не ранее, чем за 2 рабочих дня) заказа по электронной почте или по телефону.</w:t>
            </w:r>
          </w:p>
          <w:p w14:paraId="08F1BD18" w14:textId="77777777" w:rsidR="00C35620" w:rsidRPr="00F63F10" w:rsidRDefault="00C35620" w:rsidP="005C5332">
            <w:pPr>
              <w:pStyle w:val="HTMLPreformatted"/>
              <w:shd w:val="clear" w:color="auto" w:fill="F8F9FA"/>
              <w:rPr>
                <w:rFonts w:ascii="GHEA Grapalat" w:hAnsi="GHEA Grapalat" w:cs="Times New Roman"/>
                <w:sz w:val="16"/>
                <w:szCs w:val="16"/>
                <w:lang w:val="hy-AM" w:eastAsia="ru-RU" w:bidi="ru-RU"/>
              </w:rPr>
            </w:pPr>
          </w:p>
          <w:p w14:paraId="3CEFE59C" w14:textId="77777777" w:rsidR="00C35620" w:rsidRPr="00E2770B" w:rsidRDefault="00C35620" w:rsidP="005C5332">
            <w:pPr>
              <w:jc w:val="both"/>
              <w:rPr>
                <w:rFonts w:ascii="GHEA Grapalat" w:hAnsi="GHEA Grapalat"/>
                <w:sz w:val="16"/>
                <w:szCs w:val="16"/>
                <w:lang w:val="hy-AM"/>
              </w:rPr>
            </w:pPr>
          </w:p>
        </w:tc>
        <w:tc>
          <w:tcPr>
            <w:tcW w:w="1080" w:type="dxa"/>
            <w:vAlign w:val="center"/>
          </w:tcPr>
          <w:p w14:paraId="5A486BBC"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Pr>
                <w:rFonts w:ascii="GHEA Grapalat" w:hAnsi="GHEA Grapalat" w:cs="Calibri"/>
                <w:sz w:val="16"/>
                <w:szCs w:val="16"/>
                <w:lang w:val="hy-AM" w:eastAsia="ru-RU" w:bidi="ru-RU"/>
              </w:rPr>
              <w:t>лт</w:t>
            </w:r>
          </w:p>
        </w:tc>
        <w:tc>
          <w:tcPr>
            <w:tcW w:w="810" w:type="dxa"/>
            <w:vAlign w:val="center"/>
          </w:tcPr>
          <w:p w14:paraId="2759F1E0"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810" w:type="dxa"/>
            <w:vAlign w:val="center"/>
          </w:tcPr>
          <w:p w14:paraId="40A0EB67"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715" w:type="dxa"/>
            <w:vAlign w:val="center"/>
          </w:tcPr>
          <w:p w14:paraId="78739DC4"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Pr>
                <w:rFonts w:ascii="GHEA Grapalat" w:hAnsi="GHEA Grapalat" w:cs="Calibri"/>
                <w:sz w:val="16"/>
                <w:szCs w:val="16"/>
                <w:lang w:val="hy-AM" w:eastAsia="ru-RU" w:bidi="ru-RU"/>
              </w:rPr>
              <w:t>1000</w:t>
            </w:r>
          </w:p>
        </w:tc>
        <w:tc>
          <w:tcPr>
            <w:tcW w:w="815" w:type="dxa"/>
            <w:vAlign w:val="center"/>
          </w:tcPr>
          <w:p w14:paraId="06784FC2"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0164C6">
              <w:rPr>
                <w:rFonts w:ascii="GHEA Grapalat" w:hAnsi="GHEA Grapalat" w:cs="Calibri"/>
                <w:sz w:val="16"/>
                <w:szCs w:val="16"/>
                <w:lang w:val="hy-AM" w:eastAsia="ru-RU" w:bidi="ru-RU"/>
              </w:rPr>
              <w:t>РА, г. Ереван, Мамиконянц 31</w:t>
            </w:r>
          </w:p>
        </w:tc>
        <w:tc>
          <w:tcPr>
            <w:tcW w:w="1088" w:type="dxa"/>
            <w:gridSpan w:val="2"/>
          </w:tcPr>
          <w:p w14:paraId="50987A27"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881" w:type="dxa"/>
            <w:vAlign w:val="center"/>
          </w:tcPr>
          <w:p w14:paraId="0492F83F" w14:textId="77777777" w:rsidR="00C35620" w:rsidRPr="000164C6"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r w:rsidRPr="000164C6">
              <w:rPr>
                <w:rFonts w:ascii="GHEA Grapalat" w:hAnsi="GHEA Grapalat" w:cs="Calibri"/>
                <w:sz w:val="16"/>
                <w:szCs w:val="16"/>
                <w:lang w:val="hy-AM"/>
              </w:rPr>
              <w:t xml:space="preserve"> </w:t>
            </w:r>
          </w:p>
        </w:tc>
      </w:tr>
      <w:tr w:rsidR="00C35620" w:rsidRPr="000164C6" w14:paraId="65EEDF47" w14:textId="77777777" w:rsidTr="005C5332">
        <w:trPr>
          <w:trHeight w:val="182"/>
          <w:jc w:val="center"/>
        </w:trPr>
        <w:tc>
          <w:tcPr>
            <w:tcW w:w="1428" w:type="dxa"/>
            <w:vAlign w:val="center"/>
          </w:tcPr>
          <w:p w14:paraId="5D873B9C" w14:textId="77777777" w:rsidR="00C35620" w:rsidRPr="000164C6" w:rsidRDefault="00C35620" w:rsidP="005C5332">
            <w:pPr>
              <w:jc w:val="center"/>
              <w:rPr>
                <w:rFonts w:ascii="GHEA Grapalat" w:hAnsi="GHEA Grapalat" w:cs="Calibri"/>
                <w:color w:val="000000"/>
                <w:sz w:val="16"/>
                <w:szCs w:val="16"/>
                <w:lang w:val="hy-AM"/>
              </w:rPr>
            </w:pPr>
            <w:r w:rsidRPr="000164C6">
              <w:rPr>
                <w:rFonts w:ascii="GHEA Grapalat" w:hAnsi="GHEA Grapalat" w:cs="Calibri"/>
                <w:color w:val="000000"/>
                <w:sz w:val="16"/>
                <w:szCs w:val="16"/>
                <w:lang w:val="hy-AM"/>
              </w:rPr>
              <w:t>7</w:t>
            </w:r>
          </w:p>
        </w:tc>
        <w:tc>
          <w:tcPr>
            <w:tcW w:w="1620" w:type="dxa"/>
            <w:gridSpan w:val="2"/>
          </w:tcPr>
          <w:p w14:paraId="2806AFCF" w14:textId="77777777" w:rsidR="00C35620" w:rsidRDefault="00C35620" w:rsidP="005C5332">
            <w:pPr>
              <w:jc w:val="center"/>
              <w:rPr>
                <w:rFonts w:ascii="GHEA Grapalat" w:hAnsi="GHEA Grapalat" w:cs="Calibri"/>
                <w:color w:val="000000"/>
                <w:sz w:val="16"/>
                <w:szCs w:val="16"/>
                <w:lang w:val="hy-AM"/>
              </w:rPr>
            </w:pPr>
          </w:p>
          <w:p w14:paraId="23934D66" w14:textId="77777777" w:rsidR="00C35620" w:rsidRDefault="00C35620" w:rsidP="005C5332">
            <w:pPr>
              <w:jc w:val="center"/>
              <w:rPr>
                <w:rFonts w:ascii="GHEA Grapalat" w:hAnsi="GHEA Grapalat" w:cs="Calibri"/>
                <w:color w:val="000000"/>
                <w:sz w:val="16"/>
                <w:szCs w:val="16"/>
                <w:lang w:val="hy-AM"/>
              </w:rPr>
            </w:pPr>
          </w:p>
          <w:p w14:paraId="650D1A8B" w14:textId="77777777" w:rsidR="00C35620" w:rsidRDefault="00C35620" w:rsidP="005C5332">
            <w:pPr>
              <w:jc w:val="center"/>
              <w:rPr>
                <w:rFonts w:ascii="GHEA Grapalat" w:hAnsi="GHEA Grapalat" w:cs="Calibri"/>
                <w:color w:val="000000"/>
                <w:sz w:val="16"/>
                <w:szCs w:val="16"/>
                <w:lang w:val="hy-AM"/>
              </w:rPr>
            </w:pPr>
          </w:p>
          <w:p w14:paraId="42C03431" w14:textId="77777777" w:rsidR="00C35620" w:rsidRDefault="00C35620" w:rsidP="005C5332">
            <w:pPr>
              <w:jc w:val="center"/>
              <w:rPr>
                <w:rFonts w:ascii="GHEA Grapalat" w:hAnsi="GHEA Grapalat" w:cs="Calibri"/>
                <w:color w:val="000000"/>
                <w:sz w:val="16"/>
                <w:szCs w:val="16"/>
                <w:lang w:val="hy-AM"/>
              </w:rPr>
            </w:pPr>
          </w:p>
          <w:p w14:paraId="629F12A4" w14:textId="77777777" w:rsidR="00C35620" w:rsidRDefault="00C35620" w:rsidP="005C5332">
            <w:pPr>
              <w:jc w:val="center"/>
              <w:rPr>
                <w:rFonts w:ascii="GHEA Grapalat" w:hAnsi="GHEA Grapalat" w:cs="Calibri"/>
                <w:color w:val="000000"/>
                <w:sz w:val="16"/>
                <w:szCs w:val="16"/>
                <w:lang w:val="hy-AM"/>
              </w:rPr>
            </w:pPr>
          </w:p>
          <w:p w14:paraId="0B9B0B6D" w14:textId="77777777" w:rsidR="00C35620" w:rsidRPr="000164C6" w:rsidRDefault="00C35620" w:rsidP="005C5332">
            <w:pPr>
              <w:rPr>
                <w:rFonts w:ascii="Sylfaen" w:hAnsi="Sylfaen"/>
                <w:sz w:val="20"/>
                <w:lang w:val="hy-AM"/>
              </w:rPr>
            </w:pPr>
            <w:r w:rsidRPr="004F1D4F">
              <w:rPr>
                <w:rFonts w:ascii="GHEA Grapalat" w:hAnsi="GHEA Grapalat" w:cs="Calibri"/>
                <w:color w:val="000000"/>
                <w:sz w:val="16"/>
                <w:szCs w:val="16"/>
                <w:lang w:val="hy-AM"/>
              </w:rPr>
              <w:t>15511700/1</w:t>
            </w:r>
          </w:p>
        </w:tc>
        <w:tc>
          <w:tcPr>
            <w:tcW w:w="1336" w:type="dxa"/>
            <w:vAlign w:val="center"/>
          </w:tcPr>
          <w:p w14:paraId="56121303" w14:textId="77777777" w:rsidR="00C35620" w:rsidRPr="00F63F10" w:rsidRDefault="00C35620" w:rsidP="005C5332">
            <w:pPr>
              <w:jc w:val="center"/>
              <w:rPr>
                <w:rFonts w:ascii="GHEA Grapalat" w:hAnsi="GHEA Grapalat" w:cs="Calibri"/>
                <w:sz w:val="16"/>
                <w:szCs w:val="16"/>
                <w:lang w:val="hy-AM"/>
              </w:rPr>
            </w:pPr>
            <w:r w:rsidRPr="00F63F10">
              <w:rPr>
                <w:rFonts w:ascii="GHEA Grapalat" w:hAnsi="GHEA Grapalat" w:cs="Calibri"/>
                <w:sz w:val="16"/>
                <w:szCs w:val="16"/>
                <w:lang w:val="hy-AM"/>
              </w:rPr>
              <w:t>сухое молоко</w:t>
            </w:r>
          </w:p>
        </w:tc>
        <w:tc>
          <w:tcPr>
            <w:tcW w:w="1184" w:type="dxa"/>
            <w:vAlign w:val="center"/>
          </w:tcPr>
          <w:p w14:paraId="0E703FB2" w14:textId="77777777" w:rsidR="00C35620" w:rsidRPr="000164C6" w:rsidRDefault="00C35620" w:rsidP="005C5332">
            <w:pPr>
              <w:widowControl w:val="0"/>
              <w:jc w:val="center"/>
              <w:rPr>
                <w:rFonts w:ascii="GHEA Grapalat" w:hAnsi="GHEA Grapalat"/>
                <w:sz w:val="16"/>
                <w:szCs w:val="16"/>
              </w:rPr>
            </w:pPr>
          </w:p>
        </w:tc>
        <w:tc>
          <w:tcPr>
            <w:tcW w:w="4140" w:type="dxa"/>
            <w:vAlign w:val="center"/>
          </w:tcPr>
          <w:p w14:paraId="03484ED5" w14:textId="77777777" w:rsidR="00C35620" w:rsidRPr="00677D2D" w:rsidRDefault="00C35620" w:rsidP="005C5332">
            <w:pPr>
              <w:pStyle w:val="HTMLPreformatted"/>
              <w:shd w:val="clear" w:color="auto" w:fill="F8F9FA"/>
              <w:rPr>
                <w:rFonts w:ascii="GHEA Grapalat" w:hAnsi="GHEA Grapalat" w:cs="Times New Roman"/>
                <w:sz w:val="16"/>
                <w:szCs w:val="16"/>
                <w:lang w:val="hy-AM" w:eastAsia="ru-RU" w:bidi="ru-RU"/>
              </w:rPr>
            </w:pPr>
            <w:r w:rsidRPr="00677D2D">
              <w:rPr>
                <w:rFonts w:ascii="GHEA Grapalat" w:hAnsi="GHEA Grapalat" w:cs="Times New Roman"/>
                <w:sz w:val="16"/>
                <w:szCs w:val="16"/>
                <w:lang w:val="hy-AM" w:eastAsia="ru-RU" w:bidi="ru-RU"/>
              </w:rPr>
              <w:t>Сухое молоко: изготовлено из коровьего молока, жирность 0,55%, влажность не более</w:t>
            </w:r>
            <w:r>
              <w:rPr>
                <w:rFonts w:ascii="GHEA Grapalat" w:hAnsi="GHEA Grapalat" w:cs="Times New Roman"/>
                <w:sz w:val="16"/>
                <w:szCs w:val="16"/>
                <w:lang w:val="hy-AM" w:eastAsia="ru-RU" w:bidi="ru-RU"/>
              </w:rPr>
              <w:t xml:space="preserve"> </w:t>
            </w:r>
            <w:r w:rsidRPr="00677D2D">
              <w:rPr>
                <w:rFonts w:ascii="GHEA Grapalat" w:hAnsi="GHEA Grapalat" w:cs="Times New Roman"/>
                <w:sz w:val="16"/>
                <w:szCs w:val="16"/>
                <w:lang w:val="hy-AM" w:eastAsia="ru-RU" w:bidi="ru-RU"/>
              </w:rPr>
              <w:t>2,5%</w:t>
            </w:r>
            <w:r>
              <w:rPr>
                <w:rFonts w:ascii="GHEA Grapalat" w:hAnsi="GHEA Grapalat" w:cs="Times New Roman"/>
                <w:sz w:val="16"/>
                <w:szCs w:val="16"/>
                <w:lang w:val="hy-AM" w:eastAsia="ru-RU" w:bidi="ru-RU"/>
              </w:rPr>
              <w:t xml:space="preserve"> </w:t>
            </w:r>
            <w:r w:rsidRPr="00677D2D">
              <w:rPr>
                <w:rFonts w:ascii="GHEA Grapalat" w:hAnsi="GHEA Grapalat" w:cs="Times New Roman"/>
                <w:sz w:val="16"/>
                <w:szCs w:val="16"/>
                <w:lang w:val="hy-AM" w:eastAsia="ru-RU" w:bidi="ru-RU"/>
              </w:rPr>
              <w:t xml:space="preserve"> </w:t>
            </w:r>
            <w:r>
              <w:rPr>
                <w:rFonts w:ascii="GHEA Grapalat" w:hAnsi="GHEA Grapalat" w:cs="Times New Roman"/>
                <w:sz w:val="16"/>
                <w:szCs w:val="16"/>
                <w:lang w:val="hy-AM" w:eastAsia="ru-RU" w:bidi="ru-RU"/>
              </w:rPr>
              <w:t>,</w:t>
            </w:r>
            <w:r w:rsidRPr="00677D2D">
              <w:rPr>
                <w:rFonts w:ascii="GHEA Grapalat" w:hAnsi="GHEA Grapalat" w:cs="Times New Roman"/>
                <w:sz w:val="16"/>
                <w:szCs w:val="16"/>
                <w:lang w:val="hy-AM" w:eastAsia="ru-RU" w:bidi="ru-RU"/>
              </w:rPr>
              <w:t xml:space="preserve"> </w:t>
            </w:r>
            <w:r>
              <w:rPr>
                <w:rFonts w:ascii="GHEA Grapalat" w:hAnsi="GHEA Grapalat" w:cs="Times New Roman"/>
                <w:sz w:val="16"/>
                <w:szCs w:val="16"/>
                <w:lang w:val="hy-AM" w:eastAsia="ru-RU" w:bidi="ru-RU"/>
              </w:rPr>
              <w:t>к</w:t>
            </w:r>
            <w:r w:rsidRPr="00677D2D">
              <w:rPr>
                <w:rFonts w:ascii="GHEA Grapalat" w:hAnsi="GHEA Grapalat" w:cs="Times New Roman"/>
                <w:sz w:val="16"/>
                <w:szCs w:val="16"/>
                <w:lang w:val="hy-AM" w:eastAsia="ru-RU" w:bidi="ru-RU"/>
              </w:rPr>
              <w:t>ислотность 210Т, не более, безопасность: СанПиН 2.3.2.560-96, ОСТ 4495-87.</w:t>
            </w:r>
            <w:r w:rsidRPr="00677D2D">
              <w:rPr>
                <w:rFonts w:ascii="GHEA Grapalat" w:hAnsi="GHEA Grapalat" w:cs="Times New Roman"/>
                <w:b/>
                <w:sz w:val="16"/>
                <w:szCs w:val="16"/>
                <w:lang w:val="hy-AM"/>
              </w:rPr>
              <w:t xml:space="preserve"> </w:t>
            </w:r>
            <w:r w:rsidRPr="00677D2D">
              <w:rPr>
                <w:rFonts w:ascii="GHEA Grapalat" w:hAnsi="GHEA Grapalat" w:cs="Times New Roman"/>
                <w:sz w:val="16"/>
                <w:szCs w:val="16"/>
                <w:lang w:val="hy-AM" w:eastAsia="ru-RU" w:bidi="ru-RU"/>
              </w:rPr>
              <w:t xml:space="preserve">Остаточный срок годности не менее 70%. </w:t>
            </w:r>
            <w:r w:rsidRPr="00677D2D">
              <w:rPr>
                <w:rFonts w:ascii="GHEA Grapalat" w:hAnsi="GHEA Grapalat" w:cs="Times New Roman"/>
                <w:sz w:val="16"/>
                <w:szCs w:val="16"/>
                <w:lang w:val="hy-AM" w:eastAsia="ru-RU" w:bidi="ru-RU"/>
              </w:rPr>
              <w:br/>
              <w:t>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p>
          <w:p w14:paraId="0804F994" w14:textId="77777777" w:rsidR="00C35620" w:rsidRPr="00677D2D" w:rsidRDefault="00C35620" w:rsidP="005C5332">
            <w:pPr>
              <w:pStyle w:val="HTMLPreformatted"/>
              <w:shd w:val="clear" w:color="auto" w:fill="F8F9FA"/>
              <w:rPr>
                <w:rFonts w:ascii="GHEA Grapalat" w:hAnsi="GHEA Grapalat" w:cs="Times New Roman"/>
                <w:sz w:val="16"/>
                <w:szCs w:val="16"/>
                <w:lang w:val="hy-AM" w:eastAsia="ru-RU" w:bidi="ru-RU"/>
              </w:rPr>
            </w:pPr>
          </w:p>
          <w:p w14:paraId="41E75F16" w14:textId="77777777" w:rsidR="00C35620" w:rsidRPr="00677D2D" w:rsidRDefault="00C35620" w:rsidP="005C5332">
            <w:pPr>
              <w:pStyle w:val="HTMLPreformatted"/>
              <w:shd w:val="clear" w:color="auto" w:fill="F8F9FA"/>
              <w:rPr>
                <w:rFonts w:ascii="GHEA Grapalat" w:hAnsi="GHEA Grapalat" w:cs="Times New Roman"/>
                <w:sz w:val="16"/>
                <w:szCs w:val="16"/>
                <w:lang w:val="hy-AM" w:eastAsia="ru-RU" w:bidi="ru-RU"/>
              </w:rPr>
            </w:pPr>
          </w:p>
        </w:tc>
        <w:tc>
          <w:tcPr>
            <w:tcW w:w="1080" w:type="dxa"/>
            <w:vAlign w:val="center"/>
          </w:tcPr>
          <w:p w14:paraId="6437A1ED" w14:textId="77777777" w:rsidR="00C35620" w:rsidRPr="000164C6" w:rsidRDefault="00C35620" w:rsidP="005C5332">
            <w:pPr>
              <w:spacing w:line="252" w:lineRule="auto"/>
              <w:jc w:val="both"/>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454BF4F0" w14:textId="77777777" w:rsidR="00C35620" w:rsidRPr="000164C6" w:rsidRDefault="00C35620" w:rsidP="005C5332">
            <w:pPr>
              <w:spacing w:line="252" w:lineRule="auto"/>
              <w:jc w:val="both"/>
              <w:rPr>
                <w:rFonts w:ascii="GHEA Grapalat" w:hAnsi="GHEA Grapalat" w:cs="Calibri"/>
                <w:sz w:val="16"/>
                <w:szCs w:val="16"/>
                <w:lang w:val="hy-AM"/>
              </w:rPr>
            </w:pPr>
          </w:p>
        </w:tc>
        <w:tc>
          <w:tcPr>
            <w:tcW w:w="810" w:type="dxa"/>
            <w:vAlign w:val="center"/>
          </w:tcPr>
          <w:p w14:paraId="0E006DFD" w14:textId="77777777" w:rsidR="00C35620" w:rsidRPr="000164C6" w:rsidRDefault="00C35620" w:rsidP="005C5332">
            <w:pPr>
              <w:spacing w:line="252" w:lineRule="auto"/>
              <w:jc w:val="both"/>
              <w:rPr>
                <w:rFonts w:ascii="GHEA Grapalat" w:hAnsi="GHEA Grapalat" w:cs="Calibri"/>
                <w:sz w:val="16"/>
                <w:szCs w:val="16"/>
                <w:lang w:val="hy-AM"/>
              </w:rPr>
            </w:pPr>
          </w:p>
        </w:tc>
        <w:tc>
          <w:tcPr>
            <w:tcW w:w="715" w:type="dxa"/>
            <w:vAlign w:val="center"/>
          </w:tcPr>
          <w:p w14:paraId="41882B5F" w14:textId="77777777" w:rsidR="00C35620" w:rsidRPr="000164C6" w:rsidRDefault="00C35620" w:rsidP="005C5332">
            <w:pPr>
              <w:spacing w:line="252" w:lineRule="auto"/>
              <w:jc w:val="both"/>
              <w:rPr>
                <w:rFonts w:ascii="GHEA Grapalat" w:hAnsi="GHEA Grapalat" w:cs="Calibri"/>
                <w:sz w:val="16"/>
                <w:szCs w:val="16"/>
                <w:lang w:val="hy-AM"/>
              </w:rPr>
            </w:pPr>
            <w:r>
              <w:rPr>
                <w:rFonts w:ascii="GHEA Grapalat" w:hAnsi="GHEA Grapalat" w:cs="Calibri"/>
                <w:sz w:val="16"/>
                <w:szCs w:val="16"/>
                <w:lang w:val="hy-AM"/>
              </w:rPr>
              <w:t>25</w:t>
            </w:r>
          </w:p>
        </w:tc>
        <w:tc>
          <w:tcPr>
            <w:tcW w:w="815" w:type="dxa"/>
            <w:vAlign w:val="center"/>
          </w:tcPr>
          <w:p w14:paraId="1FF4B8A6" w14:textId="77777777" w:rsidR="00C35620" w:rsidRPr="000164C6" w:rsidRDefault="00C35620" w:rsidP="005C5332">
            <w:pPr>
              <w:spacing w:line="252" w:lineRule="auto"/>
              <w:jc w:val="both"/>
              <w:rPr>
                <w:rFonts w:ascii="GHEA Grapalat" w:hAnsi="GHEA Grapalat" w:cs="Calibri"/>
                <w:sz w:val="16"/>
                <w:szCs w:val="16"/>
                <w:lang w:val="hy-AM"/>
              </w:rPr>
            </w:pPr>
            <w:r w:rsidRPr="000164C6">
              <w:rPr>
                <w:rFonts w:ascii="GHEA Grapalat" w:hAnsi="GHEA Grapalat" w:cs="Calibri"/>
                <w:sz w:val="16"/>
                <w:szCs w:val="16"/>
                <w:lang w:val="hy-AM"/>
              </w:rPr>
              <w:t>РА, г. Ереван, Мамиконянц 31</w:t>
            </w:r>
          </w:p>
        </w:tc>
        <w:tc>
          <w:tcPr>
            <w:tcW w:w="1088" w:type="dxa"/>
            <w:gridSpan w:val="2"/>
          </w:tcPr>
          <w:p w14:paraId="0A5C89AE" w14:textId="77777777" w:rsidR="00C35620" w:rsidRPr="000164C6" w:rsidRDefault="00C35620" w:rsidP="005C5332">
            <w:pPr>
              <w:spacing w:line="252" w:lineRule="auto"/>
              <w:jc w:val="both"/>
              <w:rPr>
                <w:rFonts w:ascii="GHEA Grapalat" w:hAnsi="GHEA Grapalat" w:cs="Calibri"/>
                <w:sz w:val="16"/>
                <w:szCs w:val="16"/>
                <w:lang w:val="hy-AM"/>
              </w:rPr>
            </w:pPr>
          </w:p>
        </w:tc>
        <w:tc>
          <w:tcPr>
            <w:tcW w:w="881" w:type="dxa"/>
            <w:vAlign w:val="center"/>
          </w:tcPr>
          <w:p w14:paraId="1B1A95BB" w14:textId="77777777" w:rsidR="00C35620" w:rsidRPr="000164C6"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r w:rsidRPr="000164C6">
              <w:rPr>
                <w:rFonts w:ascii="GHEA Grapalat" w:hAnsi="GHEA Grapalat" w:cs="Calibri"/>
                <w:sz w:val="16"/>
                <w:szCs w:val="16"/>
                <w:lang w:val="hy-AM"/>
              </w:rPr>
              <w:t xml:space="preserve"> </w:t>
            </w:r>
          </w:p>
        </w:tc>
      </w:tr>
      <w:tr w:rsidR="00C35620" w:rsidRPr="000164C6" w14:paraId="6FE67402" w14:textId="77777777" w:rsidTr="005C5332">
        <w:trPr>
          <w:trHeight w:val="182"/>
          <w:jc w:val="center"/>
        </w:trPr>
        <w:tc>
          <w:tcPr>
            <w:tcW w:w="1428" w:type="dxa"/>
            <w:vAlign w:val="center"/>
          </w:tcPr>
          <w:p w14:paraId="17F8976A"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0164C6">
              <w:rPr>
                <w:rFonts w:ascii="GHEA Grapalat" w:hAnsi="GHEA Grapalat" w:cs="Calibri"/>
                <w:sz w:val="16"/>
                <w:szCs w:val="16"/>
                <w:lang w:val="hy-AM" w:eastAsia="ru-RU" w:bidi="ru-RU"/>
              </w:rPr>
              <w:t>8</w:t>
            </w:r>
          </w:p>
        </w:tc>
        <w:tc>
          <w:tcPr>
            <w:tcW w:w="1620" w:type="dxa"/>
            <w:gridSpan w:val="2"/>
            <w:vAlign w:val="center"/>
          </w:tcPr>
          <w:p w14:paraId="36D57136"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4F1D4F">
              <w:rPr>
                <w:rFonts w:ascii="GHEA Grapalat" w:hAnsi="GHEA Grapalat" w:cs="Calibri"/>
                <w:color w:val="000000"/>
                <w:sz w:val="16"/>
                <w:szCs w:val="16"/>
                <w:lang w:val="hy-AM"/>
              </w:rPr>
              <w:t>15512000/1</w:t>
            </w:r>
          </w:p>
        </w:tc>
        <w:tc>
          <w:tcPr>
            <w:tcW w:w="1336" w:type="dxa"/>
            <w:vAlign w:val="center"/>
          </w:tcPr>
          <w:p w14:paraId="3564E4D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0164C6">
              <w:rPr>
                <w:rFonts w:ascii="GHEA Grapalat" w:hAnsi="GHEA Grapalat" w:cs="Calibri"/>
                <w:sz w:val="16"/>
                <w:szCs w:val="16"/>
                <w:lang w:val="hy-AM" w:eastAsia="ru-RU" w:bidi="ru-RU"/>
              </w:rPr>
              <w:t>С</w:t>
            </w:r>
            <w:r>
              <w:rPr>
                <w:rFonts w:ascii="GHEA Grapalat" w:hAnsi="GHEA Grapalat" w:cs="Calibri"/>
                <w:sz w:val="16"/>
                <w:szCs w:val="16"/>
                <w:lang w:val="hy-AM" w:eastAsia="ru-RU" w:bidi="ru-RU"/>
              </w:rPr>
              <w:t>метана</w:t>
            </w:r>
          </w:p>
        </w:tc>
        <w:tc>
          <w:tcPr>
            <w:tcW w:w="1184" w:type="dxa"/>
            <w:vAlign w:val="center"/>
          </w:tcPr>
          <w:p w14:paraId="7AAB8C67"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22364122" w14:textId="77777777" w:rsidR="00C35620" w:rsidRPr="00D85A03" w:rsidRDefault="00C35620" w:rsidP="005C5332">
            <w:pPr>
              <w:pStyle w:val="HTMLPreformatted"/>
              <w:shd w:val="clear" w:color="auto" w:fill="F8F9FA"/>
              <w:rPr>
                <w:rFonts w:ascii="GHEA Grapalat" w:hAnsi="GHEA Grapalat" w:cs="Times New Roman"/>
                <w:sz w:val="16"/>
                <w:szCs w:val="16"/>
                <w:lang w:val="hy-AM" w:eastAsia="ru-RU" w:bidi="ru-RU"/>
              </w:rPr>
            </w:pPr>
            <w:r w:rsidRPr="007E1D47">
              <w:rPr>
                <w:rFonts w:ascii="GHEA Grapalat" w:hAnsi="GHEA Grapalat" w:cs="Times New Roman"/>
                <w:sz w:val="16"/>
                <w:szCs w:val="16"/>
                <w:lang w:val="hy-AM" w:eastAsia="ru-RU" w:bidi="ru-RU"/>
              </w:rPr>
              <w:t>Сметана.</w:t>
            </w:r>
            <w:r w:rsidRPr="00677D2D">
              <w:rPr>
                <w:rFonts w:ascii="GHEA Grapalat" w:hAnsi="GHEA Grapalat" w:cs="Times New Roman"/>
                <w:sz w:val="16"/>
                <w:szCs w:val="16"/>
                <w:lang w:val="hy-AM" w:eastAsia="ru-RU" w:bidi="ru-RU"/>
              </w:rPr>
              <w:t>Из свежего коровьего молока, жирность не более 15%, кислотность: 65-100 0Т,</w:t>
            </w:r>
            <w:r w:rsidRPr="007E1D47">
              <w:rPr>
                <w:rFonts w:ascii="GHEA Grapalat" w:hAnsi="GHEA Grapalat" w:cs="Times New Roman"/>
                <w:sz w:val="16"/>
                <w:szCs w:val="16"/>
                <w:lang w:val="hy-AM" w:eastAsia="ru-RU" w:bidi="ru-RU"/>
              </w:rPr>
              <w:t xml:space="preserve"> </w:t>
            </w:r>
            <w:r w:rsidRPr="007E1D47">
              <w:rPr>
                <w:rFonts w:ascii="GHEA Grapalat" w:hAnsi="GHEA Grapalat" w:cs="Times New Roman"/>
                <w:sz w:val="16"/>
                <w:szCs w:val="16"/>
                <w:lang w:val="hy-AM" w:eastAsia="ru-RU" w:bidi="ru-RU"/>
              </w:rPr>
              <w:br/>
              <w:t>Доставка только транспортом с контролируемой температурой. Остаточный срок годности не менее 90%.</w:t>
            </w:r>
            <w:r w:rsidRPr="00D85A03">
              <w:rPr>
                <w:rFonts w:ascii="GHEA Grapalat" w:hAnsi="GHEA Grapalat" w:cs="Times New Roman"/>
                <w:sz w:val="16"/>
                <w:szCs w:val="16"/>
                <w:lang w:val="hy-AM" w:eastAsia="ru-RU" w:bidi="ru-RU"/>
              </w:rPr>
              <w:t xml:space="preserve"> </w:t>
            </w:r>
            <w:r w:rsidRPr="007E1D47">
              <w:rPr>
                <w:rFonts w:ascii="GHEA Grapalat" w:hAnsi="GHEA Grapalat" w:cs="Times New Roman"/>
                <w:sz w:val="16"/>
                <w:szCs w:val="16"/>
                <w:lang w:val="hy-AM" w:eastAsia="ru-RU" w:bidi="ru-RU"/>
              </w:rPr>
              <w:t>Каждая единица упаковки имеет соответствующую маркировку</w:t>
            </w:r>
            <w:r>
              <w:rPr>
                <w:rFonts w:ascii="GHEA Grapalat" w:hAnsi="GHEA Grapalat" w:cs="Times New Roman"/>
                <w:sz w:val="16"/>
                <w:szCs w:val="16"/>
                <w:lang w:val="hy-AM" w:eastAsia="ru-RU" w:bidi="ru-RU"/>
              </w:rPr>
              <w:t>.</w:t>
            </w:r>
            <w:r w:rsidRPr="00D85A03">
              <w:rPr>
                <w:rFonts w:ascii="GHEA Grapalat" w:hAnsi="GHEA Grapalat" w:cs="Times New Roman"/>
                <w:b/>
                <w:sz w:val="16"/>
                <w:szCs w:val="16"/>
                <w:lang w:val="hy-AM"/>
              </w:rPr>
              <w:t xml:space="preserve"> </w:t>
            </w:r>
            <w:r w:rsidRPr="00D85A03">
              <w:rPr>
                <w:rFonts w:ascii="GHEA Grapalat" w:hAnsi="GHEA Grapalat" w:cs="Times New Roman"/>
                <w:sz w:val="16"/>
                <w:szCs w:val="16"/>
                <w:lang w:val="hy-AM" w:eastAsia="ru-RU" w:bidi="ru-RU"/>
              </w:rPr>
              <w:t>«Техническим регламентом о требованиях к молоку, молочным продуктам и их производству», утвержденным Постановлением Правительства РА № 1925-Н от 21 декабря 2006 года, и статьей 8 Закона РА «О безопасности пищевых продуктов».</w:t>
            </w:r>
            <w:r w:rsidRPr="00D85A03">
              <w:rPr>
                <w:lang w:val="ru-RU"/>
              </w:rPr>
              <w:t xml:space="preserve"> </w:t>
            </w:r>
            <w:r w:rsidRPr="00D85A03">
              <w:rPr>
                <w:lang w:val="ru-RU"/>
              </w:rPr>
              <w:br/>
            </w:r>
            <w:r w:rsidRPr="00D85A03">
              <w:rPr>
                <w:rFonts w:ascii="GHEA Grapalat" w:hAnsi="GHEA Grapalat" w:cs="Times New Roman"/>
                <w:sz w:val="16"/>
                <w:szCs w:val="16"/>
                <w:lang w:val="hy-AM" w:eastAsia="ru-RU" w:bidi="ru-RU"/>
              </w:rPr>
              <w:t>Конкретный день и время доставки определяются Покупателем путем предварительного (не ранее, чем за 2 рабочих дня) заказа по электронной почте или</w:t>
            </w:r>
            <w:r>
              <w:rPr>
                <w:rFonts w:ascii="GHEA Grapalat" w:hAnsi="GHEA Grapalat" w:cs="Times New Roman"/>
                <w:sz w:val="16"/>
                <w:szCs w:val="16"/>
                <w:lang w:val="hy-AM" w:eastAsia="ru-RU" w:bidi="ru-RU"/>
              </w:rPr>
              <w:t xml:space="preserve"> </w:t>
            </w:r>
            <w:r w:rsidRPr="00D85A03">
              <w:rPr>
                <w:rFonts w:ascii="GHEA Grapalat" w:hAnsi="GHEA Grapalat" w:cs="Times New Roman"/>
                <w:sz w:val="16"/>
                <w:szCs w:val="16"/>
                <w:lang w:val="hy-AM" w:eastAsia="ru-RU" w:bidi="ru-RU"/>
              </w:rPr>
              <w:lastRenderedPageBreak/>
              <w:t>по телефону</w:t>
            </w:r>
            <w:r>
              <w:rPr>
                <w:rFonts w:ascii="Arial" w:hAnsi="Arial" w:cs="Arial"/>
                <w:color w:val="1F1F1F"/>
                <w:sz w:val="42"/>
                <w:szCs w:val="42"/>
                <w:shd w:val="clear" w:color="auto" w:fill="F8F9FA"/>
                <w:lang w:val="hy-AM"/>
              </w:rPr>
              <w:t>.</w:t>
            </w:r>
          </w:p>
          <w:p w14:paraId="166D769E" w14:textId="77777777" w:rsidR="00C35620" w:rsidRPr="00D85A03" w:rsidRDefault="00C35620" w:rsidP="005C5332">
            <w:pPr>
              <w:jc w:val="both"/>
              <w:rPr>
                <w:rFonts w:ascii="GHEA Grapalat" w:hAnsi="GHEA Grapalat"/>
                <w:sz w:val="16"/>
                <w:szCs w:val="16"/>
                <w:lang w:val="hy-AM"/>
              </w:rPr>
            </w:pPr>
          </w:p>
        </w:tc>
        <w:tc>
          <w:tcPr>
            <w:tcW w:w="1080" w:type="dxa"/>
            <w:vAlign w:val="center"/>
          </w:tcPr>
          <w:p w14:paraId="006C46E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Pr>
                <w:rFonts w:ascii="GHEA Grapalat" w:hAnsi="GHEA Grapalat" w:cs="Calibri"/>
                <w:sz w:val="16"/>
                <w:szCs w:val="16"/>
                <w:lang w:val="hy-AM"/>
              </w:rPr>
              <w:lastRenderedPageBreak/>
              <w:t>кг</w:t>
            </w:r>
          </w:p>
        </w:tc>
        <w:tc>
          <w:tcPr>
            <w:tcW w:w="810" w:type="dxa"/>
            <w:vAlign w:val="center"/>
          </w:tcPr>
          <w:p w14:paraId="54E87B3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810" w:type="dxa"/>
            <w:vAlign w:val="center"/>
          </w:tcPr>
          <w:p w14:paraId="75CB8D0C"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715" w:type="dxa"/>
            <w:vAlign w:val="center"/>
          </w:tcPr>
          <w:p w14:paraId="1CEF0723"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Pr>
                <w:rFonts w:ascii="GHEA Grapalat" w:hAnsi="GHEA Grapalat" w:cs="Calibri"/>
                <w:sz w:val="16"/>
                <w:szCs w:val="16"/>
                <w:lang w:val="hy-AM" w:eastAsia="ru-RU" w:bidi="ru-RU"/>
              </w:rPr>
              <w:t>80</w:t>
            </w:r>
          </w:p>
        </w:tc>
        <w:tc>
          <w:tcPr>
            <w:tcW w:w="815" w:type="dxa"/>
            <w:vAlign w:val="center"/>
          </w:tcPr>
          <w:p w14:paraId="18F1944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0164C6">
              <w:rPr>
                <w:rFonts w:ascii="GHEA Grapalat" w:hAnsi="GHEA Grapalat" w:cs="Calibri"/>
                <w:sz w:val="16"/>
                <w:szCs w:val="16"/>
                <w:lang w:val="hy-AM" w:eastAsia="ru-RU" w:bidi="ru-RU"/>
              </w:rPr>
              <w:t>РА, г. Ереван, Мамиконянц 31</w:t>
            </w:r>
          </w:p>
        </w:tc>
        <w:tc>
          <w:tcPr>
            <w:tcW w:w="1088" w:type="dxa"/>
            <w:gridSpan w:val="2"/>
          </w:tcPr>
          <w:p w14:paraId="06D1EAA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881" w:type="dxa"/>
            <w:vAlign w:val="center"/>
          </w:tcPr>
          <w:p w14:paraId="3E236BAC" w14:textId="77777777" w:rsidR="00C35620" w:rsidRPr="000164C6"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r w:rsidRPr="000164C6">
              <w:rPr>
                <w:rFonts w:ascii="GHEA Grapalat" w:hAnsi="GHEA Grapalat" w:cs="Calibri"/>
                <w:sz w:val="16"/>
                <w:szCs w:val="16"/>
                <w:lang w:val="hy-AM"/>
              </w:rPr>
              <w:t xml:space="preserve"> </w:t>
            </w:r>
          </w:p>
        </w:tc>
      </w:tr>
      <w:tr w:rsidR="00C35620" w:rsidRPr="000164C6" w14:paraId="71FBEF14" w14:textId="77777777" w:rsidTr="005C5332">
        <w:trPr>
          <w:trHeight w:val="182"/>
          <w:jc w:val="center"/>
        </w:trPr>
        <w:tc>
          <w:tcPr>
            <w:tcW w:w="1428" w:type="dxa"/>
            <w:vAlign w:val="center"/>
          </w:tcPr>
          <w:p w14:paraId="76FD5859" w14:textId="77777777" w:rsidR="00C35620" w:rsidRPr="000164C6" w:rsidRDefault="00C35620" w:rsidP="005C5332">
            <w:pPr>
              <w:jc w:val="center"/>
              <w:rPr>
                <w:rFonts w:ascii="GHEA Grapalat" w:hAnsi="GHEA Grapalat" w:cs="Calibri"/>
                <w:color w:val="000000"/>
                <w:sz w:val="16"/>
                <w:szCs w:val="16"/>
                <w:lang w:val="hy-AM"/>
              </w:rPr>
            </w:pPr>
            <w:r w:rsidRPr="000164C6">
              <w:rPr>
                <w:rFonts w:ascii="GHEA Grapalat" w:hAnsi="GHEA Grapalat" w:cs="Calibri"/>
                <w:color w:val="000000"/>
                <w:sz w:val="16"/>
                <w:szCs w:val="16"/>
                <w:lang w:val="hy-AM"/>
              </w:rPr>
              <w:t>9</w:t>
            </w:r>
          </w:p>
        </w:tc>
        <w:tc>
          <w:tcPr>
            <w:tcW w:w="1620" w:type="dxa"/>
            <w:gridSpan w:val="2"/>
            <w:vAlign w:val="center"/>
          </w:tcPr>
          <w:p w14:paraId="703356A0" w14:textId="77777777" w:rsidR="00C35620" w:rsidRPr="000164C6" w:rsidRDefault="00C35620" w:rsidP="005C5332">
            <w:pPr>
              <w:rPr>
                <w:rFonts w:ascii="GHEA Grapalat" w:hAnsi="GHEA Grapalat"/>
                <w:iCs/>
                <w:color w:val="222222"/>
                <w:sz w:val="20"/>
                <w:szCs w:val="16"/>
                <w:lang w:val="hy-AM"/>
              </w:rPr>
            </w:pPr>
            <w:r w:rsidRPr="004F1D4F">
              <w:rPr>
                <w:rFonts w:ascii="GHEA Grapalat" w:hAnsi="GHEA Grapalat" w:cs="Calibri"/>
                <w:color w:val="000000"/>
                <w:sz w:val="16"/>
                <w:szCs w:val="16"/>
                <w:lang w:val="hy-AM"/>
              </w:rPr>
              <w:t>15542100/1</w:t>
            </w:r>
          </w:p>
        </w:tc>
        <w:tc>
          <w:tcPr>
            <w:tcW w:w="1336" w:type="dxa"/>
            <w:vAlign w:val="center"/>
          </w:tcPr>
          <w:p w14:paraId="7C8F218C"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D85A03">
              <w:rPr>
                <w:rFonts w:ascii="GHEA Grapalat" w:hAnsi="GHEA Grapalat" w:cs="Calibri"/>
                <w:sz w:val="16"/>
                <w:szCs w:val="16"/>
                <w:lang w:val="hy-AM" w:eastAsia="ru-RU" w:bidi="ru-RU"/>
              </w:rPr>
              <w:t>классический творог</w:t>
            </w:r>
          </w:p>
          <w:p w14:paraId="1A06E79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1184" w:type="dxa"/>
            <w:vAlign w:val="center"/>
          </w:tcPr>
          <w:p w14:paraId="15EEEC04"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09E1015D" w14:textId="77777777" w:rsidR="00C35620" w:rsidRPr="0002408A" w:rsidRDefault="00C35620" w:rsidP="005C5332">
            <w:pPr>
              <w:pStyle w:val="HTMLPreformatted"/>
              <w:shd w:val="clear" w:color="auto" w:fill="F8F9FA"/>
              <w:rPr>
                <w:rFonts w:ascii="GHEA Grapalat" w:hAnsi="GHEA Grapalat" w:cs="Times New Roman"/>
                <w:sz w:val="16"/>
                <w:szCs w:val="16"/>
                <w:lang w:val="hy-AM" w:eastAsia="ru-RU" w:bidi="ru-RU"/>
              </w:rPr>
            </w:pPr>
            <w:r w:rsidRPr="001E6415">
              <w:rPr>
                <w:rFonts w:ascii="GHEA Grapalat" w:hAnsi="GHEA Grapalat" w:cs="Times New Roman"/>
                <w:sz w:val="16"/>
                <w:szCs w:val="16"/>
                <w:lang w:val="hy-AM" w:eastAsia="ru-RU" w:bidi="ru-RU"/>
              </w:rPr>
              <w:br/>
              <w:t>Творог жирностью до 9,0%, выработанный из свежего коровьего молока, кислотностью 210-240 °Т, расфасованный в потребительскую тару, не менее 200 г.</w:t>
            </w:r>
            <w:r w:rsidRPr="0002408A">
              <w:rPr>
                <w:rFonts w:ascii="GHEA Grapalat" w:hAnsi="GHEA Grapalat" w:cs="Times New Roman"/>
                <w:sz w:val="16"/>
                <w:szCs w:val="16"/>
                <w:lang w:val="hy-AM" w:eastAsia="ru-RU" w:bidi="ru-RU"/>
              </w:rPr>
              <w:t xml:space="preserve"> </w:t>
            </w:r>
            <w:r w:rsidRPr="0002408A">
              <w:rPr>
                <w:rFonts w:ascii="GHEA Grapalat" w:hAnsi="GHEA Grapalat" w:cs="Times New Roman"/>
                <w:sz w:val="16"/>
                <w:szCs w:val="16"/>
                <w:lang w:val="hy-AM" w:eastAsia="ru-RU" w:bidi="ru-RU"/>
              </w:rPr>
              <w:br/>
            </w:r>
            <w:r w:rsidRPr="001E6415">
              <w:rPr>
                <w:rFonts w:ascii="GHEA Grapalat" w:hAnsi="GHEA Grapalat" w:cs="Times New Roman"/>
                <w:sz w:val="16"/>
                <w:szCs w:val="16"/>
                <w:lang w:val="hy-AM" w:eastAsia="ru-RU" w:bidi="ru-RU"/>
              </w:rPr>
              <w:t>Доставка только транспортным средством с контролируемой температурой.</w:t>
            </w:r>
            <w:r w:rsidRPr="0002408A">
              <w:rPr>
                <w:rFonts w:ascii="GHEA Grapalat" w:hAnsi="GHEA Grapalat" w:cs="Times New Roman"/>
                <w:sz w:val="16"/>
                <w:szCs w:val="16"/>
                <w:lang w:val="hy-AM" w:eastAsia="ru-RU" w:bidi="ru-RU"/>
              </w:rPr>
              <w:t xml:space="preserve"> Каждая единица упаковки имеет соответствующую маркировку</w:t>
            </w:r>
            <w:r>
              <w:rPr>
                <w:rFonts w:ascii="GHEA Grapalat" w:hAnsi="GHEA Grapalat" w:cs="Times New Roman"/>
                <w:sz w:val="16"/>
                <w:szCs w:val="16"/>
                <w:lang w:val="hy-AM" w:eastAsia="ru-RU" w:bidi="ru-RU"/>
              </w:rPr>
              <w:t>.</w:t>
            </w:r>
            <w:r w:rsidRPr="0002408A">
              <w:rPr>
                <w:rFonts w:ascii="GHEA Grapalat" w:hAnsi="GHEA Grapalat" w:cs="Times New Roman"/>
                <w:b/>
                <w:sz w:val="16"/>
                <w:szCs w:val="16"/>
                <w:lang w:val="hy-AM"/>
              </w:rPr>
              <w:t xml:space="preserve"> </w:t>
            </w:r>
            <w:r w:rsidRPr="0002408A">
              <w:rPr>
                <w:rFonts w:ascii="GHEA Grapalat" w:hAnsi="GHEA Grapalat" w:cs="Times New Roman"/>
                <w:sz w:val="16"/>
                <w:szCs w:val="16"/>
                <w:lang w:val="hy-AM" w:eastAsia="ru-RU" w:bidi="ru-RU"/>
              </w:rPr>
              <w:t>Остаточный срок годности не менее 90%.</w:t>
            </w:r>
            <w:r w:rsidRPr="0002408A">
              <w:rPr>
                <w:rFonts w:ascii="GHEA Grapalat" w:hAnsi="GHEA Grapalat" w:cs="Times New Roman"/>
                <w:b/>
                <w:sz w:val="16"/>
                <w:szCs w:val="16"/>
                <w:lang w:val="hy-AM"/>
              </w:rPr>
              <w:t xml:space="preserve"> </w:t>
            </w:r>
            <w:r w:rsidRPr="0002408A">
              <w:rPr>
                <w:rFonts w:ascii="GHEA Grapalat" w:hAnsi="GHEA Grapalat" w:cs="Times New Roman"/>
                <w:sz w:val="16"/>
                <w:szCs w:val="16"/>
                <w:lang w:val="hy-AM" w:eastAsia="ru-RU" w:bidi="ru-RU"/>
              </w:rPr>
              <w:t>«Технический регламент о требованиях к молоку, молочной продукции и ее производству» и статья 8 Закона РА «О безопасности пищевых продуктов». Конкретная дата и время поставки определяются Покупателем путем предварительного (не ранее, чем за 2 рабочих дня) заказа по электронной почте или по телефону.</w:t>
            </w:r>
          </w:p>
          <w:p w14:paraId="17FE1133" w14:textId="77777777" w:rsidR="00C35620" w:rsidRPr="0002408A" w:rsidRDefault="00C35620" w:rsidP="005C5332">
            <w:pPr>
              <w:pStyle w:val="HTMLPreformatted"/>
              <w:shd w:val="clear" w:color="auto" w:fill="F8F9FA"/>
              <w:rPr>
                <w:rFonts w:ascii="GHEA Grapalat" w:hAnsi="GHEA Grapalat" w:cs="Times New Roman"/>
                <w:sz w:val="16"/>
                <w:szCs w:val="16"/>
                <w:lang w:val="hy-AM" w:eastAsia="ru-RU" w:bidi="ru-RU"/>
              </w:rPr>
            </w:pPr>
          </w:p>
          <w:p w14:paraId="08E67ECA" w14:textId="77777777" w:rsidR="00C35620" w:rsidRPr="0002408A" w:rsidRDefault="00C35620" w:rsidP="005C5332">
            <w:pPr>
              <w:pStyle w:val="HTMLPreformatted"/>
              <w:shd w:val="clear" w:color="auto" w:fill="F8F9FA"/>
              <w:rPr>
                <w:rFonts w:ascii="GHEA Grapalat" w:hAnsi="GHEA Grapalat" w:cs="Times New Roman"/>
                <w:sz w:val="16"/>
                <w:szCs w:val="16"/>
                <w:lang w:val="hy-AM" w:eastAsia="ru-RU" w:bidi="ru-RU"/>
              </w:rPr>
            </w:pPr>
          </w:p>
        </w:tc>
        <w:tc>
          <w:tcPr>
            <w:tcW w:w="1080" w:type="dxa"/>
            <w:vAlign w:val="center"/>
          </w:tcPr>
          <w:p w14:paraId="0D9AB3C6"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sz w:val="16"/>
                <w:szCs w:val="16"/>
                <w:lang w:val="hy-AM"/>
              </w:rPr>
              <w:t>кг</w:t>
            </w:r>
          </w:p>
        </w:tc>
        <w:tc>
          <w:tcPr>
            <w:tcW w:w="810" w:type="dxa"/>
            <w:vAlign w:val="center"/>
          </w:tcPr>
          <w:p w14:paraId="02EF62BD"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34AB9BCB"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368477E4" w14:textId="77777777" w:rsidR="00C35620" w:rsidRPr="000164C6" w:rsidRDefault="00C35620" w:rsidP="005C5332">
            <w:pPr>
              <w:jc w:val="center"/>
              <w:rPr>
                <w:rFonts w:ascii="GHEA Grapalat" w:hAnsi="GHEA Grapalat" w:cs="Sylfaen"/>
                <w:color w:val="000000"/>
                <w:sz w:val="16"/>
                <w:szCs w:val="16"/>
                <w:lang w:val="hy-AM"/>
              </w:rPr>
            </w:pPr>
            <w:r>
              <w:rPr>
                <w:rFonts w:ascii="GHEA Grapalat" w:hAnsi="GHEA Grapalat" w:cs="Calibri"/>
                <w:color w:val="000000"/>
                <w:sz w:val="16"/>
                <w:szCs w:val="16"/>
                <w:lang w:val="hy-AM"/>
              </w:rPr>
              <w:t>220</w:t>
            </w:r>
          </w:p>
        </w:tc>
        <w:tc>
          <w:tcPr>
            <w:tcW w:w="815" w:type="dxa"/>
            <w:vAlign w:val="center"/>
          </w:tcPr>
          <w:p w14:paraId="12F838B4"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57A400D2"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49C0514E" w14:textId="77777777" w:rsidR="00C35620" w:rsidRPr="000164C6"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r w:rsidRPr="000164C6">
              <w:rPr>
                <w:rFonts w:ascii="GHEA Grapalat" w:hAnsi="GHEA Grapalat" w:cs="Calibri"/>
                <w:sz w:val="16"/>
                <w:szCs w:val="16"/>
                <w:lang w:val="hy-AM"/>
              </w:rPr>
              <w:t xml:space="preserve"> </w:t>
            </w:r>
          </w:p>
        </w:tc>
      </w:tr>
      <w:tr w:rsidR="00C35620" w:rsidRPr="000164C6" w14:paraId="11CE6B81" w14:textId="77777777" w:rsidTr="005C5332">
        <w:trPr>
          <w:trHeight w:val="182"/>
          <w:jc w:val="center"/>
        </w:trPr>
        <w:tc>
          <w:tcPr>
            <w:tcW w:w="1428" w:type="dxa"/>
            <w:vAlign w:val="center"/>
          </w:tcPr>
          <w:p w14:paraId="690FD8FC"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10</w:t>
            </w:r>
          </w:p>
        </w:tc>
        <w:tc>
          <w:tcPr>
            <w:tcW w:w="1620" w:type="dxa"/>
            <w:gridSpan w:val="2"/>
            <w:vAlign w:val="center"/>
          </w:tcPr>
          <w:p w14:paraId="20042C2B"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15551600/1</w:t>
            </w:r>
          </w:p>
        </w:tc>
        <w:tc>
          <w:tcPr>
            <w:tcW w:w="1336" w:type="dxa"/>
            <w:vAlign w:val="center"/>
          </w:tcPr>
          <w:p w14:paraId="5B1F2152"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sz w:val="16"/>
                <w:szCs w:val="16"/>
                <w:lang w:val="hy-AM" w:eastAsia="ru-RU" w:bidi="ru-RU"/>
              </w:rPr>
              <w:t>мацун</w:t>
            </w:r>
          </w:p>
        </w:tc>
        <w:tc>
          <w:tcPr>
            <w:tcW w:w="1184" w:type="dxa"/>
            <w:vAlign w:val="center"/>
          </w:tcPr>
          <w:p w14:paraId="544E2D5D"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562F3C2C" w14:textId="77777777" w:rsidR="00C35620" w:rsidRPr="00804306" w:rsidRDefault="00C35620" w:rsidP="005C5332">
            <w:pPr>
              <w:pStyle w:val="HTMLPreformatted"/>
              <w:shd w:val="clear" w:color="auto" w:fill="F8F9FA"/>
              <w:rPr>
                <w:rFonts w:ascii="GHEA Grapalat" w:hAnsi="GHEA Grapalat" w:cs="Times New Roman"/>
                <w:sz w:val="16"/>
                <w:szCs w:val="16"/>
                <w:lang w:val="hy-AM" w:eastAsia="ru-RU" w:bidi="ru-RU"/>
              </w:rPr>
            </w:pPr>
            <w:r w:rsidRPr="0002408A">
              <w:rPr>
                <w:rFonts w:ascii="GHEA Grapalat" w:hAnsi="GHEA Grapalat" w:cs="Times New Roman"/>
                <w:sz w:val="16"/>
                <w:szCs w:val="16"/>
                <w:lang w:val="hy-AM" w:eastAsia="ru-RU" w:bidi="ru-RU"/>
              </w:rPr>
              <w:t>Мацун по АСТ 120-2005. Молочный продукт, выработанный из свежего коровьего молока, густой однородной консистенции без отделения сыворотки и газообразования, молочно-белого или слегка кремового цвета, равномерный по всей массе, массовая доля молочного жира 2,5%, кислотность (90-140)оТ. Доставка только транспортным средством с контролируемой температурой.</w:t>
            </w:r>
            <w:r w:rsidRPr="00804306">
              <w:rPr>
                <w:rFonts w:ascii="GHEA Grapalat" w:hAnsi="GHEA Grapalat" w:cs="Times New Roman"/>
                <w:b/>
                <w:sz w:val="16"/>
                <w:szCs w:val="16"/>
                <w:lang w:val="hy-AM"/>
              </w:rPr>
              <w:t xml:space="preserve"> </w:t>
            </w:r>
            <w:r w:rsidRPr="00804306">
              <w:rPr>
                <w:rFonts w:ascii="GHEA Grapalat" w:hAnsi="GHEA Grapalat" w:cs="Times New Roman"/>
                <w:sz w:val="16"/>
                <w:szCs w:val="16"/>
                <w:lang w:val="hy-AM" w:eastAsia="ru-RU" w:bidi="ru-RU"/>
              </w:rPr>
              <w:t>Остаточный срок годности не менее 90%.Безопасность и маркировка в соответствии с «Техническим регламентом о требованиях к молоку, молочным продуктам и их производству», утвержденным Постановлением Правительства РА № 1925-Н от 21 декабря 2006 года, и статьей 9 Закона РА «О безопасности пищевых продуктов».</w:t>
            </w:r>
            <w:r w:rsidRPr="00804306">
              <w:rPr>
                <w:rFonts w:ascii="GHEA Grapalat" w:hAnsi="GHEA Grapalat" w:cs="Times New Roman"/>
                <w:b/>
                <w:sz w:val="16"/>
                <w:szCs w:val="16"/>
                <w:lang w:val="hy-AM"/>
              </w:rPr>
              <w:t xml:space="preserve"> </w:t>
            </w:r>
            <w:r w:rsidRPr="00804306">
              <w:rPr>
                <w:rFonts w:ascii="GHEA Grapalat" w:hAnsi="GHEA Grapalat" w:cs="Times New Roman"/>
                <w:sz w:val="16"/>
                <w:szCs w:val="16"/>
                <w:lang w:val="hy-AM" w:eastAsia="ru-RU" w:bidi="ru-RU"/>
              </w:rPr>
              <w:t>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p>
          <w:p w14:paraId="6D2459B2" w14:textId="77777777" w:rsidR="00C35620" w:rsidRPr="0002408A" w:rsidRDefault="00C35620" w:rsidP="005C5332">
            <w:pPr>
              <w:pStyle w:val="HTMLPreformatted"/>
              <w:shd w:val="clear" w:color="auto" w:fill="F8F9FA"/>
              <w:rPr>
                <w:rFonts w:ascii="GHEA Grapalat" w:hAnsi="GHEA Grapalat" w:cs="Times New Roman"/>
                <w:sz w:val="16"/>
                <w:szCs w:val="16"/>
                <w:lang w:val="hy-AM" w:eastAsia="ru-RU" w:bidi="ru-RU"/>
              </w:rPr>
            </w:pPr>
          </w:p>
        </w:tc>
        <w:tc>
          <w:tcPr>
            <w:tcW w:w="1080" w:type="dxa"/>
            <w:vAlign w:val="center"/>
          </w:tcPr>
          <w:p w14:paraId="2691E938"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46ACBE05"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6C0293E4"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39F07602"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200</w:t>
            </w:r>
          </w:p>
        </w:tc>
        <w:tc>
          <w:tcPr>
            <w:tcW w:w="815" w:type="dxa"/>
            <w:vAlign w:val="center"/>
          </w:tcPr>
          <w:p w14:paraId="58EBFF05"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70A349EA"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435793D0"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78E4C996" w14:textId="77777777" w:rsidTr="005C5332">
        <w:trPr>
          <w:trHeight w:val="182"/>
          <w:jc w:val="center"/>
        </w:trPr>
        <w:tc>
          <w:tcPr>
            <w:tcW w:w="1428" w:type="dxa"/>
            <w:vAlign w:val="center"/>
          </w:tcPr>
          <w:p w14:paraId="36FEFEA5"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11</w:t>
            </w:r>
          </w:p>
        </w:tc>
        <w:tc>
          <w:tcPr>
            <w:tcW w:w="1620" w:type="dxa"/>
            <w:gridSpan w:val="2"/>
            <w:vAlign w:val="center"/>
          </w:tcPr>
          <w:p w14:paraId="6F7BBE0E" w14:textId="77777777" w:rsidR="00C35620" w:rsidRPr="004F1D4F" w:rsidRDefault="00C35620" w:rsidP="005C5332">
            <w:pPr>
              <w:rPr>
                <w:rFonts w:ascii="GHEA Grapalat" w:hAnsi="GHEA Grapalat" w:cs="Calibri"/>
                <w:color w:val="000000"/>
                <w:sz w:val="16"/>
                <w:szCs w:val="16"/>
                <w:lang w:val="hy-AM"/>
              </w:rPr>
            </w:pPr>
            <w:r>
              <w:rPr>
                <w:rFonts w:ascii="GHEA Grapalat" w:hAnsi="GHEA Grapalat" w:cs="Calibri"/>
                <w:color w:val="000000"/>
                <w:sz w:val="16"/>
                <w:szCs w:val="16"/>
                <w:lang w:val="hy-AM"/>
              </w:rPr>
              <w:t xml:space="preserve">  </w:t>
            </w:r>
            <w:r w:rsidRPr="004F1D4F">
              <w:rPr>
                <w:rFonts w:ascii="GHEA Grapalat" w:hAnsi="GHEA Grapalat" w:cs="Calibri"/>
                <w:color w:val="000000"/>
                <w:sz w:val="16"/>
                <w:szCs w:val="16"/>
                <w:lang w:val="hy-AM"/>
              </w:rPr>
              <w:t>15551300/1</w:t>
            </w:r>
          </w:p>
        </w:tc>
        <w:tc>
          <w:tcPr>
            <w:tcW w:w="1336" w:type="dxa"/>
            <w:vAlign w:val="center"/>
          </w:tcPr>
          <w:p w14:paraId="79370F2D" w14:textId="77777777" w:rsidR="00C35620" w:rsidRPr="00804306" w:rsidRDefault="00C35620" w:rsidP="005C5332">
            <w:pPr>
              <w:pStyle w:val="HTMLPreformatted"/>
              <w:shd w:val="clear" w:color="auto" w:fill="F8F9FA"/>
              <w:spacing w:line="540" w:lineRule="atLeast"/>
              <w:rPr>
                <w:rFonts w:ascii="GHEA Grapalat" w:hAnsi="GHEA Grapalat" w:cs="Calibri"/>
                <w:sz w:val="16"/>
                <w:szCs w:val="16"/>
                <w:lang w:val="hy-AM" w:eastAsia="ru-RU" w:bidi="ru-RU"/>
              </w:rPr>
            </w:pPr>
            <w:r>
              <w:rPr>
                <w:rFonts w:ascii="GHEA Grapalat" w:hAnsi="GHEA Grapalat" w:cs="Calibri"/>
                <w:sz w:val="16"/>
                <w:szCs w:val="16"/>
                <w:lang w:val="hy-AM" w:eastAsia="ru-RU" w:bidi="ru-RU"/>
              </w:rPr>
              <w:t xml:space="preserve">  </w:t>
            </w:r>
            <w:r w:rsidRPr="00804306">
              <w:rPr>
                <w:rFonts w:ascii="GHEA Grapalat" w:hAnsi="GHEA Grapalat" w:cs="Calibri"/>
                <w:sz w:val="16"/>
                <w:szCs w:val="16"/>
                <w:lang w:val="hy-AM" w:eastAsia="ru-RU" w:bidi="ru-RU"/>
              </w:rPr>
              <w:t>йогурт</w:t>
            </w:r>
          </w:p>
          <w:p w14:paraId="504E275C"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p>
        </w:tc>
        <w:tc>
          <w:tcPr>
            <w:tcW w:w="1184" w:type="dxa"/>
            <w:vAlign w:val="center"/>
          </w:tcPr>
          <w:p w14:paraId="6148D18E"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419C2C52" w14:textId="77777777" w:rsidR="00C35620" w:rsidRPr="00FA6011" w:rsidRDefault="00C35620" w:rsidP="005C5332">
            <w:pPr>
              <w:pStyle w:val="HTMLPreformatted"/>
              <w:shd w:val="clear" w:color="auto" w:fill="F8F9FA"/>
              <w:rPr>
                <w:rFonts w:ascii="GHEA Grapalat" w:hAnsi="GHEA Grapalat" w:cs="Times New Roman"/>
                <w:sz w:val="16"/>
                <w:szCs w:val="16"/>
                <w:lang w:val="hy-AM" w:eastAsia="ru-RU" w:bidi="ru-RU"/>
              </w:rPr>
            </w:pPr>
            <w:r w:rsidRPr="00FA6011">
              <w:rPr>
                <w:rFonts w:ascii="GHEA Grapalat" w:hAnsi="GHEA Grapalat" w:cs="Times New Roman"/>
                <w:sz w:val="16"/>
                <w:szCs w:val="16"/>
                <w:lang w:val="hy-AM" w:eastAsia="ru-RU" w:bidi="ru-RU"/>
              </w:rPr>
              <w:t>Йогурт, изготовленный из молочных продуктов, фруктовый, без консервантов, расфасованный в потребительскую тару вместимостью до 150 г,</w:t>
            </w:r>
            <w:r w:rsidRPr="00FA6011">
              <w:rPr>
                <w:rFonts w:ascii="GHEA Grapalat" w:hAnsi="GHEA Grapalat" w:cs="Times New Roman"/>
                <w:b/>
                <w:sz w:val="16"/>
                <w:szCs w:val="16"/>
                <w:lang w:val="hy-AM"/>
              </w:rPr>
              <w:t xml:space="preserve"> </w:t>
            </w:r>
            <w:r w:rsidRPr="00A65486">
              <w:rPr>
                <w:rFonts w:ascii="GHEA Grapalat" w:hAnsi="GHEA Grapalat" w:cs="Times New Roman"/>
                <w:sz w:val="16"/>
                <w:szCs w:val="16"/>
                <w:lang w:val="ru-RU" w:eastAsia="ru-RU" w:bidi="ru-RU"/>
              </w:rPr>
              <w:t>ж</w:t>
            </w:r>
            <w:r w:rsidRPr="00FA6011">
              <w:rPr>
                <w:rFonts w:ascii="GHEA Grapalat" w:hAnsi="GHEA Grapalat" w:cs="Times New Roman"/>
                <w:sz w:val="16"/>
                <w:szCs w:val="16"/>
                <w:lang w:val="hy-AM" w:eastAsia="ru-RU" w:bidi="ru-RU"/>
              </w:rPr>
              <w:t>ирность 0,1-2,5% АСТ 245-2005, срок годности не менее 90%.</w:t>
            </w:r>
            <w:r w:rsidRPr="00FA6011">
              <w:rPr>
                <w:rFonts w:ascii="GHEA Grapalat" w:hAnsi="GHEA Grapalat" w:cs="Times New Roman"/>
                <w:b/>
                <w:sz w:val="16"/>
                <w:szCs w:val="16"/>
                <w:lang w:val="hy-AM"/>
              </w:rPr>
              <w:t xml:space="preserve"> </w:t>
            </w:r>
            <w:r w:rsidRPr="00FA6011">
              <w:rPr>
                <w:rFonts w:ascii="GHEA Grapalat" w:hAnsi="GHEA Grapalat" w:cs="Times New Roman"/>
                <w:sz w:val="16"/>
                <w:szCs w:val="16"/>
                <w:lang w:val="hy-AM" w:eastAsia="ru-RU" w:bidi="ru-RU"/>
              </w:rPr>
              <w:t xml:space="preserve">Безопасность и маркировка осуществляются в соответствии с «Техническим регламентом о требованиях к молоку, молочным </w:t>
            </w:r>
            <w:r w:rsidRPr="00FA6011">
              <w:rPr>
                <w:rFonts w:ascii="GHEA Grapalat" w:hAnsi="GHEA Grapalat" w:cs="Times New Roman"/>
                <w:sz w:val="16"/>
                <w:szCs w:val="16"/>
                <w:lang w:val="hy-AM" w:eastAsia="ru-RU" w:bidi="ru-RU"/>
              </w:rPr>
              <w:lastRenderedPageBreak/>
              <w:t>продуктам и их производству», утвержденным Постановлением Правительства РА № 1925-Н от 21 декабря 2006 года, и статьей 8 Закона РА «О безопасности пищевых продуктов».</w:t>
            </w:r>
            <w:r w:rsidRPr="00FA6011">
              <w:rPr>
                <w:rFonts w:ascii="GHEA Grapalat" w:hAnsi="GHEA Grapalat" w:cs="Times New Roman"/>
                <w:b/>
                <w:sz w:val="16"/>
                <w:szCs w:val="16"/>
                <w:lang w:val="hy-AM"/>
              </w:rPr>
              <w:t xml:space="preserve"> </w:t>
            </w:r>
            <w:r w:rsidRPr="00FA6011">
              <w:rPr>
                <w:rFonts w:ascii="GHEA Grapalat" w:hAnsi="GHEA Grapalat" w:cs="Times New Roman"/>
                <w:sz w:val="16"/>
                <w:szCs w:val="16"/>
                <w:lang w:val="hy-AM" w:eastAsia="ru-RU" w:bidi="ru-RU"/>
              </w:rPr>
              <w:t>Остаточный срок годности – не менее 70%. Конкретный день и время доставки определяется Покупателем путем предварительного (не ранее, чем за 2 рабочих дня) заказа по электронной почте или по телефону.</w:t>
            </w:r>
          </w:p>
          <w:p w14:paraId="1F5D29AC" w14:textId="77777777" w:rsidR="00C35620" w:rsidRPr="00FA6011" w:rsidRDefault="00C35620" w:rsidP="005C5332">
            <w:pPr>
              <w:pStyle w:val="HTMLPreformatted"/>
              <w:shd w:val="clear" w:color="auto" w:fill="F8F9FA"/>
              <w:spacing w:line="252" w:lineRule="auto"/>
              <w:rPr>
                <w:rFonts w:ascii="GHEA Grapalat" w:hAnsi="GHEA Grapalat" w:cs="Calibri"/>
                <w:sz w:val="16"/>
                <w:szCs w:val="16"/>
                <w:lang w:val="ru-RU" w:eastAsia="ru-RU" w:bidi="ru-RU"/>
              </w:rPr>
            </w:pPr>
          </w:p>
        </w:tc>
        <w:tc>
          <w:tcPr>
            <w:tcW w:w="1080" w:type="dxa"/>
            <w:vAlign w:val="center"/>
          </w:tcPr>
          <w:p w14:paraId="541463D4"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2D46ACA2"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0B599CEB"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07E5A397" w14:textId="77777777" w:rsidR="00C35620" w:rsidRDefault="00C35620" w:rsidP="005C5332">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200</w:t>
            </w:r>
          </w:p>
        </w:tc>
        <w:tc>
          <w:tcPr>
            <w:tcW w:w="815" w:type="dxa"/>
            <w:vAlign w:val="center"/>
          </w:tcPr>
          <w:p w14:paraId="0FC17E86"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0D1F83AB"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0D0AF850"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32911738" w14:textId="77777777" w:rsidTr="005C5332">
        <w:trPr>
          <w:trHeight w:val="182"/>
          <w:jc w:val="center"/>
        </w:trPr>
        <w:tc>
          <w:tcPr>
            <w:tcW w:w="1428" w:type="dxa"/>
            <w:vAlign w:val="center"/>
          </w:tcPr>
          <w:p w14:paraId="7C1665FE"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12</w:t>
            </w:r>
          </w:p>
        </w:tc>
        <w:tc>
          <w:tcPr>
            <w:tcW w:w="1620" w:type="dxa"/>
            <w:gridSpan w:val="2"/>
            <w:vAlign w:val="center"/>
          </w:tcPr>
          <w:p w14:paraId="0253ADB3"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15541100/1</w:t>
            </w:r>
          </w:p>
        </w:tc>
        <w:tc>
          <w:tcPr>
            <w:tcW w:w="1336" w:type="dxa"/>
            <w:vAlign w:val="center"/>
          </w:tcPr>
          <w:p w14:paraId="5F3B5935" w14:textId="77777777" w:rsidR="00C35620" w:rsidRPr="002527AA" w:rsidRDefault="00C35620" w:rsidP="005C5332">
            <w:pPr>
              <w:jc w:val="both"/>
              <w:rPr>
                <w:rFonts w:ascii="GHEA Grapalat" w:hAnsi="GHEA Grapalat"/>
                <w:bCs/>
                <w:sz w:val="16"/>
                <w:szCs w:val="16"/>
              </w:rPr>
            </w:pPr>
            <w:r w:rsidRPr="002527AA">
              <w:rPr>
                <w:rFonts w:ascii="GHEA Grapalat" w:hAnsi="GHEA Grapalat"/>
                <w:bCs/>
                <w:sz w:val="16"/>
                <w:szCs w:val="16"/>
              </w:rPr>
              <w:t>сыр,Лоры</w:t>
            </w:r>
          </w:p>
          <w:p w14:paraId="02DA3468"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p>
        </w:tc>
        <w:tc>
          <w:tcPr>
            <w:tcW w:w="1184" w:type="dxa"/>
            <w:vAlign w:val="center"/>
          </w:tcPr>
          <w:p w14:paraId="08191E5A"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46AE0863" w14:textId="77777777" w:rsidR="00C35620" w:rsidRPr="000A23FC" w:rsidRDefault="00C35620" w:rsidP="005C5332">
            <w:pPr>
              <w:pStyle w:val="HTMLPreformatted"/>
              <w:shd w:val="clear" w:color="auto" w:fill="F8F9FA"/>
              <w:rPr>
                <w:rFonts w:ascii="GHEA Grapalat" w:hAnsi="GHEA Grapalat" w:cs="Times New Roman"/>
                <w:sz w:val="16"/>
                <w:szCs w:val="16"/>
                <w:lang w:val="hy-AM" w:eastAsia="ru-RU" w:bidi="ru-RU"/>
              </w:rPr>
            </w:pPr>
            <w:r w:rsidRPr="000A23FC">
              <w:rPr>
                <w:rFonts w:ascii="GHEA Grapalat" w:hAnsi="GHEA Grapalat" w:cs="Times New Roman"/>
                <w:sz w:val="16"/>
                <w:szCs w:val="16"/>
                <w:lang w:val="hy-AM" w:eastAsia="ru-RU" w:bidi="ru-RU"/>
              </w:rPr>
              <w:t>Сыр Лори: Лори /расфасовка: не менее 0,5-5 кг/; Твердый сыр из коровьего молока, рассольный, от белого до светло-желтого цвета, с глазками разного размера и формы, фабричной упаковки, жирность 46%, срок годности не менее 90%. Доставка только транспортом с температурным режимом.</w:t>
            </w:r>
            <w:r w:rsidRPr="000A23FC">
              <w:rPr>
                <w:rFonts w:ascii="GHEA Grapalat" w:hAnsi="GHEA Grapalat" w:cs="Times New Roman"/>
                <w:b/>
                <w:sz w:val="16"/>
                <w:szCs w:val="16"/>
                <w:lang w:val="hy-AM"/>
              </w:rPr>
              <w:t xml:space="preserve"> </w:t>
            </w:r>
            <w:r w:rsidRPr="000A23FC">
              <w:rPr>
                <w:rFonts w:ascii="GHEA Grapalat" w:hAnsi="GHEA Grapalat" w:cs="Times New Roman"/>
                <w:sz w:val="16"/>
                <w:szCs w:val="16"/>
                <w:lang w:val="hy-AM" w:eastAsia="ru-RU" w:bidi="ru-RU"/>
              </w:rPr>
              <w:t>Наличие ветеринарных и лабораторных документов обязательно.</w:t>
            </w:r>
            <w:r w:rsidRPr="000A23FC">
              <w:rPr>
                <w:rFonts w:ascii="GHEA Grapalat" w:hAnsi="GHEA Grapalat" w:cs="Times New Roman"/>
                <w:b/>
                <w:sz w:val="16"/>
                <w:szCs w:val="16"/>
                <w:lang w:val="hy-AM"/>
              </w:rPr>
              <w:t xml:space="preserve"> </w:t>
            </w:r>
            <w:r w:rsidRPr="000A23FC">
              <w:rPr>
                <w:rFonts w:ascii="GHEA Grapalat" w:hAnsi="GHEA Grapalat" w:cs="Times New Roman"/>
                <w:sz w:val="16"/>
                <w:szCs w:val="16"/>
                <w:lang w:val="hy-AM" w:eastAsia="ru-RU" w:bidi="ru-RU"/>
              </w:rPr>
              <w:t>Безопасность и маркировка осуществляются в соответствии с «Техническим регламентом о требованиях к молоку, молочным продуктам и их производству», утвержденным Постановлением Правительства РА № 1925-Н от 21 декабря 2006 года, и статьей 9 Закона РА «О безопасности пищевых продуктов».</w:t>
            </w:r>
            <w:r w:rsidRPr="000A23FC">
              <w:rPr>
                <w:rFonts w:ascii="GHEA Grapalat" w:hAnsi="GHEA Grapalat" w:cs="Times New Roman"/>
                <w:b/>
                <w:sz w:val="16"/>
                <w:szCs w:val="16"/>
                <w:lang w:val="hy-AM"/>
              </w:rPr>
              <w:t xml:space="preserve"> </w:t>
            </w:r>
            <w:r w:rsidRPr="000A23FC">
              <w:rPr>
                <w:rFonts w:ascii="GHEA Grapalat" w:hAnsi="GHEA Grapalat" w:cs="Times New Roman"/>
                <w:sz w:val="16"/>
                <w:szCs w:val="16"/>
                <w:lang w:val="hy-AM" w:eastAsia="ru-RU" w:bidi="ru-RU"/>
              </w:rPr>
              <w:t>Изделие должно соответствовать техническим условиям, утвержденным для данного типа продукции.</w:t>
            </w:r>
            <w:r w:rsidRPr="000A23FC">
              <w:rPr>
                <w:rFonts w:ascii="GHEA Grapalat" w:hAnsi="GHEA Grapalat" w:cs="Times New Roman"/>
                <w:b/>
                <w:sz w:val="16"/>
                <w:szCs w:val="16"/>
                <w:lang w:val="hy-AM"/>
              </w:rPr>
              <w:t xml:space="preserve"> </w:t>
            </w:r>
            <w:r w:rsidRPr="000A23FC">
              <w:rPr>
                <w:rFonts w:ascii="GHEA Grapalat" w:hAnsi="GHEA Grapalat" w:cs="Times New Roman"/>
                <w:sz w:val="16"/>
                <w:szCs w:val="16"/>
                <w:lang w:val="hy-AM" w:eastAsia="ru-RU" w:bidi="ru-RU"/>
              </w:rPr>
              <w:t>Конкретный день и время доставки определяется Покупателем путем предварительного (не ранее, чем за 2 рабочих дня) заказа по электронной почте или по телефону.</w:t>
            </w:r>
          </w:p>
          <w:p w14:paraId="1D849673" w14:textId="77777777" w:rsidR="00C35620" w:rsidRPr="000A23FC" w:rsidRDefault="00C35620" w:rsidP="005C5332">
            <w:pPr>
              <w:pStyle w:val="HTMLPreformatted"/>
              <w:shd w:val="clear" w:color="auto" w:fill="F8F9FA"/>
              <w:rPr>
                <w:rFonts w:ascii="GHEA Grapalat" w:hAnsi="GHEA Grapalat" w:cs="Times New Roman"/>
                <w:sz w:val="16"/>
                <w:szCs w:val="16"/>
                <w:lang w:val="hy-AM" w:eastAsia="ru-RU" w:bidi="ru-RU"/>
              </w:rPr>
            </w:pPr>
          </w:p>
        </w:tc>
        <w:tc>
          <w:tcPr>
            <w:tcW w:w="1080" w:type="dxa"/>
            <w:vAlign w:val="center"/>
          </w:tcPr>
          <w:p w14:paraId="028C71D4" w14:textId="77777777" w:rsidR="00C35620" w:rsidRDefault="00C35620" w:rsidP="005C5332">
            <w:pPr>
              <w:jc w:val="center"/>
              <w:rPr>
                <w:rFonts w:ascii="GHEA Grapalat" w:hAnsi="GHEA Grapalat" w:cs="Calibri"/>
                <w:sz w:val="16"/>
                <w:szCs w:val="16"/>
                <w:lang w:val="hy-AM"/>
              </w:rPr>
            </w:pPr>
          </w:p>
        </w:tc>
        <w:tc>
          <w:tcPr>
            <w:tcW w:w="810" w:type="dxa"/>
            <w:vAlign w:val="center"/>
          </w:tcPr>
          <w:p w14:paraId="60F78065"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12058D3F"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7A08593D" w14:textId="77777777" w:rsidR="00C35620" w:rsidRDefault="00C35620" w:rsidP="005C5332">
            <w:pPr>
              <w:jc w:val="center"/>
              <w:rPr>
                <w:rFonts w:ascii="GHEA Grapalat" w:hAnsi="GHEA Grapalat" w:cs="Calibri"/>
                <w:color w:val="000000"/>
                <w:sz w:val="16"/>
                <w:szCs w:val="16"/>
                <w:lang w:val="hy-AM"/>
              </w:rPr>
            </w:pPr>
          </w:p>
        </w:tc>
        <w:tc>
          <w:tcPr>
            <w:tcW w:w="815" w:type="dxa"/>
            <w:vAlign w:val="center"/>
          </w:tcPr>
          <w:p w14:paraId="2D547192" w14:textId="77777777" w:rsidR="00C35620" w:rsidRPr="000164C6" w:rsidRDefault="00C35620" w:rsidP="005C5332">
            <w:pPr>
              <w:jc w:val="center"/>
              <w:rPr>
                <w:rFonts w:ascii="GHEA Grapalat" w:hAnsi="GHEA Grapalat"/>
                <w:sz w:val="16"/>
                <w:szCs w:val="16"/>
                <w:lang w:val="hy-AM"/>
              </w:rPr>
            </w:pPr>
          </w:p>
        </w:tc>
        <w:tc>
          <w:tcPr>
            <w:tcW w:w="1088" w:type="dxa"/>
            <w:gridSpan w:val="2"/>
          </w:tcPr>
          <w:p w14:paraId="1B95C3FC"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5B8C5B22" w14:textId="77777777" w:rsidR="00C35620" w:rsidRPr="0053314A" w:rsidRDefault="00C35620" w:rsidP="005C5332">
            <w:pPr>
              <w:spacing w:line="252" w:lineRule="auto"/>
              <w:jc w:val="both"/>
              <w:rPr>
                <w:rFonts w:ascii="GHEA Grapalat" w:hAnsi="GHEA Grapalat" w:cs="Calibri"/>
                <w:sz w:val="16"/>
                <w:szCs w:val="16"/>
                <w:lang w:val="hy-AM"/>
              </w:rPr>
            </w:pPr>
          </w:p>
        </w:tc>
      </w:tr>
      <w:tr w:rsidR="00C35620" w:rsidRPr="000164C6" w14:paraId="1BBC9226" w14:textId="77777777" w:rsidTr="005C5332">
        <w:trPr>
          <w:trHeight w:val="182"/>
          <w:jc w:val="center"/>
        </w:trPr>
        <w:tc>
          <w:tcPr>
            <w:tcW w:w="1428" w:type="dxa"/>
            <w:vAlign w:val="center"/>
          </w:tcPr>
          <w:p w14:paraId="0334A074"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13</w:t>
            </w:r>
          </w:p>
        </w:tc>
        <w:tc>
          <w:tcPr>
            <w:tcW w:w="1620" w:type="dxa"/>
            <w:gridSpan w:val="2"/>
            <w:vAlign w:val="center"/>
          </w:tcPr>
          <w:p w14:paraId="14FC4534"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15511800/1</w:t>
            </w:r>
          </w:p>
        </w:tc>
        <w:tc>
          <w:tcPr>
            <w:tcW w:w="1336" w:type="dxa"/>
            <w:vAlign w:val="center"/>
          </w:tcPr>
          <w:p w14:paraId="2CF7A52D"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sz w:val="16"/>
                <w:szCs w:val="16"/>
                <w:lang w:val="hy-AM" w:eastAsia="ru-RU" w:bidi="ru-RU"/>
              </w:rPr>
              <w:t>кефир</w:t>
            </w:r>
          </w:p>
        </w:tc>
        <w:tc>
          <w:tcPr>
            <w:tcW w:w="1184" w:type="dxa"/>
            <w:vAlign w:val="center"/>
          </w:tcPr>
          <w:p w14:paraId="33886C31"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13AB5A29" w14:textId="77777777" w:rsidR="00C35620" w:rsidRPr="00FF03AA" w:rsidRDefault="00C35620" w:rsidP="005C5332">
            <w:pPr>
              <w:pStyle w:val="HTMLPreformatted"/>
              <w:shd w:val="clear" w:color="auto" w:fill="F8F9FA"/>
              <w:rPr>
                <w:rFonts w:ascii="GHEA Grapalat" w:hAnsi="GHEA Grapalat" w:cs="Times New Roman"/>
                <w:sz w:val="16"/>
                <w:szCs w:val="16"/>
                <w:lang w:val="hy-AM" w:eastAsia="ru-RU" w:bidi="ru-RU"/>
              </w:rPr>
            </w:pPr>
            <w:r w:rsidRPr="00FF03AA">
              <w:rPr>
                <w:rFonts w:ascii="GHEA Grapalat" w:hAnsi="GHEA Grapalat" w:cs="Times New Roman"/>
                <w:sz w:val="16"/>
                <w:szCs w:val="16"/>
                <w:lang w:val="hy-AM" w:eastAsia="ru-RU" w:bidi="ru-RU"/>
              </w:rPr>
              <w:t xml:space="preserve">Кефир, Состав: молоко цельное 0-2,5% жирности, кефир, количество молочнокислых бактерий на конец срока годности не менее 1*10 КОЕ/г. Пищевая ценность 100 г продукта: Жиры - 0,5 г, углеводы - 4,0 г, белки - 3,0 г. Местное производство, безопасность и маркировка в соответствии с требованиями «Технического регламента о требованиях к молоку, молочным продуктам и их производству», утвержденного Постановлением Правительства РА № 1925-Н от 21 декабря 2006 года, и статьей 8 Закона РА «О безопасности пищевых продуктов». </w:t>
            </w:r>
            <w:r w:rsidRPr="00FF03AA">
              <w:rPr>
                <w:rFonts w:ascii="GHEA Grapalat" w:hAnsi="GHEA Grapalat" w:cs="Times New Roman"/>
                <w:sz w:val="16"/>
                <w:szCs w:val="16"/>
                <w:lang w:val="hy-AM" w:eastAsia="ru-RU" w:bidi="ru-RU"/>
              </w:rPr>
              <w:br/>
              <w:t>Дата изготовления, срок годности и условия хранения должны быть указаны на упаковке или этикетке.</w:t>
            </w:r>
            <w:r w:rsidRPr="00FF03AA">
              <w:rPr>
                <w:rFonts w:ascii="GHEA Grapalat" w:hAnsi="GHEA Grapalat" w:cs="Times New Roman"/>
                <w:b/>
                <w:sz w:val="16"/>
                <w:szCs w:val="16"/>
                <w:lang w:val="hy-AM"/>
              </w:rPr>
              <w:t xml:space="preserve"> </w:t>
            </w:r>
            <w:r w:rsidRPr="00FF03AA">
              <w:rPr>
                <w:rFonts w:ascii="GHEA Grapalat" w:hAnsi="GHEA Grapalat" w:cs="Times New Roman"/>
                <w:sz w:val="16"/>
                <w:szCs w:val="16"/>
                <w:lang w:val="hy-AM" w:eastAsia="ru-RU" w:bidi="ru-RU"/>
              </w:rPr>
              <w:t xml:space="preserve">Поставка продуктов питания должна осуществляться в соответствии с приказом № 32-Н от 06.06.2014 г. и решением № 45-Н от 19.01.24 г. об утверждении санитарных правил и норм </w:t>
            </w:r>
            <w:r w:rsidRPr="00FF03AA">
              <w:rPr>
                <w:rFonts w:ascii="GHEA Grapalat" w:hAnsi="GHEA Grapalat" w:cs="Times New Roman"/>
                <w:sz w:val="16"/>
                <w:szCs w:val="16"/>
                <w:lang w:val="hy-AM" w:eastAsia="ru-RU" w:bidi="ru-RU"/>
              </w:rPr>
              <w:lastRenderedPageBreak/>
              <w:t>«Гигиенические требования к организации питания обучающихся в общеобразовательных организациях» 2.3.1-02.2014.</w:t>
            </w:r>
          </w:p>
          <w:p w14:paraId="2FAE9FE0" w14:textId="77777777" w:rsidR="00C35620" w:rsidRPr="00FF03AA" w:rsidRDefault="00C35620" w:rsidP="005C5332">
            <w:pPr>
              <w:pStyle w:val="HTMLPreformatted"/>
              <w:shd w:val="clear" w:color="auto" w:fill="F8F9FA"/>
              <w:rPr>
                <w:rFonts w:ascii="GHEA Grapalat" w:hAnsi="GHEA Grapalat" w:cs="Times New Roman"/>
                <w:sz w:val="16"/>
                <w:szCs w:val="16"/>
                <w:lang w:val="hy-AM" w:eastAsia="ru-RU" w:bidi="ru-RU"/>
              </w:rPr>
            </w:pPr>
          </w:p>
        </w:tc>
        <w:tc>
          <w:tcPr>
            <w:tcW w:w="1080" w:type="dxa"/>
            <w:vAlign w:val="center"/>
          </w:tcPr>
          <w:p w14:paraId="59382B11"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л</w:t>
            </w:r>
          </w:p>
        </w:tc>
        <w:tc>
          <w:tcPr>
            <w:tcW w:w="810" w:type="dxa"/>
            <w:vAlign w:val="center"/>
          </w:tcPr>
          <w:p w14:paraId="5AD90B15"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538B11A6"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1930F229"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250</w:t>
            </w:r>
          </w:p>
        </w:tc>
        <w:tc>
          <w:tcPr>
            <w:tcW w:w="815" w:type="dxa"/>
            <w:vAlign w:val="center"/>
          </w:tcPr>
          <w:p w14:paraId="05C6D51B"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37EA27DA"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2D07B522"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215095DA" w14:textId="77777777" w:rsidTr="005C5332">
        <w:trPr>
          <w:trHeight w:val="182"/>
          <w:jc w:val="center"/>
        </w:trPr>
        <w:tc>
          <w:tcPr>
            <w:tcW w:w="1428" w:type="dxa"/>
            <w:vAlign w:val="center"/>
          </w:tcPr>
          <w:p w14:paraId="2C3F8982"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14</w:t>
            </w:r>
          </w:p>
        </w:tc>
        <w:tc>
          <w:tcPr>
            <w:tcW w:w="1620" w:type="dxa"/>
            <w:gridSpan w:val="2"/>
            <w:vAlign w:val="center"/>
          </w:tcPr>
          <w:p w14:paraId="1C8B0191" w14:textId="77777777" w:rsidR="00C35620"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15531100/1</w:t>
            </w:r>
          </w:p>
          <w:p w14:paraId="1BC7DA24" w14:textId="77777777" w:rsidR="00C35620" w:rsidRPr="00D60298" w:rsidRDefault="00C35620" w:rsidP="005C5332">
            <w:pPr>
              <w:rPr>
                <w:rFonts w:ascii="GHEA Grapalat" w:hAnsi="GHEA Grapalat" w:cs="Calibri"/>
                <w:sz w:val="16"/>
                <w:szCs w:val="16"/>
                <w:lang w:val="hy-AM"/>
              </w:rPr>
            </w:pPr>
          </w:p>
        </w:tc>
        <w:tc>
          <w:tcPr>
            <w:tcW w:w="1336" w:type="dxa"/>
            <w:vAlign w:val="center"/>
          </w:tcPr>
          <w:p w14:paraId="5D084EF9" w14:textId="77777777" w:rsidR="00C35620" w:rsidRPr="00D60298" w:rsidRDefault="00C35620" w:rsidP="005C5332">
            <w:pPr>
              <w:pStyle w:val="HTMLPreformatted"/>
              <w:shd w:val="clear" w:color="auto" w:fill="F8F9FA"/>
              <w:rPr>
                <w:rFonts w:ascii="GHEA Grapalat" w:hAnsi="GHEA Grapalat" w:cs="Times New Roman"/>
                <w:sz w:val="16"/>
                <w:szCs w:val="16"/>
                <w:lang w:val="hy-AM" w:eastAsia="ru-RU" w:bidi="ru-RU"/>
              </w:rPr>
            </w:pPr>
            <w:r w:rsidRPr="00D60298">
              <w:rPr>
                <w:rFonts w:ascii="GHEA Grapalat" w:hAnsi="GHEA Grapalat" w:cs="Times New Roman"/>
                <w:sz w:val="16"/>
                <w:szCs w:val="16"/>
                <w:lang w:val="hy-AM" w:eastAsia="ru-RU" w:bidi="ru-RU"/>
              </w:rPr>
              <w:t>сливочн</w:t>
            </w:r>
            <w:r w:rsidRPr="00D60298">
              <w:rPr>
                <w:rFonts w:ascii="GHEA Grapalat" w:hAnsi="GHEA Grapalat" w:cs="Times New Roman"/>
                <w:sz w:val="16"/>
                <w:szCs w:val="16"/>
                <w:lang w:eastAsia="ru-RU" w:bidi="ru-RU"/>
              </w:rPr>
              <w:t>ое масло</w:t>
            </w:r>
          </w:p>
          <w:p w14:paraId="22CA93A1"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p>
        </w:tc>
        <w:tc>
          <w:tcPr>
            <w:tcW w:w="1184" w:type="dxa"/>
            <w:vAlign w:val="center"/>
          </w:tcPr>
          <w:p w14:paraId="508E53EA"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7F361C55" w14:textId="77777777" w:rsidR="00C35620" w:rsidRPr="00D60298" w:rsidRDefault="00C35620" w:rsidP="005C5332">
            <w:pPr>
              <w:pStyle w:val="HTMLPreformatted"/>
              <w:shd w:val="clear" w:color="auto" w:fill="F8F9FA"/>
              <w:rPr>
                <w:rFonts w:ascii="GHEA Grapalat" w:hAnsi="GHEA Grapalat" w:cs="Times New Roman"/>
                <w:sz w:val="16"/>
                <w:szCs w:val="16"/>
                <w:lang w:val="hy-AM" w:eastAsia="ru-RU" w:bidi="ru-RU"/>
              </w:rPr>
            </w:pPr>
            <w:r>
              <w:rPr>
                <w:rFonts w:ascii="GHEA Grapalat" w:hAnsi="GHEA Grapalat" w:cs="Times New Roman"/>
                <w:sz w:val="16"/>
                <w:szCs w:val="16"/>
                <w:lang w:val="hy-AM" w:eastAsia="ru-RU" w:bidi="ru-RU"/>
              </w:rPr>
              <w:t>С</w:t>
            </w:r>
            <w:r w:rsidRPr="00D60298">
              <w:rPr>
                <w:rFonts w:ascii="GHEA Grapalat" w:hAnsi="GHEA Grapalat" w:cs="Times New Roman"/>
                <w:sz w:val="16"/>
                <w:szCs w:val="16"/>
                <w:lang w:val="hy-AM" w:eastAsia="ru-RU" w:bidi="ru-RU"/>
              </w:rPr>
              <w:t>ливочное масло</w:t>
            </w:r>
            <w:r>
              <w:rPr>
                <w:rFonts w:ascii="GHEA Grapalat" w:hAnsi="GHEA Grapalat" w:cs="Times New Roman"/>
                <w:sz w:val="16"/>
                <w:szCs w:val="16"/>
                <w:lang w:val="hy-AM" w:eastAsia="ru-RU" w:bidi="ru-RU"/>
              </w:rPr>
              <w:t>.</w:t>
            </w:r>
            <w:r w:rsidRPr="00D60298">
              <w:rPr>
                <w:rFonts w:ascii="GHEA Grapalat" w:hAnsi="GHEA Grapalat" w:cs="Times New Roman"/>
                <w:sz w:val="16"/>
                <w:szCs w:val="16"/>
                <w:lang w:val="hy-AM" w:eastAsia="ru-RU" w:bidi="ru-RU"/>
              </w:rPr>
              <w:t xml:space="preserve"> Масло сливочное из коровьего молока, жирность не менее 82%, высшего качества, свежее, содержание белка 0,7 г, углеводов 0,7 г, 740 ккал, масса 5-25 кг. Остаточный срок годности не менее 70%.</w:t>
            </w:r>
            <w:r w:rsidRPr="00D60298">
              <w:rPr>
                <w:rFonts w:ascii="GHEA Grapalat" w:hAnsi="GHEA Grapalat" w:cs="Times New Roman"/>
                <w:b/>
                <w:sz w:val="16"/>
                <w:szCs w:val="16"/>
                <w:lang w:val="hy-AM"/>
              </w:rPr>
              <w:t xml:space="preserve"> </w:t>
            </w:r>
            <w:r w:rsidRPr="00D60298">
              <w:rPr>
                <w:rFonts w:ascii="GHEA Grapalat" w:hAnsi="GHEA Grapalat" w:cs="Times New Roman"/>
                <w:sz w:val="16"/>
                <w:szCs w:val="16"/>
                <w:lang w:val="hy-AM" w:eastAsia="ru-RU" w:bidi="ru-RU"/>
              </w:rPr>
              <w:t>Доставка только транспортом с контролируемой температурой</w:t>
            </w:r>
            <w:r w:rsidRPr="00A65486">
              <w:rPr>
                <w:rFonts w:ascii="GHEA Grapalat" w:hAnsi="GHEA Grapalat" w:cs="Times New Roman"/>
                <w:sz w:val="16"/>
                <w:szCs w:val="16"/>
                <w:lang w:val="ru-RU" w:eastAsia="ru-RU" w:bidi="ru-RU"/>
              </w:rPr>
              <w:t>.</w:t>
            </w:r>
            <w:r w:rsidRPr="00D60298">
              <w:rPr>
                <w:rFonts w:ascii="GHEA Grapalat" w:hAnsi="GHEA Grapalat" w:cs="Times New Roman"/>
                <w:b/>
                <w:sz w:val="16"/>
                <w:szCs w:val="16"/>
                <w:lang w:val="hy-AM"/>
              </w:rPr>
              <w:t xml:space="preserve"> </w:t>
            </w:r>
            <w:r w:rsidRPr="00D60298">
              <w:rPr>
                <w:rFonts w:ascii="GHEA Grapalat" w:hAnsi="GHEA Grapalat" w:cs="Times New Roman"/>
                <w:sz w:val="16"/>
                <w:szCs w:val="16"/>
                <w:lang w:val="hy-AM" w:eastAsia="ru-RU" w:bidi="ru-RU"/>
              </w:rPr>
              <w:t>Титруемая кислотность: не более 23 или pH плазмы масла не менее 6,25 для сладкосливочного масла в фабричной упаковке по ГОСТ 37-91 или эквивалент</w:t>
            </w:r>
            <w:r w:rsidRPr="00A65486">
              <w:rPr>
                <w:rFonts w:ascii="GHEA Grapalat" w:hAnsi="GHEA Grapalat" w:cs="Times New Roman"/>
                <w:sz w:val="16"/>
                <w:szCs w:val="16"/>
                <w:lang w:val="ru-RU" w:eastAsia="ru-RU" w:bidi="ru-RU"/>
              </w:rPr>
              <w:t>.</w:t>
            </w:r>
            <w:r w:rsidRPr="00D60298">
              <w:rPr>
                <w:rFonts w:ascii="GHEA Grapalat" w:hAnsi="GHEA Grapalat" w:cs="Times New Roman"/>
                <w:sz w:val="16"/>
                <w:szCs w:val="16"/>
                <w:lang w:val="hy-AM" w:eastAsia="ru-RU" w:bidi="ru-RU"/>
              </w:rPr>
              <w:t xml:space="preserve"> Безопасность и маркировка соответствуют «Техническому регламенту о требованиях к молоку, молочной продукции и ее производству» и статье 9 Закона РА «О безопасности пищевых продуктов», утвержденного Постановлением Правительства РА № 1925-Н от 21 декабря 2006 года. Конкретный день и время доставки определяются Покупателем путем предварительного (не ранее, чем за 2 рабочих дня) заказа по электронной почте или телефонному звонку.</w:t>
            </w:r>
          </w:p>
          <w:p w14:paraId="59E9F166" w14:textId="77777777" w:rsidR="00C35620" w:rsidRPr="00FF03AA" w:rsidRDefault="00C35620" w:rsidP="005C5332">
            <w:pPr>
              <w:pStyle w:val="HTMLPreformatted"/>
              <w:shd w:val="clear" w:color="auto" w:fill="F8F9FA"/>
              <w:rPr>
                <w:rFonts w:ascii="GHEA Grapalat" w:hAnsi="GHEA Grapalat" w:cs="Times New Roman"/>
                <w:sz w:val="16"/>
                <w:szCs w:val="16"/>
                <w:lang w:val="hy-AM" w:eastAsia="ru-RU" w:bidi="ru-RU"/>
              </w:rPr>
            </w:pPr>
          </w:p>
        </w:tc>
        <w:tc>
          <w:tcPr>
            <w:tcW w:w="1080" w:type="dxa"/>
            <w:vAlign w:val="center"/>
          </w:tcPr>
          <w:p w14:paraId="7EDEAE18"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3FC9B8F8"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38C9CB73"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308ECDF3"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200</w:t>
            </w:r>
          </w:p>
        </w:tc>
        <w:tc>
          <w:tcPr>
            <w:tcW w:w="815" w:type="dxa"/>
            <w:vAlign w:val="center"/>
          </w:tcPr>
          <w:p w14:paraId="717FAE94"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4A5952A9"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5FC4F0A3"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64D949C9" w14:textId="77777777" w:rsidTr="005C5332">
        <w:trPr>
          <w:trHeight w:val="182"/>
          <w:jc w:val="center"/>
        </w:trPr>
        <w:tc>
          <w:tcPr>
            <w:tcW w:w="1428" w:type="dxa"/>
            <w:vAlign w:val="center"/>
          </w:tcPr>
          <w:p w14:paraId="2B91909B"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15</w:t>
            </w:r>
          </w:p>
        </w:tc>
        <w:tc>
          <w:tcPr>
            <w:tcW w:w="1620" w:type="dxa"/>
            <w:gridSpan w:val="2"/>
            <w:vAlign w:val="center"/>
          </w:tcPr>
          <w:p w14:paraId="0A655DEF"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15333100/1</w:t>
            </w:r>
          </w:p>
        </w:tc>
        <w:tc>
          <w:tcPr>
            <w:tcW w:w="1336" w:type="dxa"/>
            <w:vAlign w:val="center"/>
          </w:tcPr>
          <w:p w14:paraId="6DD14235"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D60298">
              <w:rPr>
                <w:rFonts w:ascii="GHEA Grapalat" w:hAnsi="GHEA Grapalat" w:cs="Calibri"/>
                <w:sz w:val="16"/>
                <w:szCs w:val="16"/>
                <w:lang w:val="hy-AM" w:eastAsia="ru-RU" w:bidi="ru-RU"/>
              </w:rPr>
              <w:t>томатная паста</w:t>
            </w:r>
          </w:p>
        </w:tc>
        <w:tc>
          <w:tcPr>
            <w:tcW w:w="1184" w:type="dxa"/>
            <w:vAlign w:val="center"/>
          </w:tcPr>
          <w:p w14:paraId="0FE5E7CA"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01F9DFAB" w14:textId="77777777" w:rsidR="00C35620" w:rsidRPr="00FF03AA" w:rsidRDefault="00C35620" w:rsidP="005C5332">
            <w:pPr>
              <w:pStyle w:val="HTMLPreformatted"/>
              <w:shd w:val="clear" w:color="auto" w:fill="F8F9FA"/>
              <w:rPr>
                <w:rFonts w:ascii="GHEA Grapalat" w:hAnsi="GHEA Grapalat" w:cs="Times New Roman"/>
                <w:sz w:val="16"/>
                <w:szCs w:val="16"/>
                <w:lang w:val="hy-AM" w:eastAsia="ru-RU" w:bidi="ru-RU"/>
              </w:rPr>
            </w:pPr>
            <w:r w:rsidRPr="00E96D36">
              <w:rPr>
                <w:rFonts w:ascii="GHEA Grapalat" w:hAnsi="GHEA Grapalat" w:cs="Sylfaen"/>
                <w:color w:val="000000"/>
                <w:sz w:val="16"/>
                <w:szCs w:val="16"/>
                <w:lang w:val="hy-AM"/>
              </w:rPr>
              <w:t>Томатная паста. однородн</w:t>
            </w:r>
            <w:r>
              <w:rPr>
                <w:rFonts w:ascii="GHEA Grapalat" w:hAnsi="GHEA Grapalat" w:cs="Sylfaen"/>
                <w:color w:val="000000"/>
                <w:sz w:val="16"/>
                <w:szCs w:val="16"/>
                <w:lang w:val="hy-AM"/>
              </w:rPr>
              <w:t>ая</w:t>
            </w:r>
            <w:r w:rsidRPr="00E96D36">
              <w:rPr>
                <w:rFonts w:ascii="GHEA Grapalat" w:hAnsi="GHEA Grapalat" w:cs="Sylfaen"/>
                <w:color w:val="000000"/>
                <w:sz w:val="16"/>
                <w:szCs w:val="16"/>
                <w:lang w:val="hy-AM"/>
              </w:rPr>
              <w:t xml:space="preserve"> смесь, без темн</w:t>
            </w:r>
            <w:r>
              <w:rPr>
                <w:rFonts w:ascii="GHEA Grapalat" w:hAnsi="GHEA Grapalat" w:cs="Sylfaen"/>
                <w:color w:val="000000"/>
                <w:sz w:val="16"/>
                <w:szCs w:val="16"/>
                <w:lang w:val="hy-AM"/>
              </w:rPr>
              <w:t xml:space="preserve">ых </w:t>
            </w:r>
            <w:r w:rsidRPr="00E96D36">
              <w:rPr>
                <w:rFonts w:ascii="GHEA Grapalat" w:hAnsi="GHEA Grapalat" w:cs="Sylfaen"/>
                <w:color w:val="000000"/>
                <w:sz w:val="16"/>
                <w:szCs w:val="16"/>
                <w:lang w:val="hy-AM"/>
              </w:rPr>
              <w:t xml:space="preserve">смесей, кожи, косточек и других крупных частиц остатков, без посторонних вкусов и запахов: Красный, </w:t>
            </w:r>
            <w:r w:rsidRPr="00A60EA2">
              <w:rPr>
                <w:rFonts w:ascii="GHEA Grapalat" w:hAnsi="GHEA Grapalat" w:cs="Sylfaen"/>
                <w:color w:val="000000"/>
                <w:sz w:val="16"/>
                <w:szCs w:val="16"/>
                <w:lang w:val="hy-AM"/>
              </w:rPr>
              <w:t xml:space="preserve">оранжево-красный </w:t>
            </w:r>
            <w:r w:rsidRPr="00E96D36">
              <w:rPr>
                <w:rFonts w:ascii="GHEA Grapalat" w:hAnsi="GHEA Grapalat" w:cs="Sylfaen"/>
                <w:color w:val="000000"/>
                <w:sz w:val="16"/>
                <w:szCs w:val="16"/>
                <w:lang w:val="hy-AM"/>
              </w:rPr>
              <w:t xml:space="preserve">цвета: Стеклянные бутылки, пакетом до 1 кг бутылок емкостью по. </w:t>
            </w:r>
            <w:r>
              <w:rPr>
                <w:rFonts w:ascii="GHEA Grapalat" w:hAnsi="GHEA Grapalat" w:cs="Sylfaen"/>
                <w:color w:val="000000"/>
                <w:sz w:val="16"/>
                <w:szCs w:val="16"/>
                <w:lang w:val="hy-AM"/>
              </w:rPr>
              <w:t>г</w:t>
            </w:r>
            <w:r w:rsidRPr="00E96D36">
              <w:rPr>
                <w:rFonts w:ascii="GHEA Grapalat" w:hAnsi="GHEA Grapalat" w:cs="Sylfaen"/>
                <w:color w:val="000000"/>
                <w:sz w:val="16"/>
                <w:szCs w:val="16"/>
                <w:lang w:val="hy-AM"/>
              </w:rPr>
              <w:t xml:space="preserve">одности </w:t>
            </w:r>
            <w:r>
              <w:rPr>
                <w:rFonts w:ascii="GHEA Grapalat" w:hAnsi="GHEA Grapalat" w:cs="Sylfaen"/>
                <w:color w:val="000000"/>
                <w:sz w:val="16"/>
                <w:szCs w:val="16"/>
                <w:lang w:val="hy-AM"/>
              </w:rPr>
              <w:t>.О</w:t>
            </w:r>
            <w:r w:rsidRPr="00E96D36">
              <w:rPr>
                <w:rFonts w:ascii="GHEA Grapalat" w:hAnsi="GHEA Grapalat" w:cs="Sylfaen"/>
                <w:color w:val="000000"/>
                <w:sz w:val="16"/>
                <w:szCs w:val="16"/>
                <w:lang w:val="hy-AM"/>
              </w:rPr>
              <w:t xml:space="preserve">статочный срок не менее чем на 60 %: срок </w:t>
            </w:r>
            <w:r>
              <w:rPr>
                <w:rFonts w:ascii="GHEA Grapalat" w:hAnsi="GHEA Grapalat" w:cs="Sylfaen"/>
                <w:color w:val="000000"/>
                <w:sz w:val="16"/>
                <w:szCs w:val="16"/>
                <w:lang w:val="hy-AM"/>
              </w:rPr>
              <w:t>г</w:t>
            </w:r>
            <w:r w:rsidRPr="00E96D36">
              <w:rPr>
                <w:rFonts w:ascii="GHEA Grapalat" w:hAnsi="GHEA Grapalat" w:cs="Sylfaen"/>
                <w:color w:val="000000"/>
                <w:sz w:val="16"/>
                <w:szCs w:val="16"/>
                <w:lang w:val="hy-AM"/>
              </w:rPr>
              <w:t>одности изделия с татуировкой, ГОСТ 3343-89: Безопасность в соответствии с N 2-III-4.9-01-2010 гигиенических нормативов, а макбет «о безопасности Пищевой продукции» РА статьи 9 закона; Маркировка для чтения: Цепочки конкретный день и время определяется Покупателем предварительного (не ранее чем на 2 рабочих дня) заказа через эл. по электронной почте или телефонным звонком</w:t>
            </w:r>
          </w:p>
        </w:tc>
        <w:tc>
          <w:tcPr>
            <w:tcW w:w="1080" w:type="dxa"/>
            <w:vAlign w:val="center"/>
          </w:tcPr>
          <w:p w14:paraId="6A0647D5" w14:textId="77777777" w:rsidR="00C35620" w:rsidRDefault="00C35620" w:rsidP="005C5332">
            <w:pPr>
              <w:jc w:val="center"/>
              <w:rPr>
                <w:rFonts w:ascii="GHEA Grapalat" w:hAnsi="GHEA Grapalat" w:cs="Calibri"/>
                <w:sz w:val="16"/>
                <w:szCs w:val="16"/>
                <w:lang w:val="hy-AM"/>
              </w:rPr>
            </w:pPr>
          </w:p>
        </w:tc>
        <w:tc>
          <w:tcPr>
            <w:tcW w:w="810" w:type="dxa"/>
            <w:vAlign w:val="center"/>
          </w:tcPr>
          <w:p w14:paraId="0DFEB6BD"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7FB51A8B"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61C834F0" w14:textId="77777777" w:rsidR="00C35620" w:rsidRDefault="00C35620" w:rsidP="005C5332">
            <w:pPr>
              <w:jc w:val="center"/>
              <w:rPr>
                <w:rFonts w:ascii="GHEA Grapalat" w:hAnsi="GHEA Grapalat" w:cs="Calibri"/>
                <w:color w:val="000000"/>
                <w:sz w:val="16"/>
                <w:szCs w:val="16"/>
                <w:lang w:val="hy-AM"/>
              </w:rPr>
            </w:pPr>
          </w:p>
        </w:tc>
        <w:tc>
          <w:tcPr>
            <w:tcW w:w="815" w:type="dxa"/>
            <w:vAlign w:val="center"/>
          </w:tcPr>
          <w:p w14:paraId="58A3D180" w14:textId="77777777" w:rsidR="00C35620" w:rsidRPr="000164C6" w:rsidRDefault="00C35620" w:rsidP="005C5332">
            <w:pPr>
              <w:jc w:val="center"/>
              <w:rPr>
                <w:rFonts w:ascii="GHEA Grapalat" w:hAnsi="GHEA Grapalat"/>
                <w:sz w:val="16"/>
                <w:szCs w:val="16"/>
                <w:lang w:val="hy-AM"/>
              </w:rPr>
            </w:pPr>
          </w:p>
        </w:tc>
        <w:tc>
          <w:tcPr>
            <w:tcW w:w="1088" w:type="dxa"/>
            <w:gridSpan w:val="2"/>
          </w:tcPr>
          <w:p w14:paraId="1FA8EE13"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2EC208D3" w14:textId="77777777" w:rsidR="00C35620" w:rsidRPr="0053314A" w:rsidRDefault="00C35620" w:rsidP="005C5332">
            <w:pPr>
              <w:spacing w:line="252" w:lineRule="auto"/>
              <w:jc w:val="both"/>
              <w:rPr>
                <w:rFonts w:ascii="GHEA Grapalat" w:hAnsi="GHEA Grapalat" w:cs="Calibri"/>
                <w:sz w:val="16"/>
                <w:szCs w:val="16"/>
                <w:lang w:val="hy-AM"/>
              </w:rPr>
            </w:pPr>
          </w:p>
        </w:tc>
      </w:tr>
      <w:tr w:rsidR="00C35620" w:rsidRPr="000164C6" w14:paraId="5317904D" w14:textId="77777777" w:rsidTr="005C5332">
        <w:trPr>
          <w:trHeight w:val="182"/>
          <w:jc w:val="center"/>
        </w:trPr>
        <w:tc>
          <w:tcPr>
            <w:tcW w:w="1428" w:type="dxa"/>
            <w:vAlign w:val="center"/>
          </w:tcPr>
          <w:p w14:paraId="7EF09AA1"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16</w:t>
            </w:r>
          </w:p>
        </w:tc>
        <w:tc>
          <w:tcPr>
            <w:tcW w:w="1620" w:type="dxa"/>
            <w:gridSpan w:val="2"/>
            <w:vAlign w:val="center"/>
          </w:tcPr>
          <w:p w14:paraId="6F6900EE"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15332290/1</w:t>
            </w:r>
          </w:p>
        </w:tc>
        <w:tc>
          <w:tcPr>
            <w:tcW w:w="1336" w:type="dxa"/>
            <w:vAlign w:val="center"/>
          </w:tcPr>
          <w:p w14:paraId="2A55A0C6"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джемы</w:t>
            </w:r>
          </w:p>
        </w:tc>
        <w:tc>
          <w:tcPr>
            <w:tcW w:w="1184" w:type="dxa"/>
            <w:vAlign w:val="center"/>
          </w:tcPr>
          <w:p w14:paraId="32059E94"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1CA154A8" w14:textId="77777777" w:rsidR="00C35620" w:rsidRPr="00FF03AA" w:rsidRDefault="00C35620" w:rsidP="005C5332">
            <w:pPr>
              <w:pStyle w:val="HTMLPreformatted"/>
              <w:shd w:val="clear" w:color="auto" w:fill="F8F9FA"/>
              <w:rPr>
                <w:rFonts w:ascii="GHEA Grapalat" w:hAnsi="GHEA Grapalat" w:cs="Times New Roman"/>
                <w:sz w:val="16"/>
                <w:szCs w:val="16"/>
                <w:lang w:val="hy-AM" w:eastAsia="ru-RU" w:bidi="ru-RU"/>
              </w:rPr>
            </w:pPr>
            <w:r w:rsidRPr="00E96D36">
              <w:rPr>
                <w:rFonts w:ascii="GHEA Grapalat" w:hAnsi="GHEA Grapalat" w:cs="Sylfaen"/>
                <w:color w:val="000000"/>
                <w:sz w:val="16"/>
                <w:szCs w:val="16"/>
                <w:lang w:val="hy-AM"/>
              </w:rPr>
              <w:t>Джем</w:t>
            </w:r>
            <w:r>
              <w:rPr>
                <w:rFonts w:ascii="GHEA Grapalat" w:hAnsi="GHEA Grapalat" w:cs="Sylfaen"/>
                <w:color w:val="000000"/>
                <w:sz w:val="16"/>
                <w:szCs w:val="16"/>
                <w:lang w:val="hy-AM"/>
              </w:rPr>
              <w:t>ы</w:t>
            </w:r>
            <w:r w:rsidRPr="00E96D36">
              <w:rPr>
                <w:rFonts w:ascii="GHEA Grapalat" w:hAnsi="GHEA Grapalat" w:cs="Sylfaen"/>
                <w:color w:val="000000"/>
                <w:sz w:val="16"/>
                <w:szCs w:val="16"/>
                <w:lang w:val="hy-AM"/>
              </w:rPr>
              <w:t xml:space="preserve"> </w:t>
            </w:r>
            <w:r>
              <w:rPr>
                <w:rFonts w:ascii="GHEA Grapalat" w:hAnsi="GHEA Grapalat" w:cs="Sylfaen"/>
                <w:color w:val="000000"/>
                <w:sz w:val="16"/>
                <w:szCs w:val="16"/>
                <w:lang w:val="hy-AM"/>
              </w:rPr>
              <w:t>и</w:t>
            </w:r>
            <w:r w:rsidRPr="00E96D36">
              <w:rPr>
                <w:rFonts w:ascii="GHEA Grapalat" w:hAnsi="GHEA Grapalat" w:cs="Sylfaen"/>
                <w:color w:val="000000"/>
                <w:sz w:val="16"/>
                <w:szCs w:val="16"/>
                <w:lang w:val="hy-AM"/>
              </w:rPr>
              <w:t>з различных фруктов:</w:t>
            </w:r>
            <w:r w:rsidRPr="002E2F1E">
              <w:rPr>
                <w:lang w:val="ru-RU"/>
              </w:rPr>
              <w:t xml:space="preserve"> </w:t>
            </w:r>
            <w:r w:rsidRPr="002E2F1E">
              <w:rPr>
                <w:rFonts w:ascii="GHEA Grapalat" w:hAnsi="GHEA Grapalat" w:cs="Sylfaen"/>
                <w:color w:val="000000"/>
                <w:sz w:val="16"/>
                <w:szCs w:val="16"/>
                <w:lang w:val="hy-AM"/>
              </w:rPr>
              <w:t>Изготовлено из различных фруктов. Густая масса из нарезанных или измельченных фруктов. Вкус сладкий или слегка кисловатый, сладкий и приятный, характерный для фруктов, соответствующий цвету фруктов, высокого качества, стерилизовано.</w:t>
            </w:r>
            <w:r w:rsidRPr="002E2F1E">
              <w:rPr>
                <w:lang w:val="ru-RU"/>
              </w:rPr>
              <w:t xml:space="preserve"> </w:t>
            </w:r>
            <w:r w:rsidRPr="002E2F1E">
              <w:rPr>
                <w:rFonts w:ascii="GHEA Grapalat" w:hAnsi="GHEA Grapalat" w:cs="Sylfaen"/>
                <w:color w:val="000000"/>
                <w:sz w:val="16"/>
                <w:szCs w:val="16"/>
                <w:lang w:val="hy-AM"/>
              </w:rPr>
              <w:t>Остаточный срок годности не менее 60%.</w:t>
            </w:r>
            <w:r w:rsidRPr="002E2F1E">
              <w:rPr>
                <w:lang w:val="ru-RU"/>
              </w:rPr>
              <w:t xml:space="preserve"> </w:t>
            </w:r>
            <w:r w:rsidRPr="002E2F1E">
              <w:rPr>
                <w:rFonts w:ascii="GHEA Grapalat" w:hAnsi="GHEA Grapalat" w:cs="Sylfaen"/>
                <w:color w:val="000000"/>
                <w:sz w:val="16"/>
                <w:szCs w:val="16"/>
                <w:lang w:val="hy-AM"/>
              </w:rPr>
              <w:t xml:space="preserve">Безопасность: в соответствии с гигиеническим нормативом N 2-III-4.9-01-2010, маркировка: статья 9 Закона РА «О безопасности пищевых продуктов»; маркировка: разборчивая. </w:t>
            </w:r>
            <w:r w:rsidRPr="002E2F1E">
              <w:rPr>
                <w:rFonts w:ascii="GHEA Grapalat" w:hAnsi="GHEA Grapalat" w:cs="Sylfaen"/>
                <w:color w:val="000000"/>
                <w:sz w:val="16"/>
                <w:szCs w:val="16"/>
                <w:lang w:val="hy-AM"/>
              </w:rPr>
              <w:lastRenderedPageBreak/>
              <w:t>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7439700B"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5A8C4CFB"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5372241B"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5CE0015D"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60</w:t>
            </w:r>
          </w:p>
        </w:tc>
        <w:tc>
          <w:tcPr>
            <w:tcW w:w="815" w:type="dxa"/>
            <w:vAlign w:val="center"/>
          </w:tcPr>
          <w:p w14:paraId="18A139A9"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7C2DB8F2"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011D10BB"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401F85C1" w14:textId="77777777" w:rsidTr="005C5332">
        <w:trPr>
          <w:trHeight w:val="182"/>
          <w:jc w:val="center"/>
        </w:trPr>
        <w:tc>
          <w:tcPr>
            <w:tcW w:w="1428" w:type="dxa"/>
            <w:vAlign w:val="center"/>
          </w:tcPr>
          <w:p w14:paraId="4A07C6EB"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17</w:t>
            </w:r>
          </w:p>
        </w:tc>
        <w:tc>
          <w:tcPr>
            <w:tcW w:w="1620" w:type="dxa"/>
            <w:gridSpan w:val="2"/>
            <w:vAlign w:val="center"/>
          </w:tcPr>
          <w:p w14:paraId="27670EB9"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15421100/1</w:t>
            </w:r>
          </w:p>
        </w:tc>
        <w:tc>
          <w:tcPr>
            <w:tcW w:w="1336" w:type="dxa"/>
            <w:vAlign w:val="center"/>
          </w:tcPr>
          <w:p w14:paraId="37AC9185"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масло подсолнечное рафинированное (рафинированное)</w:t>
            </w:r>
          </w:p>
        </w:tc>
        <w:tc>
          <w:tcPr>
            <w:tcW w:w="1184" w:type="dxa"/>
            <w:vAlign w:val="center"/>
          </w:tcPr>
          <w:p w14:paraId="72576BA3"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1EC941A1"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E96D36">
              <w:rPr>
                <w:rFonts w:ascii="GHEA Grapalat" w:hAnsi="GHEA Grapalat" w:cs="Sylfaen"/>
                <w:color w:val="000000"/>
                <w:sz w:val="16"/>
                <w:szCs w:val="16"/>
                <w:lang w:val="hy-AM"/>
              </w:rPr>
              <w:t>Масло подсолнечное</w:t>
            </w:r>
            <w:r>
              <w:rPr>
                <w:rFonts w:ascii="GHEA Grapalat" w:hAnsi="GHEA Grapalat" w:cs="Sylfaen"/>
                <w:color w:val="000000"/>
                <w:sz w:val="16"/>
                <w:szCs w:val="16"/>
                <w:lang w:val="hy-AM"/>
              </w:rPr>
              <w:t>.</w:t>
            </w:r>
            <w:r w:rsidRPr="00583311">
              <w:rPr>
                <w:lang w:val="ru-RU"/>
              </w:rPr>
              <w:t xml:space="preserve"> </w:t>
            </w:r>
            <w:r w:rsidRPr="00583311">
              <w:rPr>
                <w:rFonts w:ascii="GHEA Grapalat" w:hAnsi="GHEA Grapalat" w:cs="Sylfaen"/>
                <w:color w:val="000000"/>
                <w:sz w:val="16"/>
                <w:szCs w:val="16"/>
                <w:lang w:val="hy-AM"/>
              </w:rPr>
              <w:t>Изготовлено путем извлечения и прессования семян подсолнечника, высокого качества, фильтрованное, дезодорированное, разлито в бутылки объемом до 5 литров</w:t>
            </w:r>
            <w:r>
              <w:rPr>
                <w:rFonts w:ascii="GHEA Grapalat" w:hAnsi="GHEA Grapalat" w:cs="Sylfaen"/>
                <w:color w:val="000000"/>
                <w:sz w:val="16"/>
                <w:szCs w:val="16"/>
                <w:lang w:val="hy-AM"/>
              </w:rPr>
              <w:t>.</w:t>
            </w:r>
            <w:r w:rsidRPr="00583311">
              <w:rPr>
                <w:lang w:val="ru-RU"/>
              </w:rPr>
              <w:t xml:space="preserve"> </w:t>
            </w:r>
            <w:r w:rsidRPr="00583311">
              <w:rPr>
                <w:rFonts w:ascii="GHEA Grapalat" w:hAnsi="GHEA Grapalat" w:cs="Sylfaen"/>
                <w:color w:val="000000"/>
                <w:sz w:val="16"/>
                <w:szCs w:val="16"/>
                <w:lang w:val="hy-AM"/>
              </w:rPr>
              <w:t>Остаточный срок годности не менее 60%.</w:t>
            </w:r>
            <w:r w:rsidRPr="00583311">
              <w:rPr>
                <w:lang w:val="ru-RU"/>
              </w:rPr>
              <w:t xml:space="preserve"> </w:t>
            </w:r>
            <w:r w:rsidRPr="00583311">
              <w:rPr>
                <w:rFonts w:ascii="GHEA Grapalat" w:hAnsi="GHEA Grapalat" w:cs="Sylfaen"/>
                <w:color w:val="000000"/>
                <w:sz w:val="16"/>
                <w:szCs w:val="16"/>
                <w:lang w:val="hy-AM"/>
              </w:rPr>
              <w:t>ГОСТ 1129-2013. Безопасность: гигиенические нормативы N 2-III-4.9-01-2010, маркировка: статья 9 Закона РА «О безопасности пищевых продуктов».</w:t>
            </w:r>
            <w:r w:rsidRPr="00963E72">
              <w:rPr>
                <w:lang w:val="ru-RU"/>
              </w:rPr>
              <w:t xml:space="preserve"> </w:t>
            </w:r>
            <w:r w:rsidRPr="00963E72">
              <w:rPr>
                <w:rFonts w:ascii="GHEA Grapalat" w:hAnsi="GHEA Grapalat" w:cs="Sylfaen"/>
                <w:color w:val="000000"/>
                <w:sz w:val="16"/>
                <w:szCs w:val="16"/>
                <w:lang w:val="hy-AM"/>
              </w:rPr>
              <w:t>Маркировка: разборчивая. Конкретный день и время доставки определяется Покупателем путём предварительного (не ранее, чем за 2 рабочих дня) заказа по электронной почте или по телефону.</w:t>
            </w:r>
          </w:p>
        </w:tc>
        <w:tc>
          <w:tcPr>
            <w:tcW w:w="1080" w:type="dxa"/>
            <w:vAlign w:val="center"/>
          </w:tcPr>
          <w:p w14:paraId="29E7893E"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л</w:t>
            </w:r>
          </w:p>
        </w:tc>
        <w:tc>
          <w:tcPr>
            <w:tcW w:w="810" w:type="dxa"/>
            <w:vAlign w:val="center"/>
          </w:tcPr>
          <w:p w14:paraId="3288DB80"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47599E62"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541DEA1F"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130</w:t>
            </w:r>
          </w:p>
        </w:tc>
        <w:tc>
          <w:tcPr>
            <w:tcW w:w="815" w:type="dxa"/>
            <w:vAlign w:val="center"/>
          </w:tcPr>
          <w:p w14:paraId="1AAB7CE8"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3FE39B5C"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19CBF26A"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080316F2" w14:textId="77777777" w:rsidTr="005C5332">
        <w:trPr>
          <w:trHeight w:val="728"/>
          <w:jc w:val="center"/>
        </w:trPr>
        <w:tc>
          <w:tcPr>
            <w:tcW w:w="1428" w:type="dxa"/>
            <w:vAlign w:val="center"/>
          </w:tcPr>
          <w:p w14:paraId="145B0E43"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18</w:t>
            </w:r>
          </w:p>
        </w:tc>
        <w:tc>
          <w:tcPr>
            <w:tcW w:w="1620" w:type="dxa"/>
            <w:gridSpan w:val="2"/>
            <w:vAlign w:val="center"/>
          </w:tcPr>
          <w:p w14:paraId="043EEF51"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15111120/1</w:t>
            </w:r>
          </w:p>
        </w:tc>
        <w:tc>
          <w:tcPr>
            <w:tcW w:w="1336" w:type="dxa"/>
            <w:vAlign w:val="center"/>
          </w:tcPr>
          <w:p w14:paraId="7D6FBB22"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E264BF">
              <w:rPr>
                <w:rFonts w:ascii="GHEA Grapalat" w:hAnsi="GHEA Grapalat" w:cs="Calibri"/>
                <w:sz w:val="16"/>
                <w:szCs w:val="16"/>
                <w:lang w:val="hy-AM" w:eastAsia="ru-RU" w:bidi="ru-RU"/>
              </w:rPr>
              <w:t xml:space="preserve">говяжья </w:t>
            </w:r>
            <w:r>
              <w:rPr>
                <w:rFonts w:ascii="GHEA Grapalat" w:hAnsi="GHEA Grapalat" w:cs="Calibri"/>
                <w:sz w:val="16"/>
                <w:szCs w:val="16"/>
                <w:lang w:val="hy-AM" w:eastAsia="ru-RU" w:bidi="ru-RU"/>
              </w:rPr>
              <w:t xml:space="preserve">  </w:t>
            </w:r>
            <w:r w:rsidRPr="00E264BF">
              <w:rPr>
                <w:rFonts w:ascii="GHEA Grapalat" w:hAnsi="GHEA Grapalat" w:cs="Calibri"/>
                <w:sz w:val="16"/>
                <w:szCs w:val="16"/>
                <w:lang w:val="hy-AM" w:eastAsia="ru-RU" w:bidi="ru-RU"/>
              </w:rPr>
              <w:t>вырезка</w:t>
            </w:r>
          </w:p>
        </w:tc>
        <w:tc>
          <w:tcPr>
            <w:tcW w:w="1184" w:type="dxa"/>
            <w:vAlign w:val="center"/>
          </w:tcPr>
          <w:p w14:paraId="426AF6D8"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1C8CA11A"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E264BF">
              <w:rPr>
                <w:rFonts w:ascii="GHEA Grapalat" w:hAnsi="GHEA Grapalat" w:cs="Calibri"/>
                <w:sz w:val="16"/>
                <w:szCs w:val="16"/>
                <w:lang w:val="hy-AM" w:eastAsia="ru-RU" w:bidi="ru-RU"/>
              </w:rPr>
              <w:t>Говяжья вырезка</w:t>
            </w:r>
            <w:r>
              <w:rPr>
                <w:rFonts w:ascii="GHEA Grapalat" w:hAnsi="GHEA Grapalat" w:cs="Calibri"/>
                <w:sz w:val="16"/>
                <w:szCs w:val="16"/>
                <w:lang w:val="hy-AM" w:eastAsia="ru-RU" w:bidi="ru-RU"/>
              </w:rPr>
              <w:t>.</w:t>
            </w:r>
            <w:r w:rsidRPr="00E264BF">
              <w:rPr>
                <w:lang w:val="ru-RU"/>
              </w:rPr>
              <w:t xml:space="preserve"> </w:t>
            </w:r>
            <w:r w:rsidRPr="00E264BF">
              <w:rPr>
                <w:rFonts w:ascii="GHEA Grapalat" w:hAnsi="GHEA Grapalat" w:cs="Calibri"/>
                <w:sz w:val="16"/>
                <w:szCs w:val="16"/>
                <w:lang w:val="hy-AM" w:eastAsia="ru-RU" w:bidi="ru-RU"/>
              </w:rPr>
              <w:t>Говядина охлажденная, мягкое мясо без костей, с развитой мускулатурой, хранящееся при температуре от 0 °С до 4 °С не более 6 часов, поверхность охлажденного мяса не должна быть влажной.</w:t>
            </w:r>
            <w:r w:rsidRPr="00E264BF">
              <w:rPr>
                <w:lang w:val="ru-RU"/>
              </w:rPr>
              <w:t xml:space="preserve"> </w:t>
            </w:r>
            <w:r w:rsidRPr="00E264BF">
              <w:rPr>
                <w:rFonts w:ascii="GHEA Grapalat" w:hAnsi="GHEA Grapalat" w:cs="Calibri"/>
                <w:sz w:val="16"/>
                <w:szCs w:val="16"/>
                <w:lang w:val="hy-AM" w:eastAsia="ru-RU" w:bidi="ru-RU"/>
              </w:rPr>
              <w:t>Соотношение костей и мяса составляет 0% и 100% соответственно, упаковка осуществляется в коробки.</w:t>
            </w:r>
            <w:r w:rsidRPr="00E264BF">
              <w:rPr>
                <w:lang w:val="ru-RU"/>
              </w:rPr>
              <w:t xml:space="preserve"> </w:t>
            </w:r>
            <w:r w:rsidRPr="00E264BF">
              <w:rPr>
                <w:rFonts w:ascii="GHEA Grapalat" w:hAnsi="GHEA Grapalat" w:cs="Calibri"/>
                <w:sz w:val="16"/>
                <w:szCs w:val="16"/>
                <w:lang w:val="hy-AM" w:eastAsia="ru-RU" w:bidi="ru-RU"/>
              </w:rPr>
              <w:t>Без посторонних запахов, свежий.</w:t>
            </w:r>
            <w:r w:rsidRPr="00E264BF">
              <w:rPr>
                <w:lang w:val="ru-RU"/>
              </w:rPr>
              <w:t xml:space="preserve"> </w:t>
            </w:r>
            <w:r w:rsidRPr="00E264BF">
              <w:rPr>
                <w:rFonts w:ascii="GHEA Grapalat" w:hAnsi="GHEA Grapalat" w:cs="Calibri"/>
                <w:sz w:val="16"/>
                <w:szCs w:val="16"/>
                <w:lang w:val="hy-AM" w:eastAsia="ru-RU" w:bidi="ru-RU"/>
              </w:rPr>
              <w:t>Остаточный срок годности не менее 60%.</w:t>
            </w:r>
            <w:r w:rsidRPr="00E264BF">
              <w:rPr>
                <w:lang w:val="ru-RU"/>
              </w:rPr>
              <w:t xml:space="preserve"> </w:t>
            </w:r>
            <w:r w:rsidRPr="00E264BF">
              <w:rPr>
                <w:rFonts w:ascii="GHEA Grapalat" w:hAnsi="GHEA Grapalat" w:cs="Calibri"/>
                <w:sz w:val="16"/>
                <w:szCs w:val="16"/>
                <w:lang w:val="hy-AM" w:eastAsia="ru-RU" w:bidi="ru-RU"/>
              </w:rPr>
              <w:t>Обязательное условие: перевозка только транспортными средствами, имеющими соответствующее разрешение, выданное СГС РА.</w:t>
            </w:r>
            <w:r w:rsidRPr="00E264BF">
              <w:rPr>
                <w:lang w:val="ru-RU"/>
              </w:rPr>
              <w:t xml:space="preserve"> </w:t>
            </w:r>
            <w:r w:rsidRPr="00E264BF">
              <w:rPr>
                <w:rFonts w:ascii="GHEA Grapalat" w:hAnsi="GHEA Grapalat" w:cs="Calibri"/>
                <w:sz w:val="16"/>
                <w:szCs w:val="16"/>
                <w:lang w:val="hy-AM" w:eastAsia="ru-RU" w:bidi="ru-RU"/>
              </w:rPr>
              <w:t>: Мясо должно быть исключительно скотобойного происхождения.</w:t>
            </w:r>
            <w:r w:rsidRPr="00E264BF">
              <w:rPr>
                <w:lang w:val="ru-RU"/>
              </w:rPr>
              <w:t xml:space="preserve"> </w:t>
            </w:r>
            <w:r w:rsidRPr="00E264BF">
              <w:rPr>
                <w:rFonts w:ascii="GHEA Grapalat" w:hAnsi="GHEA Grapalat" w:cs="Calibri"/>
                <w:sz w:val="16"/>
                <w:szCs w:val="16"/>
                <w:lang w:val="hy-AM" w:eastAsia="ru-RU" w:bidi="ru-RU"/>
              </w:rPr>
              <w:t>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санитарных паспортов на транспортные средства, перевозящие пищевые продукты, и об утверждении примерной формы санитарного паспорта», должны иметь санитарные паспорта.</w:t>
            </w:r>
            <w:r w:rsidRPr="00E264BF">
              <w:rPr>
                <w:lang w:val="ru-RU"/>
              </w:rPr>
              <w:t xml:space="preserve"> </w:t>
            </w:r>
            <w:r w:rsidRPr="00E264BF">
              <w:rPr>
                <w:rFonts w:ascii="GHEA Grapalat" w:hAnsi="GHEA Grapalat" w:cs="Calibri"/>
                <w:sz w:val="16"/>
                <w:szCs w:val="16"/>
                <w:lang w:val="hy-AM" w:eastAsia="ru-RU" w:bidi="ru-RU"/>
              </w:rPr>
              <w:t xml:space="preserve">Участник обязан предоставить не менее 1 транспортного средства с вышеуказанными санитарными паспортами в качестве документов, подтверждающих соответствие квалификационным критериям, указанным в приглашении. Конкретный день и время доставки определяются Покупателем </w:t>
            </w:r>
            <w:r w:rsidRPr="00E264BF">
              <w:rPr>
                <w:rFonts w:ascii="GHEA Grapalat" w:hAnsi="GHEA Grapalat" w:cs="Calibri"/>
                <w:sz w:val="16"/>
                <w:szCs w:val="16"/>
                <w:lang w:val="hy-AM" w:eastAsia="ru-RU" w:bidi="ru-RU"/>
              </w:rPr>
              <w:lastRenderedPageBreak/>
              <w:t>путем предварительного (не ранее, чем за 2 рабочих дня) заказа по электронной почте или по телефону.</w:t>
            </w:r>
          </w:p>
        </w:tc>
        <w:tc>
          <w:tcPr>
            <w:tcW w:w="1080" w:type="dxa"/>
            <w:vAlign w:val="center"/>
          </w:tcPr>
          <w:p w14:paraId="5A0D13BF"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42BB7428"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2C640058"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136DF355"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700</w:t>
            </w:r>
          </w:p>
        </w:tc>
        <w:tc>
          <w:tcPr>
            <w:tcW w:w="815" w:type="dxa"/>
            <w:vAlign w:val="center"/>
          </w:tcPr>
          <w:p w14:paraId="7C1CC2AA"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7664FC33"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1B2C27E4"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264212BF" w14:textId="77777777" w:rsidTr="005C5332">
        <w:trPr>
          <w:trHeight w:val="182"/>
          <w:jc w:val="center"/>
        </w:trPr>
        <w:tc>
          <w:tcPr>
            <w:tcW w:w="1428" w:type="dxa"/>
            <w:vAlign w:val="center"/>
          </w:tcPr>
          <w:p w14:paraId="7993EF78"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19</w:t>
            </w:r>
          </w:p>
        </w:tc>
        <w:tc>
          <w:tcPr>
            <w:tcW w:w="1620" w:type="dxa"/>
            <w:gridSpan w:val="2"/>
            <w:vAlign w:val="center"/>
          </w:tcPr>
          <w:p w14:paraId="3B56B938"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15111110/1</w:t>
            </w:r>
          </w:p>
        </w:tc>
        <w:tc>
          <w:tcPr>
            <w:tcW w:w="1336" w:type="dxa"/>
            <w:vAlign w:val="center"/>
          </w:tcPr>
          <w:p w14:paraId="090C5F1B"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D02642">
              <w:rPr>
                <w:rFonts w:ascii="GHEA Grapalat" w:hAnsi="GHEA Grapalat" w:cs="Calibri"/>
                <w:sz w:val="16"/>
                <w:szCs w:val="16"/>
                <w:lang w:val="hy-AM" w:eastAsia="ru-RU" w:bidi="ru-RU"/>
              </w:rPr>
              <w:t xml:space="preserve">говядина </w:t>
            </w:r>
            <w:r>
              <w:rPr>
                <w:rFonts w:ascii="GHEA Grapalat" w:hAnsi="GHEA Grapalat" w:cs="Calibri"/>
                <w:sz w:val="16"/>
                <w:szCs w:val="16"/>
                <w:lang w:val="hy-AM" w:eastAsia="ru-RU" w:bidi="ru-RU"/>
              </w:rPr>
              <w:t xml:space="preserve">с </w:t>
            </w:r>
            <w:r w:rsidRPr="00D02642">
              <w:rPr>
                <w:rFonts w:ascii="GHEA Grapalat" w:hAnsi="GHEA Grapalat" w:cs="Calibri"/>
                <w:sz w:val="16"/>
                <w:szCs w:val="16"/>
                <w:lang w:val="hy-AM" w:eastAsia="ru-RU" w:bidi="ru-RU"/>
              </w:rPr>
              <w:t>кост</w:t>
            </w:r>
            <w:r>
              <w:rPr>
                <w:rFonts w:ascii="GHEA Grapalat" w:hAnsi="GHEA Grapalat" w:cs="Calibri"/>
                <w:sz w:val="16"/>
                <w:szCs w:val="16"/>
                <w:lang w:val="hy-AM" w:eastAsia="ru-RU" w:bidi="ru-RU"/>
              </w:rPr>
              <w:t>ями</w:t>
            </w:r>
          </w:p>
        </w:tc>
        <w:tc>
          <w:tcPr>
            <w:tcW w:w="1184" w:type="dxa"/>
            <w:vAlign w:val="center"/>
          </w:tcPr>
          <w:p w14:paraId="3AA94668"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0AFED515" w14:textId="77777777" w:rsidR="00C35620" w:rsidRPr="00D02642" w:rsidRDefault="00C35620" w:rsidP="005C5332">
            <w:pPr>
              <w:pStyle w:val="HTMLPreformatted"/>
              <w:shd w:val="clear" w:color="auto" w:fill="F8F9FA"/>
              <w:spacing w:line="252" w:lineRule="auto"/>
              <w:rPr>
                <w:rFonts w:ascii="GHEA Grapalat" w:hAnsi="GHEA Grapalat" w:cs="Calibri"/>
                <w:sz w:val="16"/>
                <w:szCs w:val="16"/>
                <w:lang w:val="ru-RU" w:eastAsia="ru-RU" w:bidi="ru-RU"/>
              </w:rPr>
            </w:pPr>
            <w:r w:rsidRPr="00D02642">
              <w:rPr>
                <w:rFonts w:ascii="GHEA Grapalat" w:hAnsi="GHEA Grapalat" w:cs="Calibri"/>
                <w:sz w:val="16"/>
                <w:szCs w:val="16"/>
                <w:lang w:val="hy-AM" w:eastAsia="ru-RU" w:bidi="ru-RU"/>
              </w:rPr>
              <w:t>Говядина с костью.</w:t>
            </w:r>
            <w:r w:rsidRPr="00D02642">
              <w:rPr>
                <w:lang w:val="ru-RU"/>
              </w:rPr>
              <w:t xml:space="preserve"> </w:t>
            </w:r>
            <w:r w:rsidRPr="00D02642">
              <w:rPr>
                <w:rFonts w:ascii="GHEA Grapalat" w:hAnsi="GHEA Grapalat" w:cs="Calibri"/>
                <w:sz w:val="16"/>
                <w:szCs w:val="16"/>
                <w:lang w:val="hy-AM" w:eastAsia="ru-RU" w:bidi="ru-RU"/>
              </w:rPr>
              <w:t>Говядина охлажденная, с содержанием чистого мяса не менее 60% от общей массы, с развитой мускулатурой,</w:t>
            </w:r>
            <w:r w:rsidRPr="00D02642">
              <w:rPr>
                <w:lang w:val="ru-RU"/>
              </w:rPr>
              <w:t xml:space="preserve"> </w:t>
            </w:r>
            <w:r w:rsidRPr="00D02642">
              <w:rPr>
                <w:rFonts w:ascii="GHEA Grapalat" w:hAnsi="GHEA Grapalat" w:cs="Calibri"/>
                <w:sz w:val="16"/>
                <w:szCs w:val="16"/>
                <w:lang w:val="hy-AM" w:eastAsia="ru-RU" w:bidi="ru-RU"/>
              </w:rPr>
              <w:t>хран</w:t>
            </w:r>
            <w:r>
              <w:rPr>
                <w:rFonts w:ascii="GHEA Grapalat" w:hAnsi="GHEA Grapalat" w:cs="Calibri"/>
                <w:sz w:val="16"/>
                <w:szCs w:val="16"/>
                <w:lang w:val="hy-AM" w:eastAsia="ru-RU" w:bidi="ru-RU"/>
              </w:rPr>
              <w:t xml:space="preserve">енная </w:t>
            </w:r>
            <w:r w:rsidRPr="00D02642">
              <w:rPr>
                <w:rFonts w:ascii="GHEA Grapalat" w:hAnsi="GHEA Grapalat" w:cs="Calibri"/>
                <w:sz w:val="16"/>
                <w:szCs w:val="16"/>
                <w:lang w:val="hy-AM" w:eastAsia="ru-RU" w:bidi="ru-RU"/>
              </w:rPr>
              <w:t xml:space="preserve"> при температуре от 0 до 12 °C</w:t>
            </w:r>
            <w:r>
              <w:rPr>
                <w:rFonts w:ascii="GHEA Grapalat" w:hAnsi="GHEA Grapalat" w:cs="Calibri"/>
                <w:sz w:val="16"/>
                <w:szCs w:val="16"/>
                <w:lang w:val="hy-AM" w:eastAsia="ru-RU" w:bidi="ru-RU"/>
              </w:rPr>
              <w:t>.</w:t>
            </w:r>
            <w:r w:rsidRPr="00D02642">
              <w:rPr>
                <w:lang w:val="ru-RU"/>
              </w:rPr>
              <w:t xml:space="preserve"> </w:t>
            </w:r>
            <w:r w:rsidRPr="00D02642">
              <w:rPr>
                <w:rFonts w:ascii="GHEA Grapalat" w:hAnsi="GHEA Grapalat" w:cs="Calibri"/>
                <w:sz w:val="16"/>
                <w:szCs w:val="16"/>
                <w:lang w:val="hy-AM" w:eastAsia="ru-RU" w:bidi="ru-RU"/>
              </w:rPr>
              <w:t>Без посторонних запахов, свежие. Упаковка: в коробках.</w:t>
            </w:r>
            <w:r w:rsidRPr="00D02642">
              <w:rPr>
                <w:lang w:val="ru-RU"/>
              </w:rPr>
              <w:t xml:space="preserve"> </w:t>
            </w:r>
            <w:r w:rsidRPr="00D02642">
              <w:rPr>
                <w:rFonts w:ascii="GHEA Grapalat" w:hAnsi="GHEA Grapalat" w:cs="Calibri"/>
                <w:sz w:val="16"/>
                <w:szCs w:val="16"/>
                <w:lang w:val="hy-AM" w:eastAsia="ru-RU" w:bidi="ru-RU"/>
              </w:rPr>
              <w:t>Остаточный срок годности не менее 60%.</w:t>
            </w:r>
            <w:r w:rsidRPr="00D02642">
              <w:rPr>
                <w:lang w:val="ru-RU"/>
              </w:rPr>
              <w:t xml:space="preserve"> </w:t>
            </w:r>
            <w:r w:rsidRPr="00D02642">
              <w:rPr>
                <w:rFonts w:ascii="GHEA Grapalat" w:hAnsi="GHEA Grapalat" w:cs="Calibri"/>
                <w:sz w:val="16"/>
                <w:szCs w:val="16"/>
                <w:lang w:val="hy-AM" w:eastAsia="ru-RU" w:bidi="ru-RU"/>
              </w:rPr>
              <w:t>Обязательные условия: транспортировка только транспортными средствами, имеющими соответствующее разрешение ГСГС РА. Мясо должно быть исключительно скотобойного происхождения.</w:t>
            </w:r>
            <w:r w:rsidRPr="00D02642">
              <w:rPr>
                <w:lang w:val="ru-RU"/>
              </w:rPr>
              <w:t xml:space="preserve"> </w:t>
            </w:r>
            <w:r w:rsidRPr="00D02642">
              <w:rPr>
                <w:rFonts w:ascii="GHEA Grapalat" w:hAnsi="GHEA Grapalat" w:cs="Calibri"/>
                <w:sz w:val="16"/>
                <w:szCs w:val="16"/>
                <w:lang w:val="hy-AM" w:eastAsia="ru-RU" w:bidi="ru-RU"/>
              </w:rPr>
              <w:t>Обращаем ваше внимание, что поставка должна осуществляться транспортными средствами, предназначенными для перевозки данного пищевого продукта,</w:t>
            </w:r>
            <w:r w:rsidRPr="00D02642">
              <w:rPr>
                <w:lang w:val="ru-RU"/>
              </w:rPr>
              <w:t xml:space="preserve"> </w:t>
            </w:r>
            <w:r w:rsidRPr="00D02642">
              <w:rPr>
                <w:rFonts w:ascii="GHEA Grapalat" w:hAnsi="GHEA Grapalat" w:cs="Calibri"/>
                <w:sz w:val="16"/>
                <w:szCs w:val="16"/>
                <w:lang w:val="hy-AM" w:eastAsia="ru-RU" w:bidi="ru-RU"/>
              </w:rPr>
              <w:t>который согласно Приказу начальника Государственной службы безопасности пищевых продуктов Министерства сельского хозяйства Республики Армения от 2017 года «Порядок выдачи санитарных паспортов на транспортные средства, перевозящие пищевые продукты, и порядок получения санитарных паспортов»</w:t>
            </w:r>
            <w:r>
              <w:rPr>
                <w:rFonts w:ascii="GHEA Grapalat" w:hAnsi="GHEA Grapalat" w:cs="Calibri"/>
                <w:sz w:val="16"/>
                <w:szCs w:val="16"/>
                <w:lang w:val="hy-AM" w:eastAsia="ru-RU" w:bidi="ru-RU"/>
              </w:rPr>
              <w:t>.</w:t>
            </w:r>
            <w:r w:rsidRPr="00D02642">
              <w:rPr>
                <w:lang w:val="ru-RU"/>
              </w:rPr>
              <w:t xml:space="preserve"> </w:t>
            </w:r>
            <w:r w:rsidRPr="00D02642">
              <w:rPr>
                <w:rFonts w:ascii="GHEA Grapalat" w:hAnsi="GHEA Grapalat" w:cs="Calibri"/>
                <w:sz w:val="16"/>
                <w:szCs w:val="16"/>
                <w:lang w:val="hy-AM" w:eastAsia="ru-RU" w:bidi="ru-RU"/>
              </w:rPr>
              <w:t>«Об утверждении Типовой формы» графика, утвержденного Приказом № 85-Н, должны иметь санитарные паспорта.</w:t>
            </w:r>
            <w:r w:rsidRPr="00D02642">
              <w:rPr>
                <w:lang w:val="ru-RU"/>
              </w:rPr>
              <w:t xml:space="preserve"> </w:t>
            </w:r>
            <w:r w:rsidRPr="00D02642">
              <w:rPr>
                <w:rFonts w:ascii="GHEA Grapalat" w:hAnsi="GHEA Grapalat" w:cs="Calibri"/>
                <w:sz w:val="16"/>
                <w:szCs w:val="16"/>
                <w:lang w:val="hy-AM" w:eastAsia="ru-RU" w:bidi="ru-RU"/>
              </w:rPr>
              <w:t>Участник обязан предоставить не менее 1 транспортного средства с вышеуказанными санитарными паспортами в качестве документов, подтверждающих квалификационные критерии, указанные в приглашении.</w:t>
            </w:r>
            <w:r w:rsidRPr="00D02642">
              <w:rPr>
                <w:lang w:val="ru-RU"/>
              </w:rPr>
              <w:t xml:space="preserve"> </w:t>
            </w:r>
            <w:r w:rsidRPr="00D02642">
              <w:rPr>
                <w:rFonts w:ascii="GHEA Grapalat" w:hAnsi="GHEA Grapalat" w:cs="Calibri"/>
                <w:sz w:val="16"/>
                <w:szCs w:val="16"/>
                <w:lang w:val="hy-AM" w:eastAsia="ru-RU" w:bidi="ru-RU"/>
              </w:rPr>
              <w:t>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6D413D2D"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7AD4CA2D"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505D10AA"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1D552E64"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80</w:t>
            </w:r>
          </w:p>
        </w:tc>
        <w:tc>
          <w:tcPr>
            <w:tcW w:w="815" w:type="dxa"/>
            <w:vAlign w:val="center"/>
          </w:tcPr>
          <w:p w14:paraId="67E163A1"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4CB80542"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4AAE92C9"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6F3A17C7" w14:textId="77777777" w:rsidTr="005C5332">
        <w:trPr>
          <w:trHeight w:val="182"/>
          <w:jc w:val="center"/>
        </w:trPr>
        <w:tc>
          <w:tcPr>
            <w:tcW w:w="1428" w:type="dxa"/>
            <w:vAlign w:val="center"/>
          </w:tcPr>
          <w:p w14:paraId="4FD5E82D"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20</w:t>
            </w:r>
          </w:p>
        </w:tc>
        <w:tc>
          <w:tcPr>
            <w:tcW w:w="1620" w:type="dxa"/>
            <w:gridSpan w:val="2"/>
            <w:vAlign w:val="center"/>
          </w:tcPr>
          <w:p w14:paraId="5C38E86D"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15112150/1</w:t>
            </w:r>
          </w:p>
        </w:tc>
        <w:tc>
          <w:tcPr>
            <w:tcW w:w="1336" w:type="dxa"/>
            <w:vAlign w:val="center"/>
          </w:tcPr>
          <w:p w14:paraId="0E3994E3"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4748B2">
              <w:rPr>
                <w:rFonts w:ascii="GHEA Grapalat" w:hAnsi="GHEA Grapalat" w:cs="Calibri"/>
                <w:sz w:val="16"/>
                <w:szCs w:val="16"/>
                <w:lang w:val="hy-AM" w:eastAsia="ru-RU" w:bidi="ru-RU"/>
              </w:rPr>
              <w:t>курица, охлажденная</w:t>
            </w:r>
          </w:p>
        </w:tc>
        <w:tc>
          <w:tcPr>
            <w:tcW w:w="1184" w:type="dxa"/>
            <w:vAlign w:val="center"/>
          </w:tcPr>
          <w:p w14:paraId="52118289"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04C992D9"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4748B2">
              <w:rPr>
                <w:rFonts w:ascii="GHEA Grapalat" w:hAnsi="GHEA Grapalat" w:cs="Calibri"/>
                <w:sz w:val="16"/>
                <w:szCs w:val="16"/>
                <w:lang w:val="hy-AM" w:eastAsia="ru-RU" w:bidi="ru-RU"/>
              </w:rPr>
              <w:t>Куриная грудка, охлажденная, местная</w:t>
            </w:r>
            <w:r>
              <w:rPr>
                <w:rFonts w:ascii="GHEA Grapalat" w:hAnsi="GHEA Grapalat" w:cs="Calibri"/>
                <w:sz w:val="16"/>
                <w:szCs w:val="16"/>
                <w:lang w:val="hy-AM" w:eastAsia="ru-RU" w:bidi="ru-RU"/>
              </w:rPr>
              <w:t>.</w:t>
            </w:r>
            <w:r w:rsidRPr="004748B2">
              <w:rPr>
                <w:lang w:val="ru-RU"/>
              </w:rPr>
              <w:t xml:space="preserve"> </w:t>
            </w:r>
            <w:r w:rsidRPr="004748B2">
              <w:rPr>
                <w:rFonts w:ascii="GHEA Grapalat" w:hAnsi="GHEA Grapalat" w:cs="Calibri"/>
                <w:sz w:val="16"/>
                <w:szCs w:val="16"/>
                <w:lang w:val="hy-AM" w:eastAsia="ru-RU" w:bidi="ru-RU"/>
              </w:rPr>
              <w:t>Мясо грудки охлажденное, чистое, обескровленное, без посторонних запахов, мягкое, без костей,</w:t>
            </w:r>
            <w:r w:rsidRPr="004748B2">
              <w:rPr>
                <w:lang w:val="ru-RU"/>
              </w:rPr>
              <w:t xml:space="preserve"> </w:t>
            </w:r>
            <w:r w:rsidRPr="004748B2">
              <w:rPr>
                <w:rFonts w:ascii="GHEA Grapalat" w:hAnsi="GHEA Grapalat" w:cs="Calibri"/>
                <w:sz w:val="16"/>
                <w:szCs w:val="16"/>
                <w:lang w:val="hy-AM" w:eastAsia="ru-RU" w:bidi="ru-RU"/>
              </w:rPr>
              <w:t>упаковано в полиэтиленовые пленки</w:t>
            </w:r>
            <w:r>
              <w:rPr>
                <w:rFonts w:ascii="GHEA Grapalat" w:hAnsi="GHEA Grapalat" w:cs="Calibri"/>
                <w:sz w:val="16"/>
                <w:szCs w:val="16"/>
                <w:lang w:val="hy-AM" w:eastAsia="ru-RU" w:bidi="ru-RU"/>
              </w:rPr>
              <w:t>.</w:t>
            </w:r>
            <w:r w:rsidRPr="004748B2">
              <w:rPr>
                <w:lang w:val="ru-RU"/>
              </w:rPr>
              <w:t xml:space="preserve"> </w:t>
            </w:r>
            <w:r w:rsidRPr="004748B2">
              <w:rPr>
                <w:rFonts w:ascii="GHEA Grapalat" w:hAnsi="GHEA Grapalat" w:cs="Calibri"/>
                <w:sz w:val="16"/>
                <w:szCs w:val="16"/>
                <w:lang w:val="hy-AM" w:eastAsia="ru-RU" w:bidi="ru-RU"/>
              </w:rPr>
              <w:t>Обязательные условия: перевозка только транспортными средствами, имеющими соответствующее разрешение, выданное СГС РА.</w:t>
            </w:r>
            <w:r w:rsidRPr="004748B2">
              <w:rPr>
                <w:lang w:val="ru-RU"/>
              </w:rPr>
              <w:t xml:space="preserve"> </w:t>
            </w:r>
            <w:r w:rsidRPr="004748B2">
              <w:rPr>
                <w:rFonts w:ascii="GHEA Grapalat" w:hAnsi="GHEA Grapalat" w:cs="Calibri"/>
                <w:sz w:val="16"/>
                <w:szCs w:val="16"/>
                <w:lang w:val="hy-AM" w:eastAsia="ru-RU" w:bidi="ru-RU"/>
              </w:rPr>
              <w:t>Остаточный срок годности не менее 60%.</w:t>
            </w:r>
            <w:r w:rsidRPr="003049DC">
              <w:rPr>
                <w:lang w:val="ru-RU"/>
              </w:rPr>
              <w:t xml:space="preserve"> </w:t>
            </w:r>
            <w:r w:rsidRPr="003049DC">
              <w:rPr>
                <w:rFonts w:ascii="GHEA Grapalat" w:hAnsi="GHEA Grapalat" w:cs="Calibri"/>
                <w:sz w:val="16"/>
                <w:szCs w:val="16"/>
                <w:lang w:val="hy-AM" w:eastAsia="ru-RU" w:bidi="ru-RU"/>
              </w:rPr>
              <w:t>Безопасность и маркировка осуществляются в соответствии с «Техническим регламентом на мясо и мясную продукцию» и статьей 8 Закона РА «О безопасности пищевых продуктов», утвержденного Постановлением Правительства РА № 1560-Н от 19 октября 2006 года.</w:t>
            </w:r>
            <w:r w:rsidRPr="003049DC">
              <w:rPr>
                <w:lang w:val="ru-RU"/>
              </w:rPr>
              <w:t xml:space="preserve"> </w:t>
            </w:r>
            <w:r w:rsidRPr="003049DC">
              <w:rPr>
                <w:rFonts w:ascii="GHEA Grapalat" w:hAnsi="GHEA Grapalat" w:cs="Calibri"/>
                <w:sz w:val="16"/>
                <w:szCs w:val="16"/>
                <w:lang w:val="hy-AM" w:eastAsia="ru-RU" w:bidi="ru-RU"/>
              </w:rPr>
              <w:t xml:space="preserve">Конкретный день и время </w:t>
            </w:r>
            <w:r w:rsidRPr="003049DC">
              <w:rPr>
                <w:rFonts w:ascii="GHEA Grapalat" w:hAnsi="GHEA Grapalat" w:cs="Calibri"/>
                <w:sz w:val="16"/>
                <w:szCs w:val="16"/>
                <w:lang w:val="hy-AM" w:eastAsia="ru-RU" w:bidi="ru-RU"/>
              </w:rPr>
              <w:lastRenderedPageBreak/>
              <w:t>доставки определяются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4413307A"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2F378127"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7F627DEB"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0085AEE4"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40</w:t>
            </w:r>
          </w:p>
        </w:tc>
        <w:tc>
          <w:tcPr>
            <w:tcW w:w="815" w:type="dxa"/>
            <w:vAlign w:val="center"/>
          </w:tcPr>
          <w:p w14:paraId="23930086"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5987E826"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4DE1EC7B"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6C134626" w14:textId="77777777" w:rsidTr="005C5332">
        <w:trPr>
          <w:trHeight w:val="182"/>
          <w:jc w:val="center"/>
        </w:trPr>
        <w:tc>
          <w:tcPr>
            <w:tcW w:w="1428" w:type="dxa"/>
            <w:vAlign w:val="center"/>
          </w:tcPr>
          <w:p w14:paraId="22AF191E"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21</w:t>
            </w:r>
          </w:p>
        </w:tc>
        <w:tc>
          <w:tcPr>
            <w:tcW w:w="1620" w:type="dxa"/>
            <w:gridSpan w:val="2"/>
            <w:vAlign w:val="center"/>
          </w:tcPr>
          <w:p w14:paraId="32635610"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15112150/2</w:t>
            </w:r>
          </w:p>
        </w:tc>
        <w:tc>
          <w:tcPr>
            <w:tcW w:w="1336" w:type="dxa"/>
            <w:vAlign w:val="center"/>
          </w:tcPr>
          <w:p w14:paraId="27E96633"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4748B2">
              <w:rPr>
                <w:rFonts w:ascii="GHEA Grapalat" w:hAnsi="GHEA Grapalat" w:cs="Calibri"/>
                <w:sz w:val="16"/>
                <w:szCs w:val="16"/>
                <w:lang w:val="hy-AM" w:eastAsia="ru-RU" w:bidi="ru-RU"/>
              </w:rPr>
              <w:t>кури</w:t>
            </w:r>
            <w:r>
              <w:rPr>
                <w:rFonts w:ascii="GHEA Grapalat" w:hAnsi="GHEA Grapalat" w:cs="Calibri"/>
                <w:sz w:val="16"/>
                <w:szCs w:val="16"/>
                <w:lang w:val="hy-AM" w:eastAsia="ru-RU" w:bidi="ru-RU"/>
              </w:rPr>
              <w:t xml:space="preserve">ное мясо </w:t>
            </w:r>
            <w:r w:rsidRPr="00A52748">
              <w:rPr>
                <w:rFonts w:ascii="GHEA Grapalat" w:hAnsi="GHEA Grapalat" w:cs="Calibri"/>
                <w:color w:val="000000"/>
                <w:sz w:val="16"/>
                <w:szCs w:val="16"/>
              </w:rPr>
              <w:t>замороженное</w:t>
            </w:r>
          </w:p>
        </w:tc>
        <w:tc>
          <w:tcPr>
            <w:tcW w:w="1184" w:type="dxa"/>
            <w:vAlign w:val="center"/>
          </w:tcPr>
          <w:p w14:paraId="400289D2"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3C6E0838"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3A0D4C">
              <w:rPr>
                <w:rFonts w:ascii="GHEA Grapalat" w:hAnsi="GHEA Grapalat" w:cs="Calibri"/>
                <w:sz w:val="16"/>
                <w:szCs w:val="16"/>
                <w:lang w:val="hy-AM" w:eastAsia="ru-RU" w:bidi="ru-RU"/>
              </w:rPr>
              <w:t>Целая курица, охлажденная, местного производства</w:t>
            </w:r>
            <w:r>
              <w:rPr>
                <w:rFonts w:ascii="GHEA Grapalat" w:hAnsi="GHEA Grapalat" w:cs="Calibri"/>
                <w:sz w:val="16"/>
                <w:szCs w:val="16"/>
                <w:lang w:val="hy-AM" w:eastAsia="ru-RU" w:bidi="ru-RU"/>
              </w:rPr>
              <w:t>.</w:t>
            </w:r>
            <w:r w:rsidRPr="003A0D4C">
              <w:rPr>
                <w:lang w:val="ru-RU"/>
              </w:rPr>
              <w:t xml:space="preserve"> </w:t>
            </w:r>
            <w:r w:rsidRPr="003A0D4C">
              <w:rPr>
                <w:rFonts w:ascii="GHEA Grapalat" w:hAnsi="GHEA Grapalat" w:cs="Calibri"/>
                <w:sz w:val="16"/>
                <w:szCs w:val="16"/>
                <w:lang w:val="hy-AM" w:eastAsia="ru-RU" w:bidi="ru-RU"/>
              </w:rPr>
              <w:t>Мясо кур, охлажденное, бройлерного типа, без внутренностей, чистое, обескровленное, без посторонних запахов, упакованное в полиэтиленовую пленку</w:t>
            </w:r>
            <w:r>
              <w:rPr>
                <w:rFonts w:ascii="GHEA Grapalat" w:hAnsi="GHEA Grapalat" w:cs="Calibri"/>
                <w:sz w:val="16"/>
                <w:szCs w:val="16"/>
                <w:lang w:val="hy-AM" w:eastAsia="ru-RU" w:bidi="ru-RU"/>
              </w:rPr>
              <w:t>.</w:t>
            </w:r>
            <w:r w:rsidRPr="004748B2">
              <w:rPr>
                <w:rFonts w:ascii="GHEA Grapalat" w:hAnsi="GHEA Grapalat" w:cs="Calibri"/>
                <w:sz w:val="16"/>
                <w:szCs w:val="16"/>
                <w:lang w:val="hy-AM" w:eastAsia="ru-RU" w:bidi="ru-RU"/>
              </w:rPr>
              <w:t xml:space="preserve"> Остаточный срок годности не менее 60%.</w:t>
            </w:r>
            <w:r>
              <w:rPr>
                <w:rFonts w:ascii="GHEA Grapalat" w:hAnsi="GHEA Grapalat" w:cs="Calibri"/>
                <w:sz w:val="16"/>
                <w:szCs w:val="16"/>
                <w:lang w:val="hy-AM" w:eastAsia="ru-RU" w:bidi="ru-RU"/>
              </w:rPr>
              <w:t>.</w:t>
            </w:r>
            <w:r w:rsidRPr="004748B2">
              <w:rPr>
                <w:lang w:val="ru-RU"/>
              </w:rPr>
              <w:t xml:space="preserve"> </w:t>
            </w:r>
            <w:r w:rsidRPr="004748B2">
              <w:rPr>
                <w:rFonts w:ascii="GHEA Grapalat" w:hAnsi="GHEA Grapalat" w:cs="Calibri"/>
                <w:sz w:val="16"/>
                <w:szCs w:val="16"/>
                <w:lang w:val="hy-AM" w:eastAsia="ru-RU" w:bidi="ru-RU"/>
              </w:rPr>
              <w:t>Обязательные условия: перевозка только транспортными средствами, имеющими соответствующее разрешение, выданное СГС РА.</w:t>
            </w:r>
            <w:r w:rsidRPr="003049DC">
              <w:rPr>
                <w:rFonts w:ascii="GHEA Grapalat" w:hAnsi="GHEA Grapalat" w:cs="Calibri"/>
                <w:sz w:val="16"/>
                <w:szCs w:val="16"/>
                <w:lang w:val="hy-AM" w:eastAsia="ru-RU" w:bidi="ru-RU"/>
              </w:rPr>
              <w:t xml:space="preserve"> Безопасность и маркировка осуществляются в соответствии с «Техническим регламентом на мясо и мясную продукцию» и статьей 8 Закона РА «О безопасности пищевых продуктов», утвержденного Постановлением Правительства РА № 1560-Н от 19 октября 2006 года.</w:t>
            </w:r>
            <w:r w:rsidRPr="003049DC">
              <w:rPr>
                <w:lang w:val="ru-RU"/>
              </w:rPr>
              <w:t xml:space="preserve"> </w:t>
            </w:r>
            <w:r w:rsidRPr="003049DC">
              <w:rPr>
                <w:rFonts w:ascii="GHEA Grapalat" w:hAnsi="GHEA Grapalat" w:cs="Calibri"/>
                <w:sz w:val="16"/>
                <w:szCs w:val="16"/>
                <w:lang w:val="hy-AM" w:eastAsia="ru-RU" w:bidi="ru-RU"/>
              </w:rPr>
              <w:t>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643E1865"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3D3AC28B"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12461EE6"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271C0D36" w14:textId="77777777" w:rsidR="00C35620" w:rsidRDefault="00C35620" w:rsidP="005C5332">
            <w:pPr>
              <w:jc w:val="center"/>
              <w:rPr>
                <w:rFonts w:ascii="GHEA Grapalat" w:hAnsi="GHEA Grapalat" w:cs="Calibri"/>
                <w:color w:val="000000"/>
                <w:sz w:val="16"/>
                <w:szCs w:val="16"/>
                <w:lang w:val="hy-AM"/>
              </w:rPr>
            </w:pPr>
          </w:p>
        </w:tc>
        <w:tc>
          <w:tcPr>
            <w:tcW w:w="815" w:type="dxa"/>
            <w:vAlign w:val="center"/>
          </w:tcPr>
          <w:p w14:paraId="7A33982C"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2861BBBC"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486BD691"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075EF249" w14:textId="77777777" w:rsidTr="005C5332">
        <w:trPr>
          <w:trHeight w:val="530"/>
          <w:jc w:val="center"/>
        </w:trPr>
        <w:tc>
          <w:tcPr>
            <w:tcW w:w="1428" w:type="dxa"/>
            <w:vAlign w:val="center"/>
          </w:tcPr>
          <w:p w14:paraId="3A7718F7"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22</w:t>
            </w:r>
          </w:p>
        </w:tc>
        <w:tc>
          <w:tcPr>
            <w:tcW w:w="1620" w:type="dxa"/>
            <w:gridSpan w:val="2"/>
            <w:vAlign w:val="center"/>
          </w:tcPr>
          <w:p w14:paraId="06058AA2"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15112180/1</w:t>
            </w:r>
          </w:p>
        </w:tc>
        <w:tc>
          <w:tcPr>
            <w:tcW w:w="1336" w:type="dxa"/>
            <w:vAlign w:val="center"/>
          </w:tcPr>
          <w:p w14:paraId="1DA42698"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3A0D4C">
              <w:rPr>
                <w:rFonts w:ascii="GHEA Grapalat" w:hAnsi="GHEA Grapalat" w:cs="Calibri"/>
                <w:sz w:val="16"/>
                <w:szCs w:val="16"/>
                <w:lang w:val="hy-AM" w:eastAsia="ru-RU" w:bidi="ru-RU"/>
              </w:rPr>
              <w:t>куриное бедро</w:t>
            </w:r>
          </w:p>
        </w:tc>
        <w:tc>
          <w:tcPr>
            <w:tcW w:w="1184" w:type="dxa"/>
            <w:vAlign w:val="center"/>
          </w:tcPr>
          <w:p w14:paraId="3D696278"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0EF379DA"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3A0D4C">
              <w:rPr>
                <w:rFonts w:ascii="GHEA Grapalat" w:hAnsi="GHEA Grapalat" w:cs="Calibri"/>
                <w:sz w:val="16"/>
                <w:szCs w:val="16"/>
                <w:lang w:val="hy-AM" w:eastAsia="ru-RU" w:bidi="ru-RU"/>
              </w:rPr>
              <w:t>Охлажденное на месте куриное бедро.</w:t>
            </w:r>
            <w:r w:rsidRPr="003A0D4C">
              <w:rPr>
                <w:lang w:val="ru-RU"/>
              </w:rPr>
              <w:t xml:space="preserve"> </w:t>
            </w:r>
            <w:r w:rsidRPr="003A0D4C">
              <w:rPr>
                <w:rFonts w:ascii="GHEA Grapalat" w:hAnsi="GHEA Grapalat" w:cs="Calibri"/>
                <w:sz w:val="16"/>
                <w:szCs w:val="16"/>
                <w:lang w:val="hy-AM" w:eastAsia="ru-RU" w:bidi="ru-RU"/>
              </w:rPr>
              <w:t>Бедро куриное, маринованное, без посторонних запахов, упакованное в полиэтиленовую пленку.</w:t>
            </w:r>
            <w:r w:rsidRPr="003A0D4C">
              <w:rPr>
                <w:lang w:val="ru-RU"/>
              </w:rPr>
              <w:t xml:space="preserve"> </w:t>
            </w:r>
            <w:r w:rsidRPr="003A0D4C">
              <w:rPr>
                <w:rFonts w:ascii="GHEA Grapalat" w:hAnsi="GHEA Grapalat" w:cs="Calibri"/>
                <w:sz w:val="16"/>
                <w:szCs w:val="16"/>
                <w:lang w:val="hy-AM" w:eastAsia="ru-RU" w:bidi="ru-RU"/>
              </w:rPr>
              <w:t>Обязательное условие: перевозка только транспортными средствами, имеющими соответствующее разрешение, выданное СГС РА.</w:t>
            </w:r>
            <w:r w:rsidRPr="003A0D4C">
              <w:rPr>
                <w:lang w:val="ru-RU"/>
              </w:rPr>
              <w:t xml:space="preserve"> </w:t>
            </w:r>
            <w:r w:rsidRPr="003A0D4C">
              <w:rPr>
                <w:rFonts w:ascii="GHEA Grapalat" w:hAnsi="GHEA Grapalat" w:cs="Calibri"/>
                <w:sz w:val="16"/>
                <w:szCs w:val="16"/>
                <w:lang w:val="hy-AM" w:eastAsia="ru-RU" w:bidi="ru-RU"/>
              </w:rPr>
              <w:t>Обратите внимание, что поставщик(и) (говядины, курицы) должен(ны) быть забит(ы) только на бойнях,</w:t>
            </w:r>
            <w:r w:rsidRPr="003A0D4C">
              <w:rPr>
                <w:lang w:val="ru-RU"/>
              </w:rPr>
              <w:t xml:space="preserve"> </w:t>
            </w:r>
            <w:r>
              <w:rPr>
                <w:rFonts w:ascii="GHEA Grapalat" w:hAnsi="GHEA Grapalat" w:cs="Calibri"/>
                <w:sz w:val="16"/>
                <w:szCs w:val="16"/>
                <w:lang w:val="hy-AM" w:eastAsia="ru-RU" w:bidi="ru-RU"/>
              </w:rPr>
              <w:t>т</w:t>
            </w:r>
            <w:r w:rsidRPr="003A0D4C">
              <w:rPr>
                <w:rFonts w:ascii="GHEA Grapalat" w:hAnsi="GHEA Grapalat" w:cs="Calibri"/>
                <w:sz w:val="16"/>
                <w:szCs w:val="16"/>
                <w:lang w:val="hy-AM" w:eastAsia="ru-RU" w:bidi="ru-RU"/>
              </w:rPr>
              <w:t>акже ценовое предложение могут представить только организации, имеющие договор с бойней, зарегистрированной в Государственной службе безопасности пищевых продуктов Министерства сельского хозяйства Республики Армения.</w:t>
            </w:r>
            <w:r w:rsidRPr="003A0D4C">
              <w:rPr>
                <w:lang w:val="ru-RU"/>
              </w:rPr>
              <w:t xml:space="preserve"> </w:t>
            </w:r>
            <w:r w:rsidRPr="003A0D4C">
              <w:rPr>
                <w:rFonts w:ascii="GHEA Grapalat" w:hAnsi="GHEA Grapalat" w:cs="Calibri"/>
                <w:sz w:val="16"/>
                <w:szCs w:val="16"/>
                <w:lang w:val="hy-AM" w:eastAsia="ru-RU" w:bidi="ru-RU"/>
              </w:rPr>
              <w:t>Участники, занявшие 1 место, также должны предоставить копию договора и квалификационные документы по вышеуказанным разделам.</w:t>
            </w:r>
            <w:r w:rsidRPr="004748B2">
              <w:rPr>
                <w:rFonts w:ascii="GHEA Grapalat" w:hAnsi="GHEA Grapalat" w:cs="Calibri"/>
                <w:sz w:val="16"/>
                <w:szCs w:val="16"/>
                <w:lang w:val="hy-AM" w:eastAsia="ru-RU" w:bidi="ru-RU"/>
              </w:rPr>
              <w:t xml:space="preserve"> Обязательные условия: перевозка только транспортными средствами, имеющими соответствующее разрешение, выданное СГС РА.</w:t>
            </w:r>
            <w:r w:rsidRPr="003049DC">
              <w:rPr>
                <w:rFonts w:ascii="GHEA Grapalat" w:hAnsi="GHEA Grapalat" w:cs="Calibri"/>
                <w:sz w:val="16"/>
                <w:szCs w:val="16"/>
                <w:lang w:val="hy-AM" w:eastAsia="ru-RU" w:bidi="ru-RU"/>
              </w:rPr>
              <w:t xml:space="preserve"> Безопасность и маркировка осуществляются в соответствии с «Техническим регламентом на мясо и мясную продукцию» и статьей 8 Закона РА «О безопасности пищевых продуктов», утвержденного Постановлением Правительства РА № 1560-Н от 19 октября 2006 года.</w:t>
            </w:r>
            <w:r w:rsidRPr="003049DC">
              <w:rPr>
                <w:lang w:val="ru-RU"/>
              </w:rPr>
              <w:t xml:space="preserve"> </w:t>
            </w:r>
            <w:r w:rsidRPr="003049DC">
              <w:rPr>
                <w:rFonts w:ascii="GHEA Grapalat" w:hAnsi="GHEA Grapalat" w:cs="Calibri"/>
                <w:sz w:val="16"/>
                <w:szCs w:val="16"/>
                <w:lang w:val="hy-AM" w:eastAsia="ru-RU" w:bidi="ru-RU"/>
              </w:rPr>
              <w:t xml:space="preserve">Конкретный день и время доставки определяются Покупателем путем </w:t>
            </w:r>
            <w:r w:rsidRPr="003049DC">
              <w:rPr>
                <w:rFonts w:ascii="GHEA Grapalat" w:hAnsi="GHEA Grapalat" w:cs="Calibri"/>
                <w:sz w:val="16"/>
                <w:szCs w:val="16"/>
                <w:lang w:val="hy-AM" w:eastAsia="ru-RU" w:bidi="ru-RU"/>
              </w:rPr>
              <w:lastRenderedPageBreak/>
              <w:t>предварительного (не ранее, чем за 2 рабочих дня) заказа по электронной почте или по телефону.</w:t>
            </w:r>
          </w:p>
        </w:tc>
        <w:tc>
          <w:tcPr>
            <w:tcW w:w="1080" w:type="dxa"/>
            <w:vAlign w:val="center"/>
          </w:tcPr>
          <w:p w14:paraId="2D965505"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7B487CD3"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26E9ACF4"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6D9CE1AF"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100</w:t>
            </w:r>
          </w:p>
        </w:tc>
        <w:tc>
          <w:tcPr>
            <w:tcW w:w="815" w:type="dxa"/>
            <w:vAlign w:val="center"/>
          </w:tcPr>
          <w:p w14:paraId="368AD6A2"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0758D999"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76A086C4"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2A57DFD9" w14:textId="77777777" w:rsidTr="005C5332">
        <w:trPr>
          <w:trHeight w:val="182"/>
          <w:jc w:val="center"/>
        </w:trPr>
        <w:tc>
          <w:tcPr>
            <w:tcW w:w="1428" w:type="dxa"/>
            <w:vAlign w:val="center"/>
          </w:tcPr>
          <w:p w14:paraId="60818F58"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23</w:t>
            </w:r>
          </w:p>
        </w:tc>
        <w:tc>
          <w:tcPr>
            <w:tcW w:w="1620" w:type="dxa"/>
            <w:gridSpan w:val="2"/>
            <w:vAlign w:val="center"/>
          </w:tcPr>
          <w:p w14:paraId="6564FEFB"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15131121/1</w:t>
            </w:r>
          </w:p>
        </w:tc>
        <w:tc>
          <w:tcPr>
            <w:tcW w:w="1336" w:type="dxa"/>
            <w:vAlign w:val="center"/>
          </w:tcPr>
          <w:p w14:paraId="6E96BF1E"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0A2FEA">
              <w:rPr>
                <w:rFonts w:ascii="GHEA Grapalat" w:hAnsi="GHEA Grapalat" w:cs="Calibri"/>
                <w:sz w:val="16"/>
                <w:szCs w:val="16"/>
                <w:lang w:val="hy-AM" w:eastAsia="ru-RU" w:bidi="ru-RU"/>
              </w:rPr>
              <w:t>колбаса, вареная</w:t>
            </w:r>
          </w:p>
        </w:tc>
        <w:tc>
          <w:tcPr>
            <w:tcW w:w="1184" w:type="dxa"/>
            <w:vAlign w:val="center"/>
          </w:tcPr>
          <w:p w14:paraId="282EDD3B"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28E9F9AD"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0A2FEA">
              <w:rPr>
                <w:rFonts w:ascii="GHEA Grapalat" w:hAnsi="GHEA Grapalat" w:cs="Calibri"/>
                <w:sz w:val="16"/>
                <w:szCs w:val="16"/>
                <w:lang w:val="hy-AM" w:eastAsia="ru-RU" w:bidi="ru-RU"/>
              </w:rPr>
              <w:t>Колбасы вареные из говядины и свинины, влажностью не более 68%, в вакуумной упаковке или без нее, каждая упаковочная единица с соответствующей маркировкой</w:t>
            </w:r>
            <w:r>
              <w:rPr>
                <w:rFonts w:ascii="GHEA Grapalat" w:hAnsi="GHEA Grapalat" w:cs="Calibri"/>
                <w:sz w:val="16"/>
                <w:szCs w:val="16"/>
                <w:lang w:val="hy-AM" w:eastAsia="ru-RU" w:bidi="ru-RU"/>
              </w:rPr>
              <w:t>.</w:t>
            </w:r>
            <w:r w:rsidRPr="000A2FEA">
              <w:rPr>
                <w:lang w:val="ru-RU"/>
              </w:rPr>
              <w:t xml:space="preserve"> </w:t>
            </w:r>
            <w:r w:rsidRPr="000A2FEA">
              <w:rPr>
                <w:rFonts w:ascii="GHEA Grapalat" w:hAnsi="GHEA Grapalat" w:cs="Calibri"/>
                <w:sz w:val="16"/>
                <w:szCs w:val="16"/>
                <w:lang w:val="hy-AM" w:eastAsia="ru-RU" w:bidi="ru-RU"/>
              </w:rPr>
              <w:t>Содержание мяса не менее 60%.</w:t>
            </w:r>
            <w:r w:rsidRPr="000A2FEA">
              <w:rPr>
                <w:lang w:val="ru-RU"/>
              </w:rPr>
              <w:t xml:space="preserve"> </w:t>
            </w:r>
            <w:r w:rsidRPr="000A2FEA">
              <w:rPr>
                <w:rFonts w:ascii="GHEA Grapalat" w:hAnsi="GHEA Grapalat" w:cs="Calibri"/>
                <w:sz w:val="16"/>
                <w:szCs w:val="16"/>
                <w:lang w:val="hy-AM" w:eastAsia="ru-RU" w:bidi="ru-RU"/>
              </w:rPr>
              <w:t>Остаточный срок годности не менее 60%</w:t>
            </w:r>
            <w:r>
              <w:rPr>
                <w:rFonts w:ascii="GHEA Grapalat" w:hAnsi="GHEA Grapalat" w:cs="Calibri"/>
                <w:sz w:val="16"/>
                <w:szCs w:val="16"/>
                <w:lang w:val="hy-AM" w:eastAsia="ru-RU" w:bidi="ru-RU"/>
              </w:rPr>
              <w:t>.</w:t>
            </w:r>
            <w:r w:rsidRPr="000A2FEA">
              <w:rPr>
                <w:lang w:val="ru-RU"/>
              </w:rPr>
              <w:t xml:space="preserve"> </w:t>
            </w:r>
            <w:r w:rsidRPr="000A2FEA">
              <w:rPr>
                <w:rFonts w:ascii="GHEA Grapalat" w:hAnsi="GHEA Grapalat" w:cs="Calibri"/>
                <w:sz w:val="16"/>
                <w:szCs w:val="16"/>
                <w:lang w:val="hy-AM" w:eastAsia="ru-RU" w:bidi="ru-RU"/>
              </w:rPr>
              <w:t>Безопасность: в соответствии с «Техническим регламентом на мясо и мясную продукцию», утвержденным постановлением правительства РА № 1560-Н от 19 октября 2006 года, и статьей 8 Закона РА «О безопасности пищевых продуктов».</w:t>
            </w:r>
            <w:r w:rsidRPr="003049DC">
              <w:rPr>
                <w:rFonts w:ascii="GHEA Grapalat" w:hAnsi="GHEA Grapalat" w:cs="Calibri"/>
                <w:sz w:val="16"/>
                <w:szCs w:val="16"/>
                <w:lang w:val="hy-AM" w:eastAsia="ru-RU" w:bidi="ru-RU"/>
              </w:rPr>
              <w:t xml:space="preserve">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r>
              <w:rPr>
                <w:rFonts w:ascii="GHEA Grapalat" w:hAnsi="GHEA Grapalat" w:cs="Calibri"/>
                <w:sz w:val="16"/>
                <w:szCs w:val="16"/>
                <w:lang w:val="hy-AM" w:eastAsia="ru-RU" w:bidi="ru-RU"/>
              </w:rPr>
              <w:t>.</w:t>
            </w:r>
          </w:p>
        </w:tc>
        <w:tc>
          <w:tcPr>
            <w:tcW w:w="1080" w:type="dxa"/>
            <w:vAlign w:val="center"/>
          </w:tcPr>
          <w:p w14:paraId="331C2223"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59566CB5"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63954D58"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71C510E4"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35</w:t>
            </w:r>
          </w:p>
        </w:tc>
        <w:tc>
          <w:tcPr>
            <w:tcW w:w="815" w:type="dxa"/>
            <w:vAlign w:val="center"/>
          </w:tcPr>
          <w:p w14:paraId="3025F88F"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3BBD57FF"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69E5A781"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79A9E09D" w14:textId="77777777" w:rsidTr="005C5332">
        <w:trPr>
          <w:trHeight w:val="182"/>
          <w:jc w:val="center"/>
        </w:trPr>
        <w:tc>
          <w:tcPr>
            <w:tcW w:w="1428" w:type="dxa"/>
            <w:vAlign w:val="center"/>
          </w:tcPr>
          <w:p w14:paraId="08335576"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24</w:t>
            </w:r>
          </w:p>
        </w:tc>
        <w:tc>
          <w:tcPr>
            <w:tcW w:w="1620" w:type="dxa"/>
            <w:gridSpan w:val="2"/>
            <w:vAlign w:val="center"/>
          </w:tcPr>
          <w:p w14:paraId="34624A3D"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15211100/1</w:t>
            </w:r>
          </w:p>
        </w:tc>
        <w:tc>
          <w:tcPr>
            <w:tcW w:w="1336" w:type="dxa"/>
            <w:vAlign w:val="center"/>
          </w:tcPr>
          <w:p w14:paraId="39C6CCBE"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F25871">
              <w:rPr>
                <w:rFonts w:ascii="GHEA Grapalat" w:hAnsi="GHEA Grapalat" w:cs="Calibri"/>
                <w:sz w:val="16"/>
                <w:szCs w:val="16"/>
                <w:lang w:val="hy-AM" w:eastAsia="ru-RU" w:bidi="ru-RU"/>
              </w:rPr>
              <w:t>филе рыбы</w:t>
            </w:r>
          </w:p>
        </w:tc>
        <w:tc>
          <w:tcPr>
            <w:tcW w:w="1184" w:type="dxa"/>
            <w:vAlign w:val="center"/>
          </w:tcPr>
          <w:p w14:paraId="1AA972E9"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71AA1EF8"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F25871">
              <w:rPr>
                <w:rFonts w:ascii="GHEA Grapalat" w:hAnsi="GHEA Grapalat" w:cs="Calibri"/>
                <w:sz w:val="16"/>
                <w:szCs w:val="16"/>
                <w:lang w:val="hy-AM" w:eastAsia="ru-RU" w:bidi="ru-RU"/>
              </w:rPr>
              <w:t>Свежее филе рыбы, упакованное в полиэтиленовые пакеты и картонные коробки.</w:t>
            </w:r>
            <w:r w:rsidRPr="004748B2">
              <w:rPr>
                <w:rFonts w:ascii="GHEA Grapalat" w:hAnsi="GHEA Grapalat" w:cs="Calibri"/>
                <w:sz w:val="16"/>
                <w:szCs w:val="16"/>
                <w:lang w:val="hy-AM" w:eastAsia="ru-RU" w:bidi="ru-RU"/>
              </w:rPr>
              <w:t xml:space="preserve"> Остаточный срок годности не менее 60</w:t>
            </w:r>
            <w:r>
              <w:rPr>
                <w:rFonts w:ascii="GHEA Grapalat" w:hAnsi="GHEA Grapalat" w:cs="Calibri"/>
                <w:sz w:val="16"/>
                <w:szCs w:val="16"/>
                <w:lang w:val="hy-AM" w:eastAsia="ru-RU" w:bidi="ru-RU"/>
              </w:rPr>
              <w:t>.</w:t>
            </w:r>
            <w:r w:rsidRPr="00F25871">
              <w:rPr>
                <w:lang w:val="ru-RU"/>
              </w:rPr>
              <w:t xml:space="preserve"> </w:t>
            </w:r>
            <w:r w:rsidRPr="00F25871">
              <w:rPr>
                <w:rFonts w:ascii="GHEA Grapalat" w:hAnsi="GHEA Grapalat" w:cs="Calibri"/>
                <w:sz w:val="16"/>
                <w:szCs w:val="16"/>
                <w:lang w:val="hy-AM" w:eastAsia="ru-RU" w:bidi="ru-RU"/>
              </w:rPr>
              <w:t>Общие обязательные условия для группы товаров: безопасность, упаковка и маркировка, утвержденные Решением Комиссии Таможенного союза от 9 декабря 2011 г. № 880</w:t>
            </w:r>
            <w:r w:rsidRPr="00741933">
              <w:rPr>
                <w:rFonts w:ascii="GHEA Grapalat" w:hAnsi="GHEA Grapalat" w:cs="Calibri"/>
                <w:sz w:val="16"/>
                <w:szCs w:val="16"/>
                <w:lang w:val="hy-AM" w:eastAsia="ru-RU" w:bidi="ru-RU"/>
              </w:rPr>
              <w:t>«О безопасности пищевой продукции» (ТС 021/2011), «Пищевая продукция в части ее маркировки», утвержден Решением Комиссии Таможенного союза от 9 декабря 2011 г. № 881(ТС ТС 022/2011), «О безопасности упаковки» (ТС ТС 005/2011), «О безопасности мяса и мясной продукции» (ТС ТС 034/2013), утвержден Решением Комиссии Таможенного союза от 16 августа 2011 г. № 769</w:t>
            </w:r>
            <w:r>
              <w:rPr>
                <w:rFonts w:ascii="GHEA Grapalat" w:hAnsi="GHEA Grapalat" w:cs="Calibri"/>
                <w:sz w:val="16"/>
                <w:szCs w:val="16"/>
                <w:lang w:val="hy-AM" w:eastAsia="ru-RU" w:bidi="ru-RU"/>
              </w:rPr>
              <w:t xml:space="preserve"> </w:t>
            </w:r>
            <w:r w:rsidRPr="00741933">
              <w:rPr>
                <w:rFonts w:ascii="GHEA Grapalat" w:hAnsi="GHEA Grapalat" w:cs="Calibri"/>
                <w:sz w:val="16"/>
                <w:szCs w:val="16"/>
                <w:lang w:val="hy-AM" w:eastAsia="ru-RU" w:bidi="ru-RU"/>
              </w:rPr>
              <w:t>и технического регламента «О безопасности рыбы и рыбной продукции» (ТР ЕАЭС 040/2016), принятого Решением Евразийской экономической комиссии от 18 октября 2016 г. № 162, и статьи 9 Закона Республики Армения «О безопасности пищевой продукции»</w:t>
            </w:r>
            <w:r>
              <w:rPr>
                <w:rFonts w:ascii="GHEA Grapalat" w:hAnsi="GHEA Grapalat" w:cs="Calibri"/>
                <w:sz w:val="16"/>
                <w:szCs w:val="16"/>
                <w:lang w:val="hy-AM" w:eastAsia="ru-RU" w:bidi="ru-RU"/>
              </w:rPr>
              <w:t>.</w:t>
            </w:r>
            <w:r w:rsidRPr="003049DC">
              <w:rPr>
                <w:rFonts w:ascii="GHEA Grapalat" w:hAnsi="GHEA Grapalat" w:cs="Calibri"/>
                <w:sz w:val="16"/>
                <w:szCs w:val="16"/>
                <w:lang w:val="hy-AM" w:eastAsia="ru-RU" w:bidi="ru-RU"/>
              </w:rPr>
              <w:t xml:space="preserve">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r>
              <w:rPr>
                <w:rFonts w:ascii="GHEA Grapalat" w:hAnsi="GHEA Grapalat" w:cs="Calibri"/>
                <w:sz w:val="16"/>
                <w:szCs w:val="16"/>
                <w:lang w:val="hy-AM" w:eastAsia="ru-RU" w:bidi="ru-RU"/>
              </w:rPr>
              <w:t>.</w:t>
            </w:r>
          </w:p>
        </w:tc>
        <w:tc>
          <w:tcPr>
            <w:tcW w:w="1080" w:type="dxa"/>
            <w:vAlign w:val="center"/>
          </w:tcPr>
          <w:p w14:paraId="2673177E"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2858F8F1"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785309EB"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24B06A71"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100</w:t>
            </w:r>
          </w:p>
        </w:tc>
        <w:tc>
          <w:tcPr>
            <w:tcW w:w="815" w:type="dxa"/>
            <w:vAlign w:val="center"/>
          </w:tcPr>
          <w:p w14:paraId="1EF04473"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027EA9A0"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503E1B4B"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3677116A" w14:textId="77777777" w:rsidTr="005C5332">
        <w:trPr>
          <w:trHeight w:val="182"/>
          <w:jc w:val="center"/>
        </w:trPr>
        <w:tc>
          <w:tcPr>
            <w:tcW w:w="1428" w:type="dxa"/>
            <w:vAlign w:val="center"/>
          </w:tcPr>
          <w:p w14:paraId="051AEC1D"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25</w:t>
            </w:r>
          </w:p>
        </w:tc>
        <w:tc>
          <w:tcPr>
            <w:tcW w:w="1620" w:type="dxa"/>
            <w:gridSpan w:val="2"/>
            <w:vAlign w:val="center"/>
          </w:tcPr>
          <w:p w14:paraId="74E0B86C"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15119610/1</w:t>
            </w:r>
          </w:p>
        </w:tc>
        <w:tc>
          <w:tcPr>
            <w:tcW w:w="1336" w:type="dxa"/>
            <w:vAlign w:val="center"/>
          </w:tcPr>
          <w:p w14:paraId="6C1007A9"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741933">
              <w:rPr>
                <w:rFonts w:ascii="GHEA Grapalat" w:hAnsi="GHEA Grapalat" w:cs="Calibri"/>
                <w:sz w:val="16"/>
                <w:szCs w:val="16"/>
                <w:lang w:val="hy-AM" w:eastAsia="ru-RU" w:bidi="ru-RU"/>
              </w:rPr>
              <w:t>форель</w:t>
            </w:r>
          </w:p>
        </w:tc>
        <w:tc>
          <w:tcPr>
            <w:tcW w:w="1184" w:type="dxa"/>
            <w:vAlign w:val="center"/>
          </w:tcPr>
          <w:p w14:paraId="3E02C51F"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0B51114E"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741933">
              <w:rPr>
                <w:rFonts w:ascii="GHEA Grapalat" w:hAnsi="GHEA Grapalat" w:cs="Calibri"/>
                <w:sz w:val="16"/>
                <w:szCs w:val="16"/>
                <w:lang w:val="hy-AM" w:eastAsia="ru-RU" w:bidi="ru-RU"/>
              </w:rPr>
              <w:t>Свежая целая рыба форель, упакованная в полиэтиленовые пакеты и картонные короб</w:t>
            </w:r>
            <w:r>
              <w:rPr>
                <w:lang w:val="hy-AM"/>
              </w:rPr>
              <w:t>.</w:t>
            </w:r>
            <w:r w:rsidRPr="00741933">
              <w:rPr>
                <w:rFonts w:ascii="GHEA Grapalat" w:hAnsi="GHEA Grapalat" w:cs="Calibri"/>
                <w:sz w:val="16"/>
                <w:szCs w:val="16"/>
                <w:lang w:val="hy-AM" w:eastAsia="ru-RU" w:bidi="ru-RU"/>
              </w:rPr>
              <w:t xml:space="preserve"> Остаточный срок годности не менее 60%.</w:t>
            </w:r>
            <w:r w:rsidRPr="00741933">
              <w:rPr>
                <w:lang w:val="ru-RU"/>
              </w:rPr>
              <w:t xml:space="preserve"> </w:t>
            </w:r>
            <w:r w:rsidRPr="00741933">
              <w:rPr>
                <w:rFonts w:ascii="GHEA Grapalat" w:hAnsi="GHEA Grapalat" w:cs="Calibri"/>
                <w:sz w:val="16"/>
                <w:szCs w:val="16"/>
                <w:lang w:val="hy-AM" w:eastAsia="ru-RU" w:bidi="ru-RU"/>
              </w:rPr>
              <w:t xml:space="preserve">Общие обязательные условия для группы продукции: безопасность, упаковка и маркировка, в соответствии с Решением Комиссии Таможенного союза от 9 </w:t>
            </w:r>
            <w:r w:rsidRPr="00741933">
              <w:rPr>
                <w:rFonts w:ascii="GHEA Grapalat" w:hAnsi="GHEA Grapalat" w:cs="Calibri"/>
                <w:sz w:val="16"/>
                <w:szCs w:val="16"/>
                <w:lang w:val="hy-AM" w:eastAsia="ru-RU" w:bidi="ru-RU"/>
              </w:rPr>
              <w:lastRenderedPageBreak/>
              <w:t>декабря 2011 г. № 880 «О безопасности пищевой продукции» (ТС 021/2011)</w:t>
            </w:r>
            <w:r>
              <w:rPr>
                <w:rFonts w:ascii="GHEA Grapalat" w:hAnsi="GHEA Grapalat" w:cs="Calibri"/>
                <w:sz w:val="16"/>
                <w:szCs w:val="16"/>
                <w:lang w:val="hy-AM" w:eastAsia="ru-RU" w:bidi="ru-RU"/>
              </w:rPr>
              <w:t>.</w:t>
            </w:r>
            <w:r w:rsidRPr="00741933">
              <w:rPr>
                <w:lang w:val="ru-RU"/>
              </w:rPr>
              <w:t xml:space="preserve"> </w:t>
            </w:r>
            <w:r w:rsidRPr="00741933">
              <w:rPr>
                <w:rFonts w:ascii="GHEA Grapalat" w:hAnsi="GHEA Grapalat" w:cs="Calibri"/>
                <w:sz w:val="16"/>
                <w:szCs w:val="16"/>
                <w:lang w:val="hy-AM" w:eastAsia="ru-RU" w:bidi="ru-RU"/>
              </w:rPr>
              <w:t>«Пищевая продукция в части ее маркировки» (ТС 022/2011), утвержденный Решением Комиссии Таможенного союза от 9 декабря 2011 г. № 881, «О безопасности упаковки» (ТС 005/2011), «О безопасности мяса и мясной продукции» (ТС 034/2013), утвержденный Решением Комиссии Таможенного союза от 16 августа 2011 г. № 769</w:t>
            </w:r>
            <w:r>
              <w:rPr>
                <w:rFonts w:ascii="GHEA Grapalat" w:hAnsi="GHEA Grapalat" w:cs="Calibri"/>
                <w:sz w:val="16"/>
                <w:szCs w:val="16"/>
                <w:lang w:val="hy-AM" w:eastAsia="ru-RU" w:bidi="ru-RU"/>
              </w:rPr>
              <w:t>.</w:t>
            </w:r>
            <w:r w:rsidRPr="00741933">
              <w:rPr>
                <w:lang w:val="ru-RU"/>
              </w:rPr>
              <w:t xml:space="preserve"> </w:t>
            </w:r>
            <w:r w:rsidRPr="00741933">
              <w:rPr>
                <w:rFonts w:ascii="GHEA Grapalat" w:hAnsi="GHEA Grapalat" w:cs="Calibri"/>
                <w:sz w:val="16"/>
                <w:szCs w:val="16"/>
                <w:lang w:val="hy-AM" w:eastAsia="ru-RU" w:bidi="ru-RU"/>
              </w:rPr>
              <w:t>Технический регламент «О безопасности рыбы и рыбной продукции» (ТС ЕАЭС 040/2016), принятый Решением Евразийской экономической комиссии от 18 октября 2016 года № 162 и статья 9 Закона Республики Армения «О безопасности пищевой продукции».</w:t>
            </w:r>
            <w:r w:rsidRPr="00741933">
              <w:rPr>
                <w:lang w:val="ru-RU"/>
              </w:rPr>
              <w:t xml:space="preserve"> </w:t>
            </w:r>
            <w:r w:rsidRPr="00741933">
              <w:rPr>
                <w:rFonts w:ascii="GHEA Grapalat" w:hAnsi="GHEA Grapalat" w:cs="Calibri"/>
                <w:sz w:val="16"/>
                <w:szCs w:val="16"/>
                <w:lang w:val="hy-AM" w:eastAsia="ru-RU" w:bidi="ru-RU"/>
              </w:rPr>
              <w:t>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4011850C"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7B2A0189"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1589DF5B"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654A5FD4"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120</w:t>
            </w:r>
          </w:p>
        </w:tc>
        <w:tc>
          <w:tcPr>
            <w:tcW w:w="815" w:type="dxa"/>
            <w:vAlign w:val="center"/>
          </w:tcPr>
          <w:p w14:paraId="714B2393"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6AA0BD41"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33895462"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07181CE4" w14:textId="77777777" w:rsidTr="005C5332">
        <w:trPr>
          <w:trHeight w:val="182"/>
          <w:jc w:val="center"/>
        </w:trPr>
        <w:tc>
          <w:tcPr>
            <w:tcW w:w="1428" w:type="dxa"/>
            <w:vAlign w:val="center"/>
          </w:tcPr>
          <w:p w14:paraId="10E3D2DF"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26</w:t>
            </w:r>
          </w:p>
          <w:p w14:paraId="0F1D73CE" w14:textId="77777777" w:rsidR="00C35620" w:rsidRPr="000164C6" w:rsidRDefault="00C35620" w:rsidP="005C5332">
            <w:pPr>
              <w:jc w:val="center"/>
              <w:rPr>
                <w:rFonts w:ascii="GHEA Grapalat" w:hAnsi="GHEA Grapalat" w:cs="Calibri"/>
                <w:color w:val="000000"/>
                <w:sz w:val="16"/>
                <w:szCs w:val="16"/>
                <w:lang w:val="hy-AM"/>
              </w:rPr>
            </w:pPr>
          </w:p>
        </w:tc>
        <w:tc>
          <w:tcPr>
            <w:tcW w:w="1620" w:type="dxa"/>
            <w:gridSpan w:val="2"/>
            <w:vAlign w:val="center"/>
          </w:tcPr>
          <w:p w14:paraId="77F0618D"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03142510/1</w:t>
            </w:r>
          </w:p>
        </w:tc>
        <w:tc>
          <w:tcPr>
            <w:tcW w:w="1336" w:type="dxa"/>
            <w:vAlign w:val="center"/>
          </w:tcPr>
          <w:p w14:paraId="5BDB5582"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6B7BEA">
              <w:rPr>
                <w:rFonts w:ascii="GHEA Grapalat" w:hAnsi="GHEA Grapalat" w:cs="Calibri"/>
                <w:sz w:val="16"/>
                <w:szCs w:val="16"/>
                <w:lang w:val="hy-AM" w:eastAsia="ru-RU" w:bidi="ru-RU"/>
              </w:rPr>
              <w:t>яйцо, 01 категория</w:t>
            </w:r>
          </w:p>
        </w:tc>
        <w:tc>
          <w:tcPr>
            <w:tcW w:w="1184" w:type="dxa"/>
            <w:vAlign w:val="center"/>
          </w:tcPr>
          <w:p w14:paraId="086C3CAA"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3B5FF078"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B2656A">
              <w:rPr>
                <w:rFonts w:ascii="GHEA Grapalat" w:hAnsi="GHEA Grapalat" w:cs="Calibri"/>
                <w:sz w:val="16"/>
                <w:szCs w:val="16"/>
                <w:lang w:val="hy-AM" w:eastAsia="ru-RU" w:bidi="ru-RU"/>
              </w:rPr>
              <w:t>Яйца 01. Яйца столовые или диетические, 1 сорта, сортируются по массе одного яйца, срок годности диетических яиц 7 суток, столовых яиц 25 суток, в охлажденном виде 120 суток.</w:t>
            </w:r>
            <w:r w:rsidRPr="00B2656A">
              <w:rPr>
                <w:lang w:val="ru-RU"/>
              </w:rPr>
              <w:t xml:space="preserve"> </w:t>
            </w:r>
            <w:r w:rsidRPr="00B2656A">
              <w:rPr>
                <w:rFonts w:ascii="GHEA Grapalat" w:hAnsi="GHEA Grapalat" w:cs="Calibri"/>
                <w:sz w:val="16"/>
                <w:szCs w:val="16"/>
                <w:lang w:val="hy-AM" w:eastAsia="ru-RU" w:bidi="ru-RU"/>
              </w:rPr>
              <w:t>Остаточный срок годности не менее 90%.</w:t>
            </w:r>
            <w:r w:rsidRPr="00B2656A">
              <w:rPr>
                <w:lang w:val="ru-RU"/>
              </w:rPr>
              <w:t xml:space="preserve"> </w:t>
            </w:r>
            <w:r w:rsidRPr="00B2656A">
              <w:rPr>
                <w:rFonts w:ascii="GHEA Grapalat" w:hAnsi="GHEA Grapalat" w:cs="Calibri"/>
                <w:sz w:val="16"/>
                <w:szCs w:val="16"/>
                <w:lang w:val="hy-AM" w:eastAsia="ru-RU" w:bidi="ru-RU"/>
              </w:rPr>
              <w:t>Безопасность и маркировка осуществляются в соответствии с Постановлением Правительства РА № 1438-Н от 29 сентября 2011 года «Об утверждении Технического регламента на яйца и яичные продукты» и статьей 9 Закона РА «О безопасности пищевых продуктов».</w:t>
            </w:r>
            <w:r w:rsidRPr="00B2656A">
              <w:rPr>
                <w:lang w:val="ru-RU"/>
              </w:rPr>
              <w:t xml:space="preserve"> </w:t>
            </w:r>
            <w:r w:rsidRPr="00B2656A">
              <w:rPr>
                <w:rFonts w:ascii="GHEA Grapalat" w:hAnsi="GHEA Grapalat" w:cs="Calibri"/>
                <w:sz w:val="16"/>
                <w:szCs w:val="16"/>
                <w:lang w:val="hy-AM" w:eastAsia="ru-RU" w:bidi="ru-RU"/>
              </w:rPr>
              <w:t>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r>
              <w:rPr>
                <w:rFonts w:ascii="GHEA Grapalat" w:hAnsi="GHEA Grapalat" w:cs="Calibri"/>
                <w:sz w:val="16"/>
                <w:szCs w:val="16"/>
                <w:lang w:val="hy-AM" w:eastAsia="ru-RU" w:bidi="ru-RU"/>
              </w:rPr>
              <w:t>.</w:t>
            </w:r>
          </w:p>
        </w:tc>
        <w:tc>
          <w:tcPr>
            <w:tcW w:w="1080" w:type="dxa"/>
            <w:vAlign w:val="center"/>
          </w:tcPr>
          <w:p w14:paraId="6A98F399"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шт</w:t>
            </w:r>
          </w:p>
        </w:tc>
        <w:tc>
          <w:tcPr>
            <w:tcW w:w="810" w:type="dxa"/>
            <w:vAlign w:val="center"/>
          </w:tcPr>
          <w:p w14:paraId="08C623C8"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3457520D"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14F37E83"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2400</w:t>
            </w:r>
          </w:p>
        </w:tc>
        <w:tc>
          <w:tcPr>
            <w:tcW w:w="815" w:type="dxa"/>
            <w:vAlign w:val="center"/>
          </w:tcPr>
          <w:p w14:paraId="5C492D7F"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7E634D08"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428F1B53"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74B4954C" w14:textId="77777777" w:rsidTr="005C5332">
        <w:trPr>
          <w:trHeight w:val="182"/>
          <w:jc w:val="center"/>
        </w:trPr>
        <w:tc>
          <w:tcPr>
            <w:tcW w:w="1428" w:type="dxa"/>
            <w:vAlign w:val="center"/>
          </w:tcPr>
          <w:p w14:paraId="43191338"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27</w:t>
            </w:r>
          </w:p>
        </w:tc>
        <w:tc>
          <w:tcPr>
            <w:tcW w:w="1620" w:type="dxa"/>
            <w:gridSpan w:val="2"/>
            <w:vAlign w:val="center"/>
          </w:tcPr>
          <w:p w14:paraId="3403349E"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15623200/1</w:t>
            </w:r>
          </w:p>
        </w:tc>
        <w:tc>
          <w:tcPr>
            <w:tcW w:w="1336" w:type="dxa"/>
            <w:vAlign w:val="center"/>
          </w:tcPr>
          <w:p w14:paraId="7A06731A"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8"/>
                <w:szCs w:val="18"/>
                <w:lang w:val="hy-AM"/>
              </w:rPr>
              <w:t>манная крупа</w:t>
            </w:r>
          </w:p>
        </w:tc>
        <w:tc>
          <w:tcPr>
            <w:tcW w:w="1184" w:type="dxa"/>
            <w:vAlign w:val="center"/>
          </w:tcPr>
          <w:p w14:paraId="647AA740"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506F375D"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Pr>
                <w:rFonts w:ascii="GHEA Grapalat" w:hAnsi="GHEA Grapalat" w:cs="Calibri"/>
                <w:color w:val="000000"/>
                <w:sz w:val="18"/>
                <w:szCs w:val="18"/>
                <w:lang w:val="hy-AM"/>
              </w:rPr>
              <w:t>Манная крупа.</w:t>
            </w:r>
            <w:r w:rsidRPr="002667A9">
              <w:rPr>
                <w:lang w:val="ru-RU"/>
              </w:rPr>
              <w:t xml:space="preserve"> </w:t>
            </w:r>
            <w:r w:rsidRPr="002667A9">
              <w:rPr>
                <w:rFonts w:ascii="GHEA Grapalat" w:hAnsi="GHEA Grapalat" w:cs="Calibri"/>
                <w:color w:val="000000"/>
                <w:sz w:val="18"/>
                <w:szCs w:val="18"/>
                <w:lang w:val="hy-AM"/>
              </w:rPr>
              <w:t>Изготовлено из твердых и мягких сортов пшеницы или мягкой пшеницы с содержанием сухих веществ до 20% и предназначено для пищевого использования.</w:t>
            </w:r>
            <w:r w:rsidRPr="002667A9">
              <w:rPr>
                <w:lang w:val="ru-RU"/>
              </w:rPr>
              <w:t xml:space="preserve"> </w:t>
            </w:r>
            <w:r w:rsidRPr="002667A9">
              <w:rPr>
                <w:rFonts w:ascii="GHEA Grapalat" w:hAnsi="GHEA Grapalat" w:cs="Calibri"/>
                <w:color w:val="000000"/>
                <w:sz w:val="18"/>
                <w:szCs w:val="18"/>
                <w:lang w:val="hy-AM"/>
              </w:rPr>
              <w:t>Остаточный срок годности не менее 60%.</w:t>
            </w:r>
            <w:r w:rsidRPr="002667A9">
              <w:rPr>
                <w:lang w:val="ru-RU"/>
              </w:rPr>
              <w:t xml:space="preserve"> </w:t>
            </w:r>
            <w:r w:rsidRPr="002667A9">
              <w:rPr>
                <w:rFonts w:ascii="GHEA Grapalat" w:hAnsi="GHEA Grapalat" w:cs="Calibri"/>
                <w:color w:val="000000"/>
                <w:sz w:val="18"/>
                <w:szCs w:val="18"/>
                <w:lang w:val="hy-AM"/>
              </w:rPr>
              <w:t>Упаковка: пищевая полиэтиленовая пленка с соответствующей маркировкой.</w:t>
            </w:r>
            <w:r w:rsidRPr="002667A9">
              <w:rPr>
                <w:lang w:val="ru-RU"/>
              </w:rPr>
              <w:t xml:space="preserve"> </w:t>
            </w:r>
            <w:r w:rsidRPr="002667A9">
              <w:rPr>
                <w:rFonts w:ascii="GHEA Grapalat" w:hAnsi="GHEA Grapalat" w:cs="Calibri"/>
                <w:color w:val="000000"/>
                <w:sz w:val="18"/>
                <w:szCs w:val="18"/>
                <w:lang w:val="hy-AM"/>
              </w:rPr>
              <w:t xml:space="preserve">Безопасность и маркировка: гигиенические стандарты N 2-III-4.9-01-2010, «Технический регламент о требованиях к зерну, его производству, хранению, переработке и использованию», утвержденный постановлением правительства РА N 22-Н от 11 января 2007 года, и статья 9 Закона РА «О безопасности пищевых </w:t>
            </w:r>
            <w:r w:rsidRPr="002667A9">
              <w:rPr>
                <w:rFonts w:ascii="GHEA Grapalat" w:hAnsi="GHEA Grapalat" w:cs="Calibri"/>
                <w:color w:val="000000"/>
                <w:sz w:val="18"/>
                <w:szCs w:val="18"/>
                <w:lang w:val="hy-AM"/>
              </w:rPr>
              <w:lastRenderedPageBreak/>
              <w:t>продуктов».</w:t>
            </w:r>
            <w:r w:rsidRPr="002667A9">
              <w:rPr>
                <w:lang w:val="ru-RU"/>
              </w:rPr>
              <w:t xml:space="preserve"> </w:t>
            </w:r>
            <w:r w:rsidRPr="002667A9">
              <w:rPr>
                <w:rFonts w:ascii="GHEA Grapalat" w:hAnsi="GHEA Grapalat" w:cs="Calibri"/>
                <w:color w:val="000000"/>
                <w:sz w:val="18"/>
                <w:szCs w:val="18"/>
                <w:lang w:val="hy-AM"/>
              </w:rPr>
              <w:t>Маркировка: разборчивая</w:t>
            </w:r>
            <w:r>
              <w:rPr>
                <w:rFonts w:ascii="GHEA Grapalat" w:hAnsi="GHEA Grapalat" w:cs="Calibri"/>
                <w:color w:val="000000"/>
                <w:sz w:val="18"/>
                <w:szCs w:val="18"/>
                <w:lang w:val="hy-AM"/>
              </w:rPr>
              <w:t>.</w:t>
            </w:r>
            <w:r w:rsidRPr="002667A9">
              <w:rPr>
                <w:lang w:val="ru-RU"/>
              </w:rPr>
              <w:t xml:space="preserve"> </w:t>
            </w:r>
            <w:r w:rsidRPr="002667A9">
              <w:rPr>
                <w:rFonts w:ascii="GHEA Grapalat" w:hAnsi="GHEA Grapalat" w:cs="Calibri"/>
                <w:color w:val="000000"/>
                <w:sz w:val="18"/>
                <w:szCs w:val="18"/>
                <w:lang w:val="hy-AM"/>
              </w:rPr>
              <w:t>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55ABC0F4"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39162622"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21C1C9DC"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2269B8CB"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10</w:t>
            </w:r>
          </w:p>
        </w:tc>
        <w:tc>
          <w:tcPr>
            <w:tcW w:w="815" w:type="dxa"/>
            <w:vAlign w:val="center"/>
          </w:tcPr>
          <w:p w14:paraId="4CE2FC3E"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3AF3AEB7"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3182744E"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0114D2BC" w14:textId="77777777" w:rsidTr="005C5332">
        <w:trPr>
          <w:trHeight w:val="182"/>
          <w:jc w:val="center"/>
        </w:trPr>
        <w:tc>
          <w:tcPr>
            <w:tcW w:w="1428" w:type="dxa"/>
            <w:vAlign w:val="center"/>
          </w:tcPr>
          <w:p w14:paraId="4ED070F5"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28</w:t>
            </w:r>
          </w:p>
        </w:tc>
        <w:tc>
          <w:tcPr>
            <w:tcW w:w="1620" w:type="dxa"/>
            <w:gridSpan w:val="2"/>
            <w:vAlign w:val="center"/>
          </w:tcPr>
          <w:p w14:paraId="2D8A33A8"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15331152/1</w:t>
            </w:r>
          </w:p>
        </w:tc>
        <w:tc>
          <w:tcPr>
            <w:tcW w:w="1336" w:type="dxa"/>
            <w:vAlign w:val="center"/>
          </w:tcPr>
          <w:p w14:paraId="29EC86E7"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sz w:val="16"/>
                <w:szCs w:val="16"/>
                <w:lang w:val="hy-AM" w:eastAsia="ru-RU" w:bidi="ru-RU"/>
              </w:rPr>
              <w:t>нут</w:t>
            </w:r>
          </w:p>
        </w:tc>
        <w:tc>
          <w:tcPr>
            <w:tcW w:w="1184" w:type="dxa"/>
            <w:vAlign w:val="center"/>
          </w:tcPr>
          <w:p w14:paraId="720021B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0A1A1C23"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Pr>
                <w:rFonts w:ascii="GHEA Grapalat" w:hAnsi="GHEA Grapalat" w:cs="Calibri"/>
                <w:sz w:val="16"/>
                <w:szCs w:val="16"/>
                <w:lang w:val="hy-AM" w:eastAsia="ru-RU" w:bidi="ru-RU"/>
              </w:rPr>
              <w:t>Нут</w:t>
            </w:r>
            <w:r w:rsidRPr="0045442D">
              <w:rPr>
                <w:rFonts w:ascii="GHEA Grapalat" w:hAnsi="GHEA Grapalat" w:cs="Calibri"/>
                <w:sz w:val="16"/>
                <w:szCs w:val="16"/>
                <w:lang w:val="hy-AM" w:eastAsia="ru-RU" w:bidi="ru-RU"/>
              </w:rPr>
              <w:t xml:space="preserve"> круглый, однородный, чистый, сухой, влажность: (14,0-20,0) % не более.</w:t>
            </w:r>
            <w:r w:rsidRPr="0045442D">
              <w:rPr>
                <w:lang w:val="ru-RU"/>
              </w:rPr>
              <w:t xml:space="preserve"> </w:t>
            </w:r>
            <w:r w:rsidRPr="0045442D">
              <w:rPr>
                <w:rFonts w:ascii="GHEA Grapalat" w:hAnsi="GHEA Grapalat" w:cs="Calibri"/>
                <w:sz w:val="16"/>
                <w:szCs w:val="16"/>
                <w:lang w:val="hy-AM" w:eastAsia="ru-RU" w:bidi="ru-RU"/>
              </w:rPr>
              <w:t>Высушенные, очищенные, желтого цвета, с остаточным сроком годности не менее 60%.Упаковка: в бумажный пакет или пищевую полиэтиленовую пленку с соответствующей маркировкой. Безопасность: согласно гигиеническим нормативам N 2-III-4.9-01-2010, статья 9 Закона РА «О безопасности пищевых продуктов».</w:t>
            </w:r>
            <w:r w:rsidRPr="002667A9">
              <w:rPr>
                <w:rFonts w:ascii="GHEA Grapalat" w:hAnsi="GHEA Grapalat" w:cs="Calibri"/>
                <w:color w:val="000000"/>
                <w:sz w:val="18"/>
                <w:szCs w:val="18"/>
                <w:lang w:val="hy-AM"/>
              </w:rPr>
              <w:t xml:space="preserve"> ».</w:t>
            </w:r>
            <w:r w:rsidRPr="002667A9">
              <w:rPr>
                <w:lang w:val="ru-RU"/>
              </w:rPr>
              <w:t xml:space="preserve"> </w:t>
            </w:r>
            <w:r w:rsidRPr="002667A9">
              <w:rPr>
                <w:rFonts w:ascii="GHEA Grapalat" w:hAnsi="GHEA Grapalat" w:cs="Calibri"/>
                <w:color w:val="000000"/>
                <w:sz w:val="18"/>
                <w:szCs w:val="18"/>
                <w:lang w:val="hy-AM"/>
              </w:rPr>
              <w:t>Маркировка: разборчивая</w:t>
            </w:r>
            <w:r>
              <w:rPr>
                <w:rFonts w:ascii="GHEA Grapalat" w:hAnsi="GHEA Grapalat" w:cs="Calibri"/>
                <w:color w:val="000000"/>
                <w:sz w:val="18"/>
                <w:szCs w:val="18"/>
                <w:lang w:val="hy-AM"/>
              </w:rPr>
              <w:t>.</w:t>
            </w:r>
            <w:r w:rsidRPr="002667A9">
              <w:rPr>
                <w:lang w:val="ru-RU"/>
              </w:rPr>
              <w:t xml:space="preserve"> </w:t>
            </w:r>
            <w:r w:rsidRPr="002667A9">
              <w:rPr>
                <w:rFonts w:ascii="GHEA Grapalat" w:hAnsi="GHEA Grapalat" w:cs="Calibri"/>
                <w:color w:val="000000"/>
                <w:sz w:val="18"/>
                <w:szCs w:val="18"/>
                <w:lang w:val="hy-AM"/>
              </w:rPr>
              <w:t>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26B6161A"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327A9D71"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24F6C228"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298344A9"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50</w:t>
            </w:r>
          </w:p>
        </w:tc>
        <w:tc>
          <w:tcPr>
            <w:tcW w:w="815" w:type="dxa"/>
            <w:vAlign w:val="center"/>
          </w:tcPr>
          <w:p w14:paraId="2BEDCFDA"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5D4BAA79"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3AD7BA5A"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570D2C26" w14:textId="77777777" w:rsidTr="005C5332">
        <w:trPr>
          <w:trHeight w:val="182"/>
          <w:jc w:val="center"/>
        </w:trPr>
        <w:tc>
          <w:tcPr>
            <w:tcW w:w="1428" w:type="dxa"/>
            <w:vAlign w:val="center"/>
          </w:tcPr>
          <w:p w14:paraId="16E52714"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29</w:t>
            </w:r>
          </w:p>
        </w:tc>
        <w:tc>
          <w:tcPr>
            <w:tcW w:w="1620" w:type="dxa"/>
            <w:gridSpan w:val="2"/>
            <w:vAlign w:val="center"/>
          </w:tcPr>
          <w:p w14:paraId="7018E741"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15331153/1</w:t>
            </w:r>
          </w:p>
        </w:tc>
        <w:tc>
          <w:tcPr>
            <w:tcW w:w="1336" w:type="dxa"/>
            <w:vAlign w:val="center"/>
          </w:tcPr>
          <w:p w14:paraId="066CAEC7"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4F0D3A">
              <w:rPr>
                <w:rFonts w:ascii="GHEA Grapalat" w:hAnsi="GHEA Grapalat" w:cs="Calibri"/>
                <w:sz w:val="16"/>
                <w:szCs w:val="16"/>
                <w:lang w:val="hy-AM" w:eastAsia="ru-RU" w:bidi="ru-RU"/>
              </w:rPr>
              <w:t>чечевица</w:t>
            </w:r>
          </w:p>
        </w:tc>
        <w:tc>
          <w:tcPr>
            <w:tcW w:w="1184" w:type="dxa"/>
            <w:vAlign w:val="center"/>
          </w:tcPr>
          <w:p w14:paraId="1279B16F"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6198981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4F0D3A">
              <w:rPr>
                <w:rFonts w:ascii="GHEA Grapalat" w:hAnsi="GHEA Grapalat" w:cs="Calibri"/>
                <w:sz w:val="16"/>
                <w:szCs w:val="16"/>
                <w:lang w:val="hy-AM" w:eastAsia="ru-RU" w:bidi="ru-RU"/>
              </w:rPr>
              <w:t>Целая чечевица: Однородная, чистая, сухая, влажность: 14,0-17,0%, не более.</w:t>
            </w:r>
            <w:r>
              <w:rPr>
                <w:rFonts w:ascii="GHEA Grapalat" w:hAnsi="GHEA Grapalat" w:cs="Calibri"/>
                <w:sz w:val="16"/>
                <w:szCs w:val="16"/>
                <w:lang w:val="hy-AM" w:eastAsia="ru-RU" w:bidi="ru-RU"/>
              </w:rPr>
              <w:t>С</w:t>
            </w:r>
            <w:r w:rsidRPr="0045442D">
              <w:rPr>
                <w:rFonts w:ascii="GHEA Grapalat" w:hAnsi="GHEA Grapalat" w:cs="Calibri"/>
                <w:sz w:val="16"/>
                <w:szCs w:val="16"/>
                <w:lang w:val="hy-AM" w:eastAsia="ru-RU" w:bidi="ru-RU"/>
              </w:rPr>
              <w:t xml:space="preserve"> остаточным сроком годности не менее 60%.</w:t>
            </w:r>
            <w:r w:rsidRPr="004F0D3A">
              <w:rPr>
                <w:lang w:val="ru-RU"/>
              </w:rPr>
              <w:t xml:space="preserve"> </w:t>
            </w:r>
            <w:r w:rsidRPr="004F0D3A">
              <w:rPr>
                <w:rFonts w:ascii="GHEA Grapalat" w:hAnsi="GHEA Grapalat" w:cs="Calibri"/>
                <w:sz w:val="16"/>
                <w:szCs w:val="16"/>
                <w:lang w:val="hy-AM" w:eastAsia="ru-RU" w:bidi="ru-RU"/>
              </w:rPr>
              <w:t>Упаковка: бумажный пакет или пищевая полиэтиленовая пленка с соответствующей маркировкой.</w:t>
            </w:r>
            <w:r w:rsidRPr="002667A9">
              <w:rPr>
                <w:rFonts w:ascii="GHEA Grapalat" w:hAnsi="GHEA Grapalat" w:cs="Calibri"/>
                <w:color w:val="000000"/>
                <w:sz w:val="18"/>
                <w:szCs w:val="18"/>
                <w:lang w:val="hy-AM"/>
              </w:rPr>
              <w:t xml:space="preserve"> Безопасность и маркировка: гигиенические стандарты N 2-III-4.9-01-2010, «Технический регламент о требованиях к зерну, его производству, хранению, переработке и использованию», утвержденный постановлением правительства РА N 22-Н от 11 января 2007 года, и статья 9 Закона РА «О безопасности пищевых продуктов».</w:t>
            </w:r>
            <w:r w:rsidRPr="002667A9">
              <w:rPr>
                <w:lang w:val="ru-RU"/>
              </w:rPr>
              <w:t xml:space="preserve"> </w:t>
            </w:r>
            <w:r w:rsidRPr="002667A9">
              <w:rPr>
                <w:rFonts w:ascii="GHEA Grapalat" w:hAnsi="GHEA Grapalat" w:cs="Calibri"/>
                <w:color w:val="000000"/>
                <w:sz w:val="18"/>
                <w:szCs w:val="18"/>
                <w:lang w:val="hy-AM"/>
              </w:rPr>
              <w:t>Маркировка: разборчивая</w:t>
            </w:r>
            <w:r>
              <w:rPr>
                <w:rFonts w:ascii="GHEA Grapalat" w:hAnsi="GHEA Grapalat" w:cs="Calibri"/>
                <w:color w:val="000000"/>
                <w:sz w:val="18"/>
                <w:szCs w:val="18"/>
                <w:lang w:val="hy-AM"/>
              </w:rPr>
              <w:t>.</w:t>
            </w:r>
            <w:r w:rsidRPr="002667A9">
              <w:rPr>
                <w:lang w:val="ru-RU"/>
              </w:rPr>
              <w:t xml:space="preserve"> </w:t>
            </w:r>
            <w:r w:rsidRPr="002667A9">
              <w:rPr>
                <w:rFonts w:ascii="GHEA Grapalat" w:hAnsi="GHEA Grapalat" w:cs="Calibri"/>
                <w:color w:val="000000"/>
                <w:sz w:val="18"/>
                <w:szCs w:val="18"/>
                <w:lang w:val="hy-AM"/>
              </w:rPr>
              <w:t>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360F56A4"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057B9278"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70AEC49B"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7BB9654B"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60</w:t>
            </w:r>
          </w:p>
        </w:tc>
        <w:tc>
          <w:tcPr>
            <w:tcW w:w="815" w:type="dxa"/>
            <w:vAlign w:val="center"/>
          </w:tcPr>
          <w:p w14:paraId="126FD92C"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67EB2840"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43741317"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4E527C80" w14:textId="77777777" w:rsidTr="005C5332">
        <w:trPr>
          <w:trHeight w:val="182"/>
          <w:jc w:val="center"/>
        </w:trPr>
        <w:tc>
          <w:tcPr>
            <w:tcW w:w="1428" w:type="dxa"/>
            <w:vAlign w:val="center"/>
          </w:tcPr>
          <w:p w14:paraId="2F63A2FE"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30</w:t>
            </w:r>
          </w:p>
        </w:tc>
        <w:tc>
          <w:tcPr>
            <w:tcW w:w="1620" w:type="dxa"/>
            <w:gridSpan w:val="2"/>
            <w:vAlign w:val="center"/>
          </w:tcPr>
          <w:p w14:paraId="1C70C769"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15614200/1</w:t>
            </w:r>
          </w:p>
        </w:tc>
        <w:tc>
          <w:tcPr>
            <w:tcW w:w="1336" w:type="dxa"/>
            <w:vAlign w:val="center"/>
          </w:tcPr>
          <w:p w14:paraId="2D9ED885"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sz w:val="16"/>
                <w:szCs w:val="16"/>
                <w:lang w:val="hy-AM" w:eastAsia="ru-RU" w:bidi="ru-RU"/>
              </w:rPr>
              <w:t>рис</w:t>
            </w:r>
          </w:p>
        </w:tc>
        <w:tc>
          <w:tcPr>
            <w:tcW w:w="1184" w:type="dxa"/>
            <w:vAlign w:val="center"/>
          </w:tcPr>
          <w:p w14:paraId="41E523D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0E9C8117"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E76A07">
              <w:rPr>
                <w:rFonts w:ascii="GHEA Grapalat" w:hAnsi="GHEA Grapalat" w:cs="Calibri"/>
                <w:sz w:val="16"/>
                <w:szCs w:val="16"/>
                <w:lang w:val="hy-AM" w:eastAsia="ru-RU" w:bidi="ru-RU"/>
              </w:rPr>
              <w:t>Обработанный рис: шлифованный рис «Экстра» и «высшего качества», белый или различных оттенков белого,</w:t>
            </w:r>
            <w:r w:rsidRPr="00E76A07">
              <w:rPr>
                <w:lang w:val="ru-RU"/>
              </w:rPr>
              <w:t xml:space="preserve"> </w:t>
            </w:r>
            <w:r>
              <w:rPr>
                <w:rFonts w:ascii="GHEA Grapalat" w:hAnsi="GHEA Grapalat" w:cs="Calibri"/>
                <w:sz w:val="16"/>
                <w:szCs w:val="16"/>
                <w:lang w:val="hy-AM" w:eastAsia="ru-RU" w:bidi="ru-RU"/>
              </w:rPr>
              <w:t>р</w:t>
            </w:r>
            <w:r w:rsidRPr="00E76A07">
              <w:rPr>
                <w:rFonts w:ascii="GHEA Grapalat" w:hAnsi="GHEA Grapalat" w:cs="Calibri"/>
                <w:sz w:val="16"/>
                <w:szCs w:val="16"/>
                <w:lang w:val="hy-AM" w:eastAsia="ru-RU" w:bidi="ru-RU"/>
              </w:rPr>
              <w:t xml:space="preserve">ис чистый, со вкусом и запахом, свойственным рису, без постороннего привкуса и запаха, круглозерный, длиннозерный, влажностью битых и дробленых зерен не более 15%, </w:t>
            </w:r>
            <w:r w:rsidRPr="00E76A07">
              <w:rPr>
                <w:rFonts w:ascii="GHEA Grapalat" w:hAnsi="GHEA Grapalat" w:cs="Calibri"/>
                <w:sz w:val="16"/>
                <w:szCs w:val="16"/>
                <w:lang w:val="hy-AM" w:eastAsia="ru-RU" w:bidi="ru-RU"/>
              </w:rPr>
              <w:lastRenderedPageBreak/>
              <w:t>кислотностью не более 2оТ, в соответствии с ГОСТ 6292-93.</w:t>
            </w:r>
            <w:r>
              <w:rPr>
                <w:rFonts w:ascii="GHEA Grapalat" w:hAnsi="GHEA Grapalat" w:cs="Calibri"/>
                <w:sz w:val="16"/>
                <w:szCs w:val="16"/>
                <w:lang w:val="hy-AM" w:eastAsia="ru-RU" w:bidi="ru-RU"/>
              </w:rPr>
              <w:t xml:space="preserve"> С</w:t>
            </w:r>
            <w:r w:rsidRPr="0045442D">
              <w:rPr>
                <w:rFonts w:ascii="GHEA Grapalat" w:hAnsi="GHEA Grapalat" w:cs="Calibri"/>
                <w:sz w:val="16"/>
                <w:szCs w:val="16"/>
                <w:lang w:val="hy-AM" w:eastAsia="ru-RU" w:bidi="ru-RU"/>
              </w:rPr>
              <w:t xml:space="preserve"> остаточным сроком годности не менее 60%</w:t>
            </w:r>
            <w:r>
              <w:rPr>
                <w:rFonts w:ascii="GHEA Grapalat" w:hAnsi="GHEA Grapalat" w:cs="Calibri"/>
                <w:sz w:val="16"/>
                <w:szCs w:val="16"/>
                <w:lang w:val="hy-AM" w:eastAsia="ru-RU" w:bidi="ru-RU"/>
              </w:rPr>
              <w:t>.</w:t>
            </w:r>
            <w:r w:rsidRPr="002667A9">
              <w:rPr>
                <w:rFonts w:ascii="GHEA Grapalat" w:hAnsi="GHEA Grapalat" w:cs="Calibri"/>
                <w:color w:val="000000"/>
                <w:sz w:val="18"/>
                <w:szCs w:val="18"/>
                <w:lang w:val="hy-AM"/>
              </w:rPr>
              <w:t xml:space="preserve">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2511199D"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1C104FBD"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38CFC5E0"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15E6EF67"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120</w:t>
            </w:r>
          </w:p>
        </w:tc>
        <w:tc>
          <w:tcPr>
            <w:tcW w:w="815" w:type="dxa"/>
            <w:vAlign w:val="center"/>
          </w:tcPr>
          <w:p w14:paraId="577B11C4"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276573C1"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7A168E00"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5E505D89" w14:textId="77777777" w:rsidTr="005C5332">
        <w:trPr>
          <w:trHeight w:val="182"/>
          <w:jc w:val="center"/>
        </w:trPr>
        <w:tc>
          <w:tcPr>
            <w:tcW w:w="1428" w:type="dxa"/>
            <w:vAlign w:val="center"/>
          </w:tcPr>
          <w:p w14:paraId="4D7F26EC"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31</w:t>
            </w:r>
          </w:p>
        </w:tc>
        <w:tc>
          <w:tcPr>
            <w:tcW w:w="1620" w:type="dxa"/>
            <w:gridSpan w:val="2"/>
            <w:vAlign w:val="center"/>
          </w:tcPr>
          <w:p w14:paraId="2204FF35"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15616000/1</w:t>
            </w:r>
          </w:p>
        </w:tc>
        <w:tc>
          <w:tcPr>
            <w:tcW w:w="1336" w:type="dxa"/>
            <w:vAlign w:val="center"/>
          </w:tcPr>
          <w:p w14:paraId="34BF5511"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sz w:val="16"/>
                <w:szCs w:val="16"/>
                <w:lang w:val="hy-AM" w:eastAsia="ru-RU" w:bidi="ru-RU"/>
              </w:rPr>
              <w:t>гречка</w:t>
            </w:r>
          </w:p>
        </w:tc>
        <w:tc>
          <w:tcPr>
            <w:tcW w:w="1184" w:type="dxa"/>
            <w:vAlign w:val="center"/>
          </w:tcPr>
          <w:p w14:paraId="2B2F4B96"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50738E3C"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Pr>
                <w:rFonts w:ascii="GHEA Grapalat" w:hAnsi="GHEA Grapalat" w:cs="Calibri"/>
                <w:sz w:val="16"/>
                <w:szCs w:val="16"/>
                <w:lang w:val="hy-AM" w:eastAsia="ru-RU" w:bidi="ru-RU"/>
              </w:rPr>
              <w:t>Гречка</w:t>
            </w:r>
            <w:r>
              <w:rPr>
                <w:lang w:val="hy-AM"/>
              </w:rPr>
              <w:t xml:space="preserve"> </w:t>
            </w:r>
            <w:r>
              <w:rPr>
                <w:rFonts w:ascii="GHEA Grapalat" w:hAnsi="GHEA Grapalat" w:cs="Calibri"/>
                <w:sz w:val="16"/>
                <w:szCs w:val="16"/>
                <w:lang w:val="hy-AM" w:eastAsia="ru-RU" w:bidi="ru-RU"/>
              </w:rPr>
              <w:t>с</w:t>
            </w:r>
            <w:r w:rsidRPr="00203FC8">
              <w:rPr>
                <w:rFonts w:ascii="GHEA Grapalat" w:hAnsi="GHEA Grapalat" w:cs="Calibri"/>
                <w:sz w:val="16"/>
                <w:szCs w:val="16"/>
                <w:lang w:val="hy-AM" w:eastAsia="ru-RU" w:bidi="ru-RU"/>
              </w:rPr>
              <w:t>орт I, чистый, упакованный в пищевую полиэтиленовую пленку с соответствующей маркировкой, влажность не более 14,0%, крупность не менее 97,5%.Безопасность и маркировка: в соответствии с «Техническим регламентом о требованиях к зерну, его производству, хранению, переработке и использованию», утвержденным Постановлением Правительства РА № 22-Н от 11 января 2007 года, и статьей 9 Закона РА «О безопасности пищевых продуктов».</w:t>
            </w:r>
            <w:r w:rsidRPr="00E76A07">
              <w:rPr>
                <w:rFonts w:ascii="GHEA Grapalat" w:hAnsi="GHEA Grapalat" w:cs="Calibri"/>
                <w:sz w:val="16"/>
                <w:szCs w:val="16"/>
                <w:lang w:val="hy-AM" w:eastAsia="ru-RU" w:bidi="ru-RU"/>
              </w:rPr>
              <w:t xml:space="preserve"> .</w:t>
            </w:r>
            <w:r>
              <w:rPr>
                <w:rFonts w:ascii="GHEA Grapalat" w:hAnsi="GHEA Grapalat" w:cs="Calibri"/>
                <w:sz w:val="16"/>
                <w:szCs w:val="16"/>
                <w:lang w:val="hy-AM" w:eastAsia="ru-RU" w:bidi="ru-RU"/>
              </w:rPr>
              <w:t xml:space="preserve"> С</w:t>
            </w:r>
            <w:r w:rsidRPr="0045442D">
              <w:rPr>
                <w:rFonts w:ascii="GHEA Grapalat" w:hAnsi="GHEA Grapalat" w:cs="Calibri"/>
                <w:sz w:val="16"/>
                <w:szCs w:val="16"/>
                <w:lang w:val="hy-AM" w:eastAsia="ru-RU" w:bidi="ru-RU"/>
              </w:rPr>
              <w:t xml:space="preserve"> остаточным сроком годности не менее 60%</w:t>
            </w:r>
            <w:r>
              <w:rPr>
                <w:rFonts w:ascii="GHEA Grapalat" w:hAnsi="GHEA Grapalat" w:cs="Calibri"/>
                <w:sz w:val="16"/>
                <w:szCs w:val="16"/>
                <w:lang w:val="hy-AM" w:eastAsia="ru-RU" w:bidi="ru-RU"/>
              </w:rPr>
              <w:t>.</w:t>
            </w:r>
            <w:r w:rsidRPr="002667A9">
              <w:rPr>
                <w:rFonts w:ascii="GHEA Grapalat" w:hAnsi="GHEA Grapalat" w:cs="Calibri"/>
                <w:color w:val="000000"/>
                <w:sz w:val="18"/>
                <w:szCs w:val="18"/>
                <w:lang w:val="hy-AM"/>
              </w:rPr>
              <w:t xml:space="preserve">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7C247E57"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1F0FDB0D"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3E53368C"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196074E0" w14:textId="77777777" w:rsidR="00C35620" w:rsidRDefault="00C35620" w:rsidP="005C5332">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120</w:t>
            </w:r>
          </w:p>
        </w:tc>
        <w:tc>
          <w:tcPr>
            <w:tcW w:w="815" w:type="dxa"/>
            <w:vAlign w:val="center"/>
          </w:tcPr>
          <w:p w14:paraId="24706AF3"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07C3C140"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7BD966F9"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7B911672" w14:textId="77777777" w:rsidTr="005C5332">
        <w:trPr>
          <w:trHeight w:val="182"/>
          <w:jc w:val="center"/>
        </w:trPr>
        <w:tc>
          <w:tcPr>
            <w:tcW w:w="1428" w:type="dxa"/>
            <w:vAlign w:val="center"/>
          </w:tcPr>
          <w:p w14:paraId="4C212D01"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32</w:t>
            </w:r>
          </w:p>
        </w:tc>
        <w:tc>
          <w:tcPr>
            <w:tcW w:w="1620" w:type="dxa"/>
            <w:gridSpan w:val="2"/>
            <w:vAlign w:val="center"/>
          </w:tcPr>
          <w:p w14:paraId="2FC87035"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15617000/1</w:t>
            </w:r>
          </w:p>
        </w:tc>
        <w:tc>
          <w:tcPr>
            <w:tcW w:w="1336" w:type="dxa"/>
            <w:vAlign w:val="center"/>
          </w:tcPr>
          <w:p w14:paraId="378569DC"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D80A21">
              <w:rPr>
                <w:rFonts w:ascii="GHEA Grapalat" w:hAnsi="GHEA Grapalat" w:cs="Calibri"/>
                <w:sz w:val="16"/>
                <w:szCs w:val="16"/>
                <w:lang w:val="hy-AM" w:eastAsia="ru-RU" w:bidi="ru-RU"/>
              </w:rPr>
              <w:t>пшеничная крупа</w:t>
            </w:r>
          </w:p>
        </w:tc>
        <w:tc>
          <w:tcPr>
            <w:tcW w:w="1184" w:type="dxa"/>
            <w:vAlign w:val="center"/>
          </w:tcPr>
          <w:p w14:paraId="143AF723"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3527C7DE"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D80A21">
              <w:rPr>
                <w:rFonts w:ascii="GHEA Grapalat" w:hAnsi="GHEA Grapalat" w:cs="Calibri"/>
                <w:sz w:val="16"/>
                <w:szCs w:val="16"/>
                <w:lang w:val="hy-AM" w:eastAsia="ru-RU" w:bidi="ru-RU"/>
              </w:rPr>
              <w:t xml:space="preserve">Крупа пшеничная: Получается путем помола или дальнейшего дробления очищенных зерен пшеницы, чистая, зерна пшеницы со шлифованными гранями или в виде шлифованных круглых зерен, влажностью не более 14%, примесей не более 0,3%, изготовлена </w:t>
            </w:r>
            <w:r w:rsidRPr="00D80A21">
              <w:rPr>
                <w:rFonts w:ascii="Cambria Math" w:hAnsi="Cambria Math" w:cs="Cambria Math"/>
                <w:sz w:val="16"/>
                <w:szCs w:val="16"/>
                <w:lang w:val="hy-AM" w:eastAsia="ru-RU" w:bidi="ru-RU"/>
              </w:rPr>
              <w:t>​​</w:t>
            </w:r>
            <w:r w:rsidRPr="00D80A21">
              <w:rPr>
                <w:rFonts w:ascii="GHEA Grapalat" w:hAnsi="GHEA Grapalat" w:cs="GHEA Grapalat"/>
                <w:sz w:val="16"/>
                <w:szCs w:val="16"/>
                <w:lang w:val="hy-AM" w:eastAsia="ru-RU" w:bidi="ru-RU"/>
              </w:rPr>
              <w:t>из</w:t>
            </w:r>
            <w:r w:rsidRPr="00D80A21">
              <w:rPr>
                <w:rFonts w:ascii="GHEA Grapalat" w:hAnsi="GHEA Grapalat" w:cs="Calibri"/>
                <w:sz w:val="16"/>
                <w:szCs w:val="16"/>
                <w:lang w:val="hy-AM" w:eastAsia="ru-RU" w:bidi="ru-RU"/>
              </w:rPr>
              <w:t xml:space="preserve"> </w:t>
            </w:r>
            <w:r w:rsidRPr="00D80A21">
              <w:rPr>
                <w:rFonts w:ascii="GHEA Grapalat" w:hAnsi="GHEA Grapalat" w:cs="GHEA Grapalat"/>
                <w:sz w:val="16"/>
                <w:szCs w:val="16"/>
                <w:lang w:val="hy-AM" w:eastAsia="ru-RU" w:bidi="ru-RU"/>
              </w:rPr>
              <w:t>пшеницы</w:t>
            </w:r>
            <w:r w:rsidRPr="00D80A21">
              <w:rPr>
                <w:rFonts w:ascii="GHEA Grapalat" w:hAnsi="GHEA Grapalat" w:cs="Calibri"/>
                <w:sz w:val="16"/>
                <w:szCs w:val="16"/>
                <w:lang w:val="hy-AM" w:eastAsia="ru-RU" w:bidi="ru-RU"/>
              </w:rPr>
              <w:t xml:space="preserve"> </w:t>
            </w:r>
            <w:r w:rsidRPr="00D80A21">
              <w:rPr>
                <w:rFonts w:ascii="GHEA Grapalat" w:hAnsi="GHEA Grapalat" w:cs="GHEA Grapalat"/>
                <w:sz w:val="16"/>
                <w:szCs w:val="16"/>
                <w:lang w:val="hy-AM" w:eastAsia="ru-RU" w:bidi="ru-RU"/>
              </w:rPr>
              <w:t>высшего</w:t>
            </w:r>
            <w:r w:rsidRPr="00D80A21">
              <w:rPr>
                <w:rFonts w:ascii="GHEA Grapalat" w:hAnsi="GHEA Grapalat" w:cs="Calibri"/>
                <w:sz w:val="16"/>
                <w:szCs w:val="16"/>
                <w:lang w:val="hy-AM" w:eastAsia="ru-RU" w:bidi="ru-RU"/>
              </w:rPr>
              <w:t xml:space="preserve"> </w:t>
            </w:r>
            <w:r w:rsidRPr="00D80A21">
              <w:rPr>
                <w:rFonts w:ascii="GHEA Grapalat" w:hAnsi="GHEA Grapalat" w:cs="GHEA Grapalat"/>
                <w:sz w:val="16"/>
                <w:szCs w:val="16"/>
                <w:lang w:val="hy-AM" w:eastAsia="ru-RU" w:bidi="ru-RU"/>
              </w:rPr>
              <w:t>и</w:t>
            </w:r>
            <w:r w:rsidRPr="00D80A21">
              <w:rPr>
                <w:rFonts w:ascii="GHEA Grapalat" w:hAnsi="GHEA Grapalat" w:cs="Calibri"/>
                <w:sz w:val="16"/>
                <w:szCs w:val="16"/>
                <w:lang w:val="hy-AM" w:eastAsia="ru-RU" w:bidi="ru-RU"/>
              </w:rPr>
              <w:t xml:space="preserve"> </w:t>
            </w:r>
            <w:r w:rsidRPr="00D80A21">
              <w:rPr>
                <w:rFonts w:ascii="GHEA Grapalat" w:hAnsi="GHEA Grapalat" w:cs="GHEA Grapalat"/>
                <w:sz w:val="16"/>
                <w:szCs w:val="16"/>
                <w:lang w:val="hy-AM" w:eastAsia="ru-RU" w:bidi="ru-RU"/>
              </w:rPr>
              <w:t>первого</w:t>
            </w:r>
            <w:r w:rsidRPr="00D80A21">
              <w:rPr>
                <w:rFonts w:ascii="GHEA Grapalat" w:hAnsi="GHEA Grapalat" w:cs="Calibri"/>
                <w:sz w:val="16"/>
                <w:szCs w:val="16"/>
                <w:lang w:val="hy-AM" w:eastAsia="ru-RU" w:bidi="ru-RU"/>
              </w:rPr>
              <w:t xml:space="preserve"> </w:t>
            </w:r>
            <w:r w:rsidRPr="00D80A21">
              <w:rPr>
                <w:rFonts w:ascii="GHEA Grapalat" w:hAnsi="GHEA Grapalat" w:cs="GHEA Grapalat"/>
                <w:sz w:val="16"/>
                <w:szCs w:val="16"/>
                <w:lang w:val="hy-AM" w:eastAsia="ru-RU" w:bidi="ru-RU"/>
              </w:rPr>
              <w:t>сортов</w:t>
            </w:r>
            <w:r w:rsidRPr="00D80A21">
              <w:rPr>
                <w:rFonts w:ascii="GHEA Grapalat" w:hAnsi="GHEA Grapalat" w:cs="Calibri"/>
                <w:sz w:val="16"/>
                <w:szCs w:val="16"/>
                <w:lang w:val="hy-AM" w:eastAsia="ru-RU" w:bidi="ru-RU"/>
              </w:rPr>
              <w:t>.</w:t>
            </w:r>
            <w:r w:rsidRPr="00D80A21">
              <w:rPr>
                <w:lang w:val="ru-RU"/>
              </w:rPr>
              <w:t xml:space="preserve"> </w:t>
            </w:r>
            <w:r w:rsidRPr="00D80A21">
              <w:rPr>
                <w:rFonts w:ascii="GHEA Grapalat" w:hAnsi="GHEA Grapalat" w:cs="Calibri"/>
                <w:sz w:val="16"/>
                <w:szCs w:val="16"/>
                <w:lang w:val="hy-AM" w:eastAsia="ru-RU" w:bidi="ru-RU"/>
              </w:rPr>
              <w:t>Упаковка: в бумажном пакете или пищевой полиэтиленовой пленке с соответствующей маркировкой.</w:t>
            </w:r>
            <w:r w:rsidRPr="00D80A21">
              <w:rPr>
                <w:lang w:val="ru-RU"/>
              </w:rPr>
              <w:t xml:space="preserve"> </w:t>
            </w:r>
            <w:r w:rsidRPr="00D80A21">
              <w:rPr>
                <w:rFonts w:ascii="GHEA Grapalat" w:hAnsi="GHEA Grapalat" w:cs="Calibri"/>
                <w:sz w:val="16"/>
                <w:szCs w:val="16"/>
                <w:lang w:val="hy-AM" w:eastAsia="ru-RU" w:bidi="ru-RU"/>
              </w:rPr>
              <w:t>Остаточный срок годности не менее 60%.</w:t>
            </w:r>
            <w:r w:rsidRPr="00D80A21">
              <w:rPr>
                <w:lang w:val="ru-RU"/>
              </w:rPr>
              <w:t xml:space="preserve"> </w:t>
            </w:r>
            <w:r w:rsidRPr="00D80A21">
              <w:rPr>
                <w:rFonts w:ascii="GHEA Grapalat" w:hAnsi="GHEA Grapalat" w:cs="Calibri"/>
                <w:sz w:val="16"/>
                <w:szCs w:val="16"/>
                <w:lang w:val="hy-AM" w:eastAsia="ru-RU" w:bidi="ru-RU"/>
              </w:rPr>
              <w:t>Безопасность и маркировка: в соответствии с «Техническим регламентом о требованиях к зерну, его производству, хранению, переработке и использованию», утвержденным Постановлением Правительства РА № 22-Н от 11 января 2007 года, и статьей 9 Закона РА «О безопасности пищевых продуктов». Маркировка: разборчивая;</w:t>
            </w:r>
            <w:r w:rsidRPr="002667A9">
              <w:rPr>
                <w:rFonts w:ascii="GHEA Grapalat" w:hAnsi="GHEA Grapalat" w:cs="Calibri"/>
                <w:color w:val="000000"/>
                <w:sz w:val="18"/>
                <w:szCs w:val="18"/>
                <w:lang w:val="hy-AM"/>
              </w:rPr>
              <w:t xml:space="preserve">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522B546F"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6352F66C"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00C46DBF"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0AB2EA11"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70</w:t>
            </w:r>
          </w:p>
        </w:tc>
        <w:tc>
          <w:tcPr>
            <w:tcW w:w="815" w:type="dxa"/>
            <w:vAlign w:val="center"/>
          </w:tcPr>
          <w:p w14:paraId="0CCA5211"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48BB0485"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49A93633"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6A61C2C2" w14:textId="77777777" w:rsidTr="005C5332">
        <w:trPr>
          <w:trHeight w:val="182"/>
          <w:jc w:val="center"/>
        </w:trPr>
        <w:tc>
          <w:tcPr>
            <w:tcW w:w="1428" w:type="dxa"/>
            <w:vAlign w:val="center"/>
          </w:tcPr>
          <w:p w14:paraId="0816FE0A"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33</w:t>
            </w:r>
          </w:p>
        </w:tc>
        <w:tc>
          <w:tcPr>
            <w:tcW w:w="1620" w:type="dxa"/>
            <w:gridSpan w:val="2"/>
            <w:vAlign w:val="center"/>
          </w:tcPr>
          <w:p w14:paraId="751C8B63"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15619000/1</w:t>
            </w:r>
          </w:p>
        </w:tc>
        <w:tc>
          <w:tcPr>
            <w:tcW w:w="1336" w:type="dxa"/>
            <w:vAlign w:val="center"/>
          </w:tcPr>
          <w:p w14:paraId="631C5949"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6"/>
                <w:szCs w:val="16"/>
                <w:lang w:val="hy-AM"/>
              </w:rPr>
              <w:t>полба</w:t>
            </w:r>
          </w:p>
        </w:tc>
        <w:tc>
          <w:tcPr>
            <w:tcW w:w="1184" w:type="dxa"/>
            <w:vAlign w:val="center"/>
          </w:tcPr>
          <w:p w14:paraId="519A3D54"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252FAA5E"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Pr>
                <w:rFonts w:ascii="GHEA Grapalat" w:hAnsi="GHEA Grapalat" w:cs="Calibri"/>
                <w:color w:val="000000"/>
                <w:sz w:val="16"/>
                <w:szCs w:val="16"/>
                <w:lang w:val="hy-AM"/>
              </w:rPr>
              <w:t>Полба,</w:t>
            </w:r>
            <w:r w:rsidRPr="004F2246">
              <w:rPr>
                <w:lang w:val="ru-RU"/>
              </w:rPr>
              <w:t xml:space="preserve"> </w:t>
            </w:r>
            <w:r w:rsidRPr="004F2246">
              <w:rPr>
                <w:rFonts w:ascii="GHEA Grapalat" w:hAnsi="GHEA Grapalat" w:cs="Calibri"/>
                <w:color w:val="000000"/>
                <w:sz w:val="16"/>
                <w:szCs w:val="16"/>
                <w:lang w:val="hy-AM"/>
              </w:rPr>
              <w:t xml:space="preserve">Получено из </w:t>
            </w:r>
            <w:r>
              <w:rPr>
                <w:rFonts w:ascii="GHEA Grapalat" w:hAnsi="GHEA Grapalat" w:cs="Calibri"/>
                <w:color w:val="000000"/>
                <w:sz w:val="16"/>
                <w:szCs w:val="16"/>
                <w:lang w:val="hy-AM"/>
              </w:rPr>
              <w:t>полбы</w:t>
            </w:r>
            <w:r w:rsidRPr="004F2246">
              <w:rPr>
                <w:rFonts w:ascii="GHEA Grapalat" w:hAnsi="GHEA Grapalat" w:cs="Calibri"/>
                <w:color w:val="000000"/>
                <w:sz w:val="16"/>
                <w:szCs w:val="16"/>
                <w:lang w:val="hy-AM"/>
              </w:rPr>
              <w:t xml:space="preserve"> в чистом виде.</w:t>
            </w:r>
            <w:r w:rsidRPr="004F2246">
              <w:rPr>
                <w:lang w:val="ru-RU"/>
              </w:rPr>
              <w:t xml:space="preserve"> </w:t>
            </w:r>
            <w:r w:rsidRPr="004F2246">
              <w:rPr>
                <w:rFonts w:ascii="GHEA Grapalat" w:hAnsi="GHEA Grapalat" w:cs="Calibri"/>
                <w:color w:val="000000"/>
                <w:sz w:val="16"/>
                <w:szCs w:val="16"/>
                <w:lang w:val="hy-AM"/>
              </w:rPr>
              <w:t xml:space="preserve">Упаковка: в бумажном мешке или пищевой </w:t>
            </w:r>
            <w:r w:rsidRPr="004F2246">
              <w:rPr>
                <w:rFonts w:ascii="GHEA Grapalat" w:hAnsi="GHEA Grapalat" w:cs="Calibri"/>
                <w:color w:val="000000"/>
                <w:sz w:val="16"/>
                <w:szCs w:val="16"/>
                <w:lang w:val="hy-AM"/>
              </w:rPr>
              <w:lastRenderedPageBreak/>
              <w:t>полиэтиленовой пленке, с соответствующей маркировкой, в гранулах, влажностью не более 15%, расфасовка: в мешках не более 50 кг</w:t>
            </w:r>
            <w:r>
              <w:rPr>
                <w:rFonts w:ascii="GHEA Grapalat" w:hAnsi="GHEA Grapalat" w:cs="Calibri"/>
                <w:color w:val="000000"/>
                <w:sz w:val="16"/>
                <w:szCs w:val="16"/>
                <w:lang w:val="hy-AM"/>
              </w:rPr>
              <w:t>.</w:t>
            </w:r>
            <w:r w:rsidRPr="004F2246">
              <w:rPr>
                <w:lang w:val="ru-RU"/>
              </w:rPr>
              <w:t xml:space="preserve"> </w:t>
            </w:r>
            <w:r w:rsidRPr="004F2246">
              <w:rPr>
                <w:rFonts w:ascii="GHEA Grapalat" w:hAnsi="GHEA Grapalat" w:cs="Calibri"/>
                <w:color w:val="000000"/>
                <w:sz w:val="16"/>
                <w:szCs w:val="16"/>
                <w:lang w:val="hy-AM"/>
              </w:rPr>
              <w:t>Остаточный срок годности не менее 60%.</w:t>
            </w:r>
            <w:r w:rsidRPr="00203FC8">
              <w:rPr>
                <w:rFonts w:ascii="GHEA Grapalat" w:hAnsi="GHEA Grapalat" w:cs="Calibri"/>
                <w:sz w:val="16"/>
                <w:szCs w:val="16"/>
                <w:lang w:val="hy-AM" w:eastAsia="ru-RU" w:bidi="ru-RU"/>
              </w:rPr>
              <w:t xml:space="preserve"> Безопасность и маркировка: в соответствии с «Техническим регламентом о требованиях к зерну, его производству, хранению, переработке и использованию», утвержденным Постановлением Правительства РА № 22-Н от 11 января 2007 года, и статьей 9 Закона РА «О безопасности пищевых продуктов».</w:t>
            </w:r>
            <w:r w:rsidRPr="00D80A21">
              <w:rPr>
                <w:rFonts w:ascii="GHEA Grapalat" w:hAnsi="GHEA Grapalat" w:cs="Calibri"/>
                <w:sz w:val="16"/>
                <w:szCs w:val="16"/>
                <w:lang w:val="hy-AM" w:eastAsia="ru-RU" w:bidi="ru-RU"/>
              </w:rPr>
              <w:t xml:space="preserve"> ;</w:t>
            </w:r>
            <w:r w:rsidRPr="002667A9">
              <w:rPr>
                <w:rFonts w:ascii="GHEA Grapalat" w:hAnsi="GHEA Grapalat" w:cs="Calibri"/>
                <w:color w:val="000000"/>
                <w:sz w:val="18"/>
                <w:szCs w:val="18"/>
                <w:lang w:val="hy-AM"/>
              </w:rPr>
              <w:t xml:space="preserve">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30A78C60"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26C10981"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56967068"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646317C0"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70</w:t>
            </w:r>
          </w:p>
        </w:tc>
        <w:tc>
          <w:tcPr>
            <w:tcW w:w="815" w:type="dxa"/>
            <w:vAlign w:val="center"/>
          </w:tcPr>
          <w:p w14:paraId="48931603"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 xml:space="preserve">РА, г. Ереван, </w:t>
            </w:r>
            <w:r w:rsidRPr="000164C6">
              <w:rPr>
                <w:rFonts w:ascii="GHEA Grapalat" w:hAnsi="GHEA Grapalat"/>
                <w:sz w:val="16"/>
                <w:szCs w:val="16"/>
                <w:lang w:val="hy-AM"/>
              </w:rPr>
              <w:lastRenderedPageBreak/>
              <w:t>Мамиконянц 31</w:t>
            </w:r>
          </w:p>
        </w:tc>
        <w:tc>
          <w:tcPr>
            <w:tcW w:w="1088" w:type="dxa"/>
            <w:gridSpan w:val="2"/>
          </w:tcPr>
          <w:p w14:paraId="4DC05532"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66912C6A"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lastRenderedPageBreak/>
              <w:t>365 дней</w:t>
            </w:r>
          </w:p>
        </w:tc>
      </w:tr>
      <w:tr w:rsidR="00C35620" w:rsidRPr="000164C6" w14:paraId="35A1EE02" w14:textId="77777777" w:rsidTr="005C5332">
        <w:trPr>
          <w:trHeight w:val="182"/>
          <w:jc w:val="center"/>
        </w:trPr>
        <w:tc>
          <w:tcPr>
            <w:tcW w:w="1428" w:type="dxa"/>
            <w:vAlign w:val="center"/>
          </w:tcPr>
          <w:p w14:paraId="43798E07"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lastRenderedPageBreak/>
              <w:t>34</w:t>
            </w:r>
          </w:p>
        </w:tc>
        <w:tc>
          <w:tcPr>
            <w:tcW w:w="1620" w:type="dxa"/>
            <w:gridSpan w:val="2"/>
            <w:vAlign w:val="center"/>
          </w:tcPr>
          <w:p w14:paraId="294A7E8E"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15618000/1</w:t>
            </w:r>
          </w:p>
        </w:tc>
        <w:tc>
          <w:tcPr>
            <w:tcW w:w="1336" w:type="dxa"/>
            <w:vAlign w:val="center"/>
          </w:tcPr>
          <w:p w14:paraId="29E5E986"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sz w:val="16"/>
                <w:szCs w:val="16"/>
                <w:lang w:val="hy-AM" w:eastAsia="ru-RU" w:bidi="ru-RU"/>
              </w:rPr>
              <w:t>булгур</w:t>
            </w:r>
          </w:p>
        </w:tc>
        <w:tc>
          <w:tcPr>
            <w:tcW w:w="1184" w:type="dxa"/>
            <w:vAlign w:val="center"/>
          </w:tcPr>
          <w:p w14:paraId="743C8EA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52394F6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Pr>
                <w:rFonts w:ascii="GHEA Grapalat" w:hAnsi="GHEA Grapalat" w:cs="Calibri"/>
                <w:sz w:val="16"/>
                <w:szCs w:val="16"/>
                <w:lang w:val="hy-AM" w:eastAsia="ru-RU" w:bidi="ru-RU"/>
              </w:rPr>
              <w:t>Булгур.</w:t>
            </w:r>
            <w:r w:rsidRPr="00086821">
              <w:rPr>
                <w:lang w:val="ru-RU"/>
              </w:rPr>
              <w:t xml:space="preserve"> </w:t>
            </w:r>
            <w:r w:rsidRPr="00086821">
              <w:rPr>
                <w:rFonts w:ascii="GHEA Grapalat" w:hAnsi="GHEA Grapalat" w:cs="Calibri"/>
                <w:sz w:val="16"/>
                <w:szCs w:val="16"/>
                <w:lang w:val="hy-AM" w:eastAsia="ru-RU" w:bidi="ru-RU"/>
              </w:rPr>
              <w:t>Мука пшеничная I, II и III сортов, получаемая путем помола или дальнейшего дробления зерна пшеничных отрубей, зерно пшеницы со шлифованными гранями или в виде шлифованных круглых зерен, влажностью не более 14%, примесями не более 0,3%, изготавливается из пшеницы высшего и первого сортов.</w:t>
            </w:r>
            <w:r w:rsidRPr="00086821">
              <w:rPr>
                <w:lang w:val="ru-RU"/>
              </w:rPr>
              <w:t xml:space="preserve"> </w:t>
            </w:r>
            <w:r w:rsidRPr="00086821">
              <w:rPr>
                <w:rFonts w:ascii="GHEA Grapalat" w:hAnsi="GHEA Grapalat" w:cs="Calibri"/>
                <w:sz w:val="16"/>
                <w:szCs w:val="16"/>
                <w:lang w:val="hy-AM" w:eastAsia="ru-RU" w:bidi="ru-RU"/>
              </w:rPr>
              <w:t>Остаточный срок годности не менее 60%.</w:t>
            </w:r>
            <w:r w:rsidRPr="008A1A54">
              <w:rPr>
                <w:lang w:val="ru-RU"/>
              </w:rPr>
              <w:t xml:space="preserve"> </w:t>
            </w:r>
            <w:r w:rsidRPr="008A1A54">
              <w:rPr>
                <w:rFonts w:ascii="GHEA Grapalat" w:hAnsi="GHEA Grapalat" w:cs="Calibri"/>
                <w:sz w:val="16"/>
                <w:szCs w:val="16"/>
                <w:lang w:val="hy-AM" w:eastAsia="ru-RU" w:bidi="ru-RU"/>
              </w:rPr>
              <w:t>Безопасность соответствует гигиеническим нормативам N 2-III-4.9-01-2010, а маркировка - статье 8 Закона РА «О безопасности пищевых продуктов».</w:t>
            </w:r>
          </w:p>
        </w:tc>
        <w:tc>
          <w:tcPr>
            <w:tcW w:w="1080" w:type="dxa"/>
            <w:vAlign w:val="center"/>
          </w:tcPr>
          <w:p w14:paraId="7BA7AE7A"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6ADD87E3"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4FB2FC2F"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2081867F"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30</w:t>
            </w:r>
          </w:p>
        </w:tc>
        <w:tc>
          <w:tcPr>
            <w:tcW w:w="815" w:type="dxa"/>
            <w:vAlign w:val="center"/>
          </w:tcPr>
          <w:p w14:paraId="24116D70"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4BA0171C"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57A37A91"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43AE7BE6" w14:textId="77777777" w:rsidTr="005C5332">
        <w:trPr>
          <w:trHeight w:val="182"/>
          <w:jc w:val="center"/>
        </w:trPr>
        <w:tc>
          <w:tcPr>
            <w:tcW w:w="1428" w:type="dxa"/>
            <w:vAlign w:val="center"/>
          </w:tcPr>
          <w:p w14:paraId="20349AB2"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35</w:t>
            </w:r>
          </w:p>
        </w:tc>
        <w:tc>
          <w:tcPr>
            <w:tcW w:w="1620" w:type="dxa"/>
            <w:gridSpan w:val="2"/>
            <w:vAlign w:val="center"/>
          </w:tcPr>
          <w:p w14:paraId="1D1F5B95"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15331151/1</w:t>
            </w:r>
          </w:p>
        </w:tc>
        <w:tc>
          <w:tcPr>
            <w:tcW w:w="1336" w:type="dxa"/>
            <w:vAlign w:val="center"/>
          </w:tcPr>
          <w:p w14:paraId="57093074"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фасоль, зерно</w:t>
            </w:r>
          </w:p>
        </w:tc>
        <w:tc>
          <w:tcPr>
            <w:tcW w:w="1184" w:type="dxa"/>
            <w:vAlign w:val="center"/>
          </w:tcPr>
          <w:p w14:paraId="1694BD5E"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63316FDA"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9462CE">
              <w:rPr>
                <w:rFonts w:ascii="GHEA Grapalat" w:hAnsi="GHEA Grapalat" w:cs="Calibri"/>
                <w:sz w:val="16"/>
                <w:szCs w:val="16"/>
                <w:lang w:val="hy-AM" w:eastAsia="ru-RU" w:bidi="ru-RU"/>
              </w:rPr>
              <w:t>Фасоль в</w:t>
            </w:r>
            <w:r w:rsidRPr="009462CE">
              <w:rPr>
                <w:rFonts w:ascii="GHEA Grapalat" w:hAnsi="GHEA Grapalat" w:cs="Calibri"/>
                <w:color w:val="000000"/>
                <w:sz w:val="16"/>
                <w:szCs w:val="16"/>
                <w:lang w:val="ru-RU"/>
              </w:rPr>
              <w:t xml:space="preserve"> зерн</w:t>
            </w:r>
            <w:r>
              <w:rPr>
                <w:rFonts w:ascii="GHEA Grapalat" w:hAnsi="GHEA Grapalat" w:cs="Calibri"/>
                <w:color w:val="000000"/>
                <w:sz w:val="16"/>
                <w:szCs w:val="16"/>
                <w:lang w:val="hy-AM"/>
              </w:rPr>
              <w:t>ах</w:t>
            </w:r>
            <w:r w:rsidRPr="009462CE">
              <w:rPr>
                <w:rFonts w:ascii="GHEA Grapalat" w:hAnsi="GHEA Grapalat" w:cs="Calibri"/>
                <w:sz w:val="16"/>
                <w:szCs w:val="16"/>
                <w:lang w:val="hy-AM" w:eastAsia="ru-RU" w:bidi="ru-RU"/>
              </w:rPr>
              <w:t xml:space="preserve"> /упаковка: 25 кг/</w:t>
            </w:r>
            <w:r>
              <w:rPr>
                <w:rFonts w:ascii="GHEA Grapalat" w:hAnsi="GHEA Grapalat" w:cs="Calibri"/>
                <w:sz w:val="16"/>
                <w:szCs w:val="16"/>
                <w:lang w:val="hy-AM" w:eastAsia="ru-RU" w:bidi="ru-RU"/>
              </w:rPr>
              <w:t>.</w:t>
            </w:r>
            <w:r w:rsidRPr="009462CE">
              <w:rPr>
                <w:lang w:val="ru-RU"/>
              </w:rPr>
              <w:t xml:space="preserve"> </w:t>
            </w:r>
            <w:r w:rsidRPr="009462CE">
              <w:rPr>
                <w:rFonts w:ascii="GHEA Grapalat" w:hAnsi="GHEA Grapalat" w:cs="Calibri"/>
                <w:sz w:val="16"/>
                <w:szCs w:val="16"/>
                <w:lang w:val="hy-AM" w:eastAsia="ru-RU" w:bidi="ru-RU"/>
              </w:rPr>
              <w:t xml:space="preserve">Зерна </w:t>
            </w:r>
            <w:r>
              <w:rPr>
                <w:rFonts w:ascii="GHEA Grapalat" w:hAnsi="GHEA Grapalat" w:cs="Calibri"/>
                <w:sz w:val="16"/>
                <w:szCs w:val="16"/>
                <w:lang w:val="hy-AM" w:eastAsia="ru-RU" w:bidi="ru-RU"/>
              </w:rPr>
              <w:t>ф</w:t>
            </w:r>
            <w:r w:rsidRPr="009462CE">
              <w:rPr>
                <w:rFonts w:ascii="GHEA Grapalat" w:hAnsi="GHEA Grapalat" w:cs="Calibri"/>
                <w:sz w:val="16"/>
                <w:szCs w:val="16"/>
                <w:lang w:val="hy-AM" w:eastAsia="ru-RU" w:bidi="ru-RU"/>
              </w:rPr>
              <w:t>асол</w:t>
            </w:r>
            <w:r>
              <w:rPr>
                <w:rFonts w:ascii="GHEA Grapalat" w:hAnsi="GHEA Grapalat" w:cs="Calibri"/>
                <w:sz w:val="16"/>
                <w:szCs w:val="16"/>
                <w:lang w:val="hy-AM" w:eastAsia="ru-RU" w:bidi="ru-RU"/>
              </w:rPr>
              <w:t xml:space="preserve">и </w:t>
            </w:r>
            <w:r w:rsidRPr="009462CE">
              <w:rPr>
                <w:rFonts w:ascii="GHEA Grapalat" w:hAnsi="GHEA Grapalat" w:cs="Calibri"/>
                <w:sz w:val="16"/>
                <w:szCs w:val="16"/>
                <w:lang w:val="hy-AM" w:eastAsia="ru-RU" w:bidi="ru-RU"/>
              </w:rPr>
              <w:t>цветные, одноцветные, яркоокрашенные, чистые, сухие с влажностью не более 15% или средней сухости: (15,1-18,0)%.</w:t>
            </w:r>
            <w:r w:rsidRPr="009462CE">
              <w:rPr>
                <w:lang w:val="ru-RU"/>
              </w:rPr>
              <w:t xml:space="preserve"> </w:t>
            </w:r>
            <w:r w:rsidRPr="009462CE">
              <w:rPr>
                <w:rFonts w:ascii="GHEA Grapalat" w:hAnsi="GHEA Grapalat" w:cs="Calibri"/>
                <w:sz w:val="16"/>
                <w:szCs w:val="16"/>
                <w:lang w:val="hy-AM" w:eastAsia="ru-RU" w:bidi="ru-RU"/>
              </w:rPr>
              <w:t>Упаковка: в бумажном пакете или пищевой полиэтиленовой пле</w:t>
            </w:r>
            <w:r w:rsidRPr="009462CE">
              <w:rPr>
                <w:lang w:val="ru-RU"/>
              </w:rPr>
              <w:t xml:space="preserve"> </w:t>
            </w:r>
            <w:r w:rsidRPr="009462CE">
              <w:rPr>
                <w:rFonts w:ascii="GHEA Grapalat" w:hAnsi="GHEA Grapalat" w:cs="Calibri"/>
                <w:sz w:val="16"/>
                <w:szCs w:val="16"/>
                <w:lang w:val="hy-AM" w:eastAsia="ru-RU" w:bidi="ru-RU"/>
              </w:rPr>
              <w:t>Безопасность: согласно гигиеническим нормативам N 2-III-4.9-01-2010, статья 9 Закона РА «О безопасности пищевых продуктов». нке с соответствующей маркировкой</w:t>
            </w:r>
            <w:r w:rsidRPr="009462CE">
              <w:rPr>
                <w:lang w:val="ru-RU"/>
              </w:rPr>
              <w:t xml:space="preserve"> </w:t>
            </w:r>
            <w:r w:rsidRPr="009462CE">
              <w:rPr>
                <w:rFonts w:ascii="GHEA Grapalat" w:hAnsi="GHEA Grapalat" w:cs="Calibri"/>
                <w:sz w:val="16"/>
                <w:szCs w:val="16"/>
                <w:lang w:val="hy-AM" w:eastAsia="ru-RU" w:bidi="ru-RU"/>
              </w:rPr>
              <w:t>Остаточный срок годности не менее 60%. Конкретный день и время доставки определяется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7A9CDA94"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6E7A5E8B"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6789E138"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2F9222BF"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50</w:t>
            </w:r>
          </w:p>
        </w:tc>
        <w:tc>
          <w:tcPr>
            <w:tcW w:w="815" w:type="dxa"/>
            <w:vAlign w:val="center"/>
          </w:tcPr>
          <w:p w14:paraId="144BC777"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3A2FDE0C"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59664694"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0F565F54" w14:textId="77777777" w:rsidTr="005C5332">
        <w:trPr>
          <w:trHeight w:val="182"/>
          <w:jc w:val="center"/>
        </w:trPr>
        <w:tc>
          <w:tcPr>
            <w:tcW w:w="1428" w:type="dxa"/>
            <w:vAlign w:val="center"/>
          </w:tcPr>
          <w:p w14:paraId="17D4021F"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36</w:t>
            </w:r>
          </w:p>
        </w:tc>
        <w:tc>
          <w:tcPr>
            <w:tcW w:w="1620" w:type="dxa"/>
            <w:gridSpan w:val="2"/>
            <w:vAlign w:val="center"/>
          </w:tcPr>
          <w:p w14:paraId="3B621164"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15331154/1</w:t>
            </w:r>
          </w:p>
        </w:tc>
        <w:tc>
          <w:tcPr>
            <w:tcW w:w="1336" w:type="dxa"/>
            <w:vAlign w:val="center"/>
          </w:tcPr>
          <w:p w14:paraId="3C41F0A9"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горох, целый</w:t>
            </w:r>
          </w:p>
        </w:tc>
        <w:tc>
          <w:tcPr>
            <w:tcW w:w="1184" w:type="dxa"/>
            <w:vAlign w:val="center"/>
          </w:tcPr>
          <w:p w14:paraId="48BA5A3C"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30249DA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CD1C8C">
              <w:rPr>
                <w:rFonts w:ascii="GHEA Grapalat" w:hAnsi="GHEA Grapalat" w:cs="Calibri"/>
                <w:sz w:val="16"/>
                <w:szCs w:val="16"/>
                <w:lang w:val="hy-AM" w:eastAsia="ru-RU" w:bidi="ru-RU"/>
              </w:rPr>
              <w:t>Цельный горох.</w:t>
            </w:r>
            <w:r w:rsidRPr="00CD1C8C">
              <w:rPr>
                <w:lang w:val="ru-RU"/>
              </w:rPr>
              <w:t xml:space="preserve"> </w:t>
            </w:r>
            <w:r w:rsidRPr="00CD1C8C">
              <w:rPr>
                <w:rFonts w:ascii="GHEA Grapalat" w:hAnsi="GHEA Grapalat" w:cs="Calibri"/>
                <w:sz w:val="16"/>
                <w:szCs w:val="16"/>
                <w:lang w:val="hy-AM" w:eastAsia="ru-RU" w:bidi="ru-RU"/>
              </w:rPr>
              <w:t>Три вида, однородные, крупного размера, чистые, сухие: влажность: (14,0-17,0) % не более</w:t>
            </w:r>
            <w:r>
              <w:rPr>
                <w:rFonts w:ascii="GHEA Grapalat" w:hAnsi="GHEA Grapalat" w:cs="Calibri"/>
                <w:sz w:val="16"/>
                <w:szCs w:val="16"/>
                <w:lang w:val="hy-AM" w:eastAsia="ru-RU" w:bidi="ru-RU"/>
              </w:rPr>
              <w:t>.</w:t>
            </w:r>
            <w:r w:rsidRPr="00CD1C8C">
              <w:rPr>
                <w:lang w:val="ru-RU"/>
              </w:rPr>
              <w:t xml:space="preserve"> </w:t>
            </w:r>
            <w:r w:rsidRPr="00CD1C8C">
              <w:rPr>
                <w:rFonts w:ascii="GHEA Grapalat" w:hAnsi="GHEA Grapalat" w:cs="Calibri"/>
                <w:sz w:val="16"/>
                <w:szCs w:val="16"/>
                <w:lang w:val="hy-AM" w:eastAsia="ru-RU" w:bidi="ru-RU"/>
              </w:rPr>
              <w:t>Цвет желтый, остаточный срок годности не менее 60%</w:t>
            </w:r>
            <w:r>
              <w:rPr>
                <w:rFonts w:ascii="GHEA Grapalat" w:hAnsi="GHEA Grapalat" w:cs="Calibri"/>
                <w:sz w:val="16"/>
                <w:szCs w:val="16"/>
                <w:lang w:val="hy-AM" w:eastAsia="ru-RU" w:bidi="ru-RU"/>
              </w:rPr>
              <w:t>.</w:t>
            </w:r>
            <w:r w:rsidRPr="00CD1C8C">
              <w:rPr>
                <w:lang w:val="ru-RU"/>
              </w:rPr>
              <w:t xml:space="preserve"> </w:t>
            </w:r>
            <w:r w:rsidRPr="00CD1C8C">
              <w:rPr>
                <w:rFonts w:ascii="GHEA Grapalat" w:hAnsi="GHEA Grapalat" w:cs="Calibri"/>
                <w:sz w:val="16"/>
                <w:szCs w:val="16"/>
                <w:lang w:val="hy-AM" w:eastAsia="ru-RU" w:bidi="ru-RU"/>
              </w:rPr>
              <w:t>Упаковка: в бумажном пакете или пищевой полиэтиленовой пленке с соответствующей маркировкой.</w:t>
            </w:r>
            <w:r w:rsidRPr="00CD1C8C">
              <w:rPr>
                <w:lang w:val="ru-RU"/>
              </w:rPr>
              <w:t xml:space="preserve"> </w:t>
            </w:r>
            <w:r w:rsidRPr="00CD1C8C">
              <w:rPr>
                <w:rFonts w:ascii="GHEA Grapalat" w:hAnsi="GHEA Grapalat" w:cs="Calibri"/>
                <w:sz w:val="16"/>
                <w:szCs w:val="16"/>
                <w:lang w:val="hy-AM" w:eastAsia="ru-RU" w:bidi="ru-RU"/>
              </w:rPr>
              <w:t xml:space="preserve">Безопасность: согласно </w:t>
            </w:r>
            <w:r w:rsidRPr="00CD1C8C">
              <w:rPr>
                <w:rFonts w:ascii="GHEA Grapalat" w:hAnsi="GHEA Grapalat" w:cs="Calibri"/>
                <w:sz w:val="16"/>
                <w:szCs w:val="16"/>
                <w:lang w:val="hy-AM" w:eastAsia="ru-RU" w:bidi="ru-RU"/>
              </w:rPr>
              <w:lastRenderedPageBreak/>
              <w:t>гигиеническому нормативу N 2-III-4.9-01-2010, статья 9 Закона РА «О безопасности пищевых продуктов». «Маркировка: разборчивая» ГОСТ 7066-77.</w:t>
            </w:r>
            <w:r w:rsidRPr="009462CE">
              <w:rPr>
                <w:rFonts w:ascii="GHEA Grapalat" w:hAnsi="GHEA Grapalat" w:cs="Calibri"/>
                <w:sz w:val="16"/>
                <w:szCs w:val="16"/>
                <w:lang w:val="hy-AM" w:eastAsia="ru-RU" w:bidi="ru-RU"/>
              </w:rPr>
              <w:t xml:space="preserve"> Конкретный день и время доставки определяется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07C0815C"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7F2F65A8"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585BE9EC"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5929E15E"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40</w:t>
            </w:r>
          </w:p>
        </w:tc>
        <w:tc>
          <w:tcPr>
            <w:tcW w:w="815" w:type="dxa"/>
            <w:vAlign w:val="center"/>
          </w:tcPr>
          <w:p w14:paraId="36B7BCCC"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41D2BC4B"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4C8E6F73"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549836AE" w14:textId="77777777" w:rsidTr="005C5332">
        <w:trPr>
          <w:trHeight w:val="182"/>
          <w:jc w:val="center"/>
        </w:trPr>
        <w:tc>
          <w:tcPr>
            <w:tcW w:w="1428" w:type="dxa"/>
            <w:vAlign w:val="center"/>
          </w:tcPr>
          <w:p w14:paraId="7F93D71A"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37</w:t>
            </w:r>
          </w:p>
        </w:tc>
        <w:tc>
          <w:tcPr>
            <w:tcW w:w="1620" w:type="dxa"/>
            <w:gridSpan w:val="2"/>
            <w:vAlign w:val="center"/>
          </w:tcPr>
          <w:p w14:paraId="65B00C7C"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15613350/1</w:t>
            </w:r>
          </w:p>
        </w:tc>
        <w:tc>
          <w:tcPr>
            <w:tcW w:w="1336" w:type="dxa"/>
            <w:vAlign w:val="center"/>
          </w:tcPr>
          <w:p w14:paraId="2DDBDD9F"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овсяные хлопья</w:t>
            </w:r>
          </w:p>
        </w:tc>
        <w:tc>
          <w:tcPr>
            <w:tcW w:w="1184" w:type="dxa"/>
            <w:vAlign w:val="center"/>
          </w:tcPr>
          <w:p w14:paraId="66D1D7CE"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1B50D8C6"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3B3612">
              <w:rPr>
                <w:rFonts w:ascii="GHEA Grapalat" w:hAnsi="GHEA Grapalat" w:cs="Calibri"/>
                <w:sz w:val="16"/>
                <w:szCs w:val="16"/>
                <w:lang w:val="hy-AM" w:eastAsia="ru-RU" w:bidi="ru-RU"/>
              </w:rPr>
              <w:t>Овсяные хлопья изготовлены из высококачественных, мелко помолотых овсяных хлопьев, упакованы на заводе.</w:t>
            </w:r>
            <w:r w:rsidRPr="003B3612">
              <w:rPr>
                <w:lang w:val="ru-RU"/>
              </w:rPr>
              <w:t xml:space="preserve"> </w:t>
            </w:r>
            <w:r w:rsidRPr="003B3612">
              <w:rPr>
                <w:rFonts w:ascii="GHEA Grapalat" w:hAnsi="GHEA Grapalat" w:cs="Calibri"/>
                <w:sz w:val="16"/>
                <w:szCs w:val="16"/>
                <w:lang w:val="hy-AM" w:eastAsia="ru-RU" w:bidi="ru-RU"/>
              </w:rPr>
              <w:t>Срок годности не менее 60%, маркировка обязательна. Безопасность: согласно гигиеническому нормативу N 2-III-4.9-01-2010, статья 9 Закона РА «О безопасности пищевых продуктов». «Маркировка: разборчивая» ГОСТ 7066-77.</w:t>
            </w:r>
            <w:r w:rsidRPr="009462CE">
              <w:rPr>
                <w:rFonts w:ascii="GHEA Grapalat" w:hAnsi="GHEA Grapalat" w:cs="Calibri"/>
                <w:sz w:val="16"/>
                <w:szCs w:val="16"/>
                <w:lang w:val="hy-AM" w:eastAsia="ru-RU" w:bidi="ru-RU"/>
              </w:rPr>
              <w:t xml:space="preserve"> Конкретный день и время доставки определяется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0798DCBB"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0E589946"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77FCD3C4"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3954EF07"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15</w:t>
            </w:r>
          </w:p>
        </w:tc>
        <w:tc>
          <w:tcPr>
            <w:tcW w:w="815" w:type="dxa"/>
            <w:vAlign w:val="center"/>
          </w:tcPr>
          <w:p w14:paraId="0A62BDE2"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091B2E84"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72D44642"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38BFCAEE" w14:textId="77777777" w:rsidTr="005C5332">
        <w:trPr>
          <w:trHeight w:val="182"/>
          <w:jc w:val="center"/>
        </w:trPr>
        <w:tc>
          <w:tcPr>
            <w:tcW w:w="1428" w:type="dxa"/>
            <w:vAlign w:val="center"/>
          </w:tcPr>
          <w:p w14:paraId="6E768FD8"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38</w:t>
            </w:r>
          </w:p>
        </w:tc>
        <w:tc>
          <w:tcPr>
            <w:tcW w:w="1620" w:type="dxa"/>
            <w:gridSpan w:val="2"/>
            <w:vAlign w:val="center"/>
          </w:tcPr>
          <w:p w14:paraId="55793B1E" w14:textId="77777777" w:rsidR="00C35620" w:rsidRPr="004F1D4F" w:rsidRDefault="00C35620" w:rsidP="005C5332">
            <w:pPr>
              <w:rPr>
                <w:rFonts w:ascii="GHEA Grapalat" w:hAnsi="GHEA Grapalat" w:cs="Calibri"/>
                <w:color w:val="000000"/>
                <w:sz w:val="16"/>
                <w:szCs w:val="16"/>
                <w:lang w:val="hy-AM"/>
              </w:rPr>
            </w:pPr>
            <w:r w:rsidRPr="00A52748">
              <w:rPr>
                <w:rFonts w:ascii="GHEA Grapalat" w:hAnsi="GHEA Grapalat" w:cs="Calibri"/>
                <w:color w:val="000000"/>
                <w:sz w:val="16"/>
                <w:szCs w:val="16"/>
              </w:rPr>
              <w:t>15831000/1</w:t>
            </w:r>
          </w:p>
        </w:tc>
        <w:tc>
          <w:tcPr>
            <w:tcW w:w="1336" w:type="dxa"/>
            <w:vAlign w:val="center"/>
          </w:tcPr>
          <w:p w14:paraId="26DDCC3C"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белый сахар</w:t>
            </w:r>
          </w:p>
        </w:tc>
        <w:tc>
          <w:tcPr>
            <w:tcW w:w="1184" w:type="dxa"/>
            <w:vAlign w:val="center"/>
          </w:tcPr>
          <w:p w14:paraId="25F0E793"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25F0BAB6"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2E7C05">
              <w:rPr>
                <w:rFonts w:ascii="GHEA Grapalat" w:hAnsi="GHEA Grapalat" w:cs="Sylfaen"/>
                <w:color w:val="000000"/>
                <w:sz w:val="16"/>
                <w:szCs w:val="16"/>
                <w:lang w:val="hy-AM"/>
              </w:rPr>
              <w:t>Белый сахар</w:t>
            </w:r>
            <w:r>
              <w:rPr>
                <w:rFonts w:ascii="GHEA Grapalat" w:hAnsi="GHEA Grapalat" w:cs="Sylfaen"/>
                <w:color w:val="000000"/>
                <w:sz w:val="16"/>
                <w:szCs w:val="16"/>
                <w:lang w:val="hy-AM"/>
              </w:rPr>
              <w:t xml:space="preserve"> </w:t>
            </w:r>
            <w:r w:rsidRPr="002E7C05">
              <w:rPr>
                <w:rFonts w:ascii="GHEA Grapalat" w:hAnsi="GHEA Grapalat" w:cs="Sylfaen"/>
                <w:color w:val="000000"/>
                <w:sz w:val="16"/>
                <w:szCs w:val="16"/>
                <w:lang w:val="hy-AM"/>
              </w:rPr>
              <w:t xml:space="preserve"> из свеклы</w:t>
            </w:r>
            <w:r>
              <w:rPr>
                <w:rFonts w:ascii="GHEA Grapalat" w:hAnsi="GHEA Grapalat" w:cs="Sylfaen"/>
                <w:color w:val="000000"/>
                <w:sz w:val="16"/>
                <w:szCs w:val="16"/>
                <w:lang w:val="hy-AM"/>
              </w:rPr>
              <w:t>.</w:t>
            </w:r>
            <w:r w:rsidRPr="002E7C05">
              <w:rPr>
                <w:lang w:val="ru-RU"/>
              </w:rPr>
              <w:t xml:space="preserve"> </w:t>
            </w:r>
            <w:r w:rsidRPr="002E7C05">
              <w:rPr>
                <w:rFonts w:ascii="GHEA Grapalat" w:hAnsi="GHEA Grapalat" w:cs="Sylfaen"/>
                <w:color w:val="000000"/>
                <w:sz w:val="16"/>
                <w:szCs w:val="16"/>
                <w:lang w:val="hy-AM"/>
              </w:rPr>
              <w:t>Белого цвета, рассыпчатый, сладкий, сухой, без постороннего привкуса и запаха (как в сухом виде, так и в растворе, в заводской упаковке с соответствующей маркировкой, максимальный вес — 50 кг).</w:t>
            </w:r>
            <w:r w:rsidRPr="002E7C05">
              <w:rPr>
                <w:lang w:val="ru-RU"/>
              </w:rPr>
              <w:t xml:space="preserve"> </w:t>
            </w:r>
            <w:r w:rsidRPr="002E7C05">
              <w:rPr>
                <w:rFonts w:ascii="GHEA Grapalat" w:hAnsi="GHEA Grapalat" w:cs="Sylfaen"/>
                <w:color w:val="000000"/>
                <w:sz w:val="16"/>
                <w:szCs w:val="16"/>
                <w:lang w:val="hy-AM"/>
              </w:rPr>
              <w:t>Сахарный раствор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ферросплавов не более 0,0003%, ГОСТ 21-94 или эквивалент. Безопасность: по гигиеническим нормативам N 2-III-4.9-01-2010</w:t>
            </w:r>
            <w:r w:rsidRPr="002E7C05">
              <w:rPr>
                <w:lang w:val="ru-RU"/>
              </w:rPr>
              <w:t xml:space="preserve"> </w:t>
            </w:r>
            <w:r w:rsidRPr="002E7C05">
              <w:rPr>
                <w:rFonts w:ascii="GHEA Grapalat" w:hAnsi="GHEA Grapalat" w:cs="Sylfaen"/>
                <w:color w:val="000000"/>
                <w:sz w:val="16"/>
                <w:szCs w:val="16"/>
                <w:lang w:val="hy-AM"/>
              </w:rPr>
              <w:t>и маркировка - статья 9 Закона РА «О безопасности пищевых продуктов». Остаточный срок годности - не менее 60% от даты, указанной на момент поставки. «Маркировка - разборчивая»</w:t>
            </w:r>
            <w:r w:rsidRPr="009462CE">
              <w:rPr>
                <w:rFonts w:ascii="GHEA Grapalat" w:hAnsi="GHEA Grapalat" w:cs="Calibri"/>
                <w:sz w:val="16"/>
                <w:szCs w:val="16"/>
                <w:lang w:val="hy-AM" w:eastAsia="ru-RU" w:bidi="ru-RU"/>
              </w:rPr>
              <w:t xml:space="preserve"> Конкретный день и время доставки определяется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1F379676" w14:textId="77777777" w:rsidR="00C35620" w:rsidRDefault="00C35620" w:rsidP="005C5332">
            <w:pPr>
              <w:jc w:val="center"/>
              <w:rPr>
                <w:rFonts w:ascii="GHEA Grapalat" w:hAnsi="GHEA Grapalat" w:cs="Calibri"/>
                <w:sz w:val="16"/>
                <w:szCs w:val="16"/>
                <w:lang w:val="hy-AM"/>
              </w:rPr>
            </w:pPr>
          </w:p>
        </w:tc>
        <w:tc>
          <w:tcPr>
            <w:tcW w:w="810" w:type="dxa"/>
            <w:vAlign w:val="center"/>
          </w:tcPr>
          <w:p w14:paraId="3293E524"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6ECA595C"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63D322F8"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180</w:t>
            </w:r>
          </w:p>
        </w:tc>
        <w:tc>
          <w:tcPr>
            <w:tcW w:w="815" w:type="dxa"/>
            <w:vAlign w:val="center"/>
          </w:tcPr>
          <w:p w14:paraId="35F16A5F"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098A9608"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24AA6A61"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798EB219" w14:textId="77777777" w:rsidTr="005C5332">
        <w:trPr>
          <w:trHeight w:val="182"/>
          <w:jc w:val="center"/>
        </w:trPr>
        <w:tc>
          <w:tcPr>
            <w:tcW w:w="1428" w:type="dxa"/>
            <w:vAlign w:val="center"/>
          </w:tcPr>
          <w:p w14:paraId="30D8CF13"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39</w:t>
            </w:r>
          </w:p>
        </w:tc>
        <w:tc>
          <w:tcPr>
            <w:tcW w:w="1620" w:type="dxa"/>
            <w:gridSpan w:val="2"/>
            <w:vAlign w:val="center"/>
          </w:tcPr>
          <w:p w14:paraId="088CD1BD" w14:textId="77777777" w:rsidR="00C35620" w:rsidRPr="004F1D4F" w:rsidRDefault="00C35620" w:rsidP="005C5332">
            <w:pPr>
              <w:rPr>
                <w:rFonts w:ascii="GHEA Grapalat" w:hAnsi="GHEA Grapalat" w:cs="Calibri"/>
                <w:color w:val="000000"/>
                <w:sz w:val="16"/>
                <w:szCs w:val="16"/>
                <w:lang w:val="hy-AM"/>
              </w:rPr>
            </w:pPr>
            <w:r w:rsidRPr="00A52748">
              <w:rPr>
                <w:rFonts w:ascii="GHEA Grapalat" w:hAnsi="GHEA Grapalat" w:cs="Calibri"/>
                <w:color w:val="000000"/>
                <w:sz w:val="16"/>
                <w:szCs w:val="16"/>
              </w:rPr>
              <w:t>15331180/1</w:t>
            </w:r>
          </w:p>
        </w:tc>
        <w:tc>
          <w:tcPr>
            <w:tcW w:w="1336" w:type="dxa"/>
            <w:vAlign w:val="center"/>
          </w:tcPr>
          <w:p w14:paraId="1D56FE3A"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консервированный горошек</w:t>
            </w:r>
          </w:p>
        </w:tc>
        <w:tc>
          <w:tcPr>
            <w:tcW w:w="1184" w:type="dxa"/>
            <w:vAlign w:val="center"/>
          </w:tcPr>
          <w:p w14:paraId="2D63C43F"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676C822C"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554ABC">
              <w:rPr>
                <w:rFonts w:ascii="GHEA Grapalat" w:hAnsi="GHEA Grapalat" w:cs="Calibri"/>
                <w:sz w:val="16"/>
                <w:szCs w:val="16"/>
                <w:lang w:val="hy-AM" w:eastAsia="ru-RU" w:bidi="ru-RU"/>
              </w:rPr>
              <w:t>Консервированный зеленый горошек</w:t>
            </w:r>
            <w:r>
              <w:rPr>
                <w:rFonts w:ascii="GHEA Grapalat" w:hAnsi="GHEA Grapalat" w:cs="Calibri"/>
                <w:sz w:val="16"/>
                <w:szCs w:val="16"/>
                <w:lang w:val="hy-AM" w:eastAsia="ru-RU" w:bidi="ru-RU"/>
              </w:rPr>
              <w:t>.</w:t>
            </w:r>
            <w:r w:rsidRPr="00554ABC">
              <w:rPr>
                <w:lang w:val="ru-RU"/>
              </w:rPr>
              <w:t xml:space="preserve"> </w:t>
            </w:r>
            <w:r w:rsidRPr="00554ABC">
              <w:rPr>
                <w:rFonts w:ascii="GHEA Grapalat" w:hAnsi="GHEA Grapalat" w:cs="Calibri"/>
                <w:sz w:val="16"/>
                <w:szCs w:val="16"/>
                <w:lang w:val="hy-AM" w:eastAsia="ru-RU" w:bidi="ru-RU"/>
              </w:rPr>
              <w:t>Консервированный горошек, состав: горошек, вода, сахар, соль, в стеклянной или металлической таре.</w:t>
            </w:r>
            <w:r w:rsidRPr="00554ABC">
              <w:rPr>
                <w:lang w:val="ru-RU"/>
              </w:rPr>
              <w:t xml:space="preserve"> </w:t>
            </w:r>
            <w:r w:rsidRPr="00554ABC">
              <w:rPr>
                <w:rFonts w:ascii="GHEA Grapalat" w:hAnsi="GHEA Grapalat" w:cs="Calibri"/>
                <w:sz w:val="16"/>
                <w:szCs w:val="16"/>
                <w:lang w:val="hy-AM" w:eastAsia="ru-RU" w:bidi="ru-RU"/>
              </w:rPr>
              <w:t>Остаточный срок годности не менее 60%.</w:t>
            </w:r>
            <w:r w:rsidRPr="00554ABC">
              <w:rPr>
                <w:lang w:val="ru-RU"/>
              </w:rPr>
              <w:t xml:space="preserve"> </w:t>
            </w:r>
            <w:r w:rsidRPr="00554ABC">
              <w:rPr>
                <w:rFonts w:ascii="GHEA Grapalat" w:hAnsi="GHEA Grapalat" w:cs="Calibri"/>
                <w:sz w:val="16"/>
                <w:szCs w:val="16"/>
                <w:lang w:val="hy-AM" w:eastAsia="ru-RU" w:bidi="ru-RU"/>
              </w:rPr>
              <w:t xml:space="preserve">Общие обязательные условия для группы продукции: безопасность, упаковка и маркировка, в соответствии с «Безопасность пищевой продукции» (ТС 021/2011), утвержденным Решением Комиссии Таможенного </w:t>
            </w:r>
            <w:r w:rsidRPr="00554ABC">
              <w:rPr>
                <w:rFonts w:ascii="GHEA Grapalat" w:hAnsi="GHEA Grapalat" w:cs="Calibri"/>
                <w:sz w:val="16"/>
                <w:szCs w:val="16"/>
                <w:lang w:val="hy-AM" w:eastAsia="ru-RU" w:bidi="ru-RU"/>
              </w:rPr>
              <w:lastRenderedPageBreak/>
              <w:t>союза от 9 декабря 2011 г. № 880, «Пищевая продукция в части ее маркировки» (ТС 022/2011), утвержденным Решением Комиссии Таможенного союза от 9 декабря 2011 г. № 881,</w:t>
            </w:r>
            <w:r w:rsidRPr="00554ABC">
              <w:rPr>
                <w:lang w:val="ru-RU"/>
              </w:rPr>
              <w:t xml:space="preserve"> </w:t>
            </w:r>
            <w:r w:rsidRPr="00554ABC">
              <w:rPr>
                <w:rFonts w:ascii="GHEA Grapalat" w:hAnsi="GHEA Grapalat" w:cs="Calibri"/>
                <w:sz w:val="16"/>
                <w:szCs w:val="16"/>
                <w:lang w:val="hy-AM" w:eastAsia="ru-RU" w:bidi="ru-RU"/>
              </w:rPr>
              <w:t>Технические регламенты «О безопасности упаковки» (ТС 005/2011), «О безопасности мяса и мясной продукции» (ТС 034/2013), принятый Решением Комиссии Таможенного союза от 16 августа 2011 г. № 769, и «О безопасности рыбы и рыбной продукции» (ТС ЕАЭС 040/2016), принятый Решением Евразийской экономической комиссии от 18 октября 2016 г. № 162, а также статья 9 Закона Республики Армения «О безопасности пищевой продукции».</w:t>
            </w:r>
            <w:r w:rsidRPr="003B3612">
              <w:rPr>
                <w:rFonts w:ascii="GHEA Grapalat" w:hAnsi="GHEA Grapalat" w:cs="Calibri"/>
                <w:sz w:val="16"/>
                <w:szCs w:val="16"/>
                <w:lang w:val="hy-AM" w:eastAsia="ru-RU" w:bidi="ru-RU"/>
              </w:rPr>
              <w:t xml:space="preserve"> .</w:t>
            </w:r>
            <w:r w:rsidRPr="009462CE">
              <w:rPr>
                <w:rFonts w:ascii="GHEA Grapalat" w:hAnsi="GHEA Grapalat" w:cs="Calibri"/>
                <w:sz w:val="16"/>
                <w:szCs w:val="16"/>
                <w:lang w:val="hy-AM" w:eastAsia="ru-RU" w:bidi="ru-RU"/>
              </w:rPr>
              <w:t xml:space="preserve"> Конкретный день и время доставки определяется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48CAB14B"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230065E3"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61516E8F"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0C0B4D87"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80</w:t>
            </w:r>
          </w:p>
        </w:tc>
        <w:tc>
          <w:tcPr>
            <w:tcW w:w="815" w:type="dxa"/>
            <w:vAlign w:val="center"/>
          </w:tcPr>
          <w:p w14:paraId="28A9E4E6"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18BF0F84"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74C30B20"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752340F8" w14:textId="77777777" w:rsidTr="005C5332">
        <w:trPr>
          <w:trHeight w:val="182"/>
          <w:jc w:val="center"/>
        </w:trPr>
        <w:tc>
          <w:tcPr>
            <w:tcW w:w="1428" w:type="dxa"/>
            <w:vAlign w:val="center"/>
          </w:tcPr>
          <w:p w14:paraId="72536370"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40</w:t>
            </w:r>
          </w:p>
        </w:tc>
        <w:tc>
          <w:tcPr>
            <w:tcW w:w="1620" w:type="dxa"/>
            <w:gridSpan w:val="2"/>
            <w:vAlign w:val="center"/>
          </w:tcPr>
          <w:p w14:paraId="041AB15C" w14:textId="77777777" w:rsidR="00C35620" w:rsidRPr="004F1D4F" w:rsidRDefault="00C35620" w:rsidP="005C5332">
            <w:pPr>
              <w:rPr>
                <w:rFonts w:ascii="GHEA Grapalat" w:hAnsi="GHEA Grapalat" w:cs="Calibri"/>
                <w:color w:val="000000"/>
                <w:sz w:val="16"/>
                <w:szCs w:val="16"/>
                <w:lang w:val="hy-AM"/>
              </w:rPr>
            </w:pPr>
            <w:r w:rsidRPr="00A52748">
              <w:rPr>
                <w:rFonts w:ascii="GHEA Grapalat" w:hAnsi="GHEA Grapalat" w:cs="Calibri"/>
                <w:color w:val="000000"/>
                <w:sz w:val="16"/>
                <w:szCs w:val="16"/>
              </w:rPr>
              <w:t>15331490/1</w:t>
            </w:r>
          </w:p>
        </w:tc>
        <w:tc>
          <w:tcPr>
            <w:tcW w:w="1336" w:type="dxa"/>
            <w:vAlign w:val="center"/>
          </w:tcPr>
          <w:p w14:paraId="0F12B8AB" w14:textId="77777777" w:rsidR="00C35620" w:rsidRPr="004A3552"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маринованны</w:t>
            </w:r>
            <w:r>
              <w:rPr>
                <w:rFonts w:ascii="GHEA Grapalat" w:hAnsi="GHEA Grapalat" w:cs="Calibri"/>
                <w:color w:val="000000"/>
                <w:sz w:val="16"/>
                <w:szCs w:val="16"/>
                <w:lang w:val="hy-AM"/>
              </w:rPr>
              <w:t>е</w:t>
            </w:r>
            <w:r w:rsidRPr="00A52748">
              <w:rPr>
                <w:rFonts w:ascii="GHEA Grapalat" w:hAnsi="GHEA Grapalat" w:cs="Calibri"/>
                <w:color w:val="000000"/>
                <w:sz w:val="16"/>
                <w:szCs w:val="16"/>
              </w:rPr>
              <w:t xml:space="preserve"> огур</w:t>
            </w:r>
            <w:r>
              <w:rPr>
                <w:rFonts w:ascii="GHEA Grapalat" w:hAnsi="GHEA Grapalat" w:cs="Calibri"/>
                <w:color w:val="000000"/>
                <w:sz w:val="16"/>
                <w:szCs w:val="16"/>
                <w:lang w:val="hy-AM"/>
              </w:rPr>
              <w:t>цы</w:t>
            </w:r>
          </w:p>
        </w:tc>
        <w:tc>
          <w:tcPr>
            <w:tcW w:w="1184" w:type="dxa"/>
            <w:vAlign w:val="center"/>
          </w:tcPr>
          <w:p w14:paraId="5C432BF8"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17FABD9C"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4A3552">
              <w:rPr>
                <w:rFonts w:ascii="GHEA Grapalat" w:hAnsi="GHEA Grapalat" w:cs="Calibri"/>
                <w:sz w:val="16"/>
                <w:szCs w:val="16"/>
                <w:lang w:val="hy-AM" w:eastAsia="ru-RU" w:bidi="ru-RU"/>
              </w:rPr>
              <w:t>Огурцы соленые: В стеклянной таре, содержание плодов в таре не менее 70%,</w:t>
            </w:r>
            <w:r w:rsidRPr="004A3552">
              <w:rPr>
                <w:lang w:val="ru-RU"/>
              </w:rPr>
              <w:t xml:space="preserve"> </w:t>
            </w:r>
            <w:r w:rsidRPr="004A3552">
              <w:rPr>
                <w:rFonts w:ascii="GHEA Grapalat" w:hAnsi="GHEA Grapalat" w:cs="Calibri"/>
                <w:sz w:val="16"/>
                <w:szCs w:val="16"/>
                <w:lang w:val="hy-AM" w:eastAsia="ru-RU" w:bidi="ru-RU"/>
              </w:rPr>
              <w:t>Остаточный срок годности не менее 60%.</w:t>
            </w:r>
            <w:r w:rsidRPr="009A25E4">
              <w:rPr>
                <w:lang w:val="ru-RU"/>
              </w:rPr>
              <w:t xml:space="preserve"> </w:t>
            </w:r>
            <w:r w:rsidRPr="009A25E4">
              <w:rPr>
                <w:rFonts w:ascii="GHEA Grapalat" w:hAnsi="GHEA Grapalat" w:cs="Calibri"/>
                <w:sz w:val="16"/>
                <w:szCs w:val="16"/>
                <w:lang w:val="hy-AM" w:eastAsia="ru-RU" w:bidi="ru-RU"/>
              </w:rPr>
              <w:t>Общие обязательные условия для группы продукции: безопасность, упаковка и маркировка, в соответствии с «Безопасность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w:t>
            </w:r>
            <w:r w:rsidRPr="009A25E4">
              <w:rPr>
                <w:lang w:val="ru-RU"/>
              </w:rPr>
              <w:t xml:space="preserve"> </w:t>
            </w:r>
            <w:r w:rsidRPr="009A25E4">
              <w:rPr>
                <w:rFonts w:ascii="GHEA Grapalat" w:hAnsi="GHEA Grapalat" w:cs="Calibri"/>
                <w:sz w:val="16"/>
                <w:szCs w:val="16"/>
                <w:lang w:val="hy-AM" w:eastAsia="ru-RU" w:bidi="ru-RU"/>
              </w:rPr>
              <w:t>В соответствии с Положением «О безопасности упаковки» (ТС 005/2011), утвержденным Решением Комиссии Таможенного союза от 16 августа 2011 года № 769 и статьей 9 Закона РА «О безопасности пищевой продукции»</w:t>
            </w:r>
            <w:r w:rsidRPr="009462CE">
              <w:rPr>
                <w:rFonts w:ascii="GHEA Grapalat" w:hAnsi="GHEA Grapalat" w:cs="Calibri"/>
                <w:sz w:val="16"/>
                <w:szCs w:val="16"/>
                <w:lang w:val="hy-AM" w:eastAsia="ru-RU" w:bidi="ru-RU"/>
              </w:rPr>
              <w:t xml:space="preserve"> Конкретный день и время доставки определяется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0948CE76"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49252E9A"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3279AA74"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008CFC30"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80</w:t>
            </w:r>
          </w:p>
        </w:tc>
        <w:tc>
          <w:tcPr>
            <w:tcW w:w="815" w:type="dxa"/>
            <w:vAlign w:val="center"/>
          </w:tcPr>
          <w:p w14:paraId="3BB35AF6"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6AB55892"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4A13D01A"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50464809" w14:textId="77777777" w:rsidTr="005C5332">
        <w:trPr>
          <w:trHeight w:val="1070"/>
          <w:jc w:val="center"/>
        </w:trPr>
        <w:tc>
          <w:tcPr>
            <w:tcW w:w="1428" w:type="dxa"/>
            <w:vAlign w:val="center"/>
          </w:tcPr>
          <w:p w14:paraId="64806DE4"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41</w:t>
            </w:r>
          </w:p>
        </w:tc>
        <w:tc>
          <w:tcPr>
            <w:tcW w:w="1620" w:type="dxa"/>
            <w:gridSpan w:val="2"/>
            <w:vAlign w:val="center"/>
          </w:tcPr>
          <w:p w14:paraId="2E04B126" w14:textId="77777777" w:rsidR="00C35620" w:rsidRPr="004F1D4F" w:rsidRDefault="00C35620" w:rsidP="005C5332">
            <w:pPr>
              <w:rPr>
                <w:rFonts w:ascii="GHEA Grapalat" w:hAnsi="GHEA Grapalat" w:cs="Calibri"/>
                <w:color w:val="000000"/>
                <w:sz w:val="16"/>
                <w:szCs w:val="16"/>
                <w:lang w:val="hy-AM"/>
              </w:rPr>
            </w:pPr>
            <w:r w:rsidRPr="00A52748">
              <w:rPr>
                <w:rFonts w:ascii="GHEA Grapalat" w:hAnsi="GHEA Grapalat" w:cs="Calibri"/>
                <w:color w:val="000000"/>
                <w:sz w:val="16"/>
                <w:szCs w:val="16"/>
              </w:rPr>
              <w:t>15872310/1</w:t>
            </w:r>
          </w:p>
        </w:tc>
        <w:tc>
          <w:tcPr>
            <w:tcW w:w="1336" w:type="dxa"/>
            <w:vAlign w:val="center"/>
          </w:tcPr>
          <w:p w14:paraId="050CD92C"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лавровый лист, сушеный</w:t>
            </w:r>
          </w:p>
        </w:tc>
        <w:tc>
          <w:tcPr>
            <w:tcW w:w="1184" w:type="dxa"/>
            <w:vAlign w:val="center"/>
          </w:tcPr>
          <w:p w14:paraId="58F422B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28E45CA9"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812EE0">
              <w:rPr>
                <w:rFonts w:ascii="GHEA Grapalat" w:hAnsi="GHEA Grapalat" w:cs="Calibri"/>
                <w:sz w:val="16"/>
                <w:szCs w:val="16"/>
                <w:lang w:val="hy-AM" w:eastAsia="ru-RU" w:bidi="ru-RU"/>
              </w:rPr>
              <w:t>Лавровый лист.</w:t>
            </w:r>
            <w:r w:rsidRPr="00812EE0">
              <w:rPr>
                <w:lang w:val="ru-RU"/>
              </w:rPr>
              <w:t xml:space="preserve"> </w:t>
            </w:r>
            <w:r w:rsidRPr="00812EE0">
              <w:rPr>
                <w:rFonts w:ascii="GHEA Grapalat" w:hAnsi="GHEA Grapalat" w:cs="Calibri"/>
                <w:sz w:val="16"/>
                <w:szCs w:val="16"/>
                <w:lang w:val="hy-AM" w:eastAsia="ru-RU" w:bidi="ru-RU"/>
              </w:rPr>
              <w:t>Лист лавровый сушеный, массовая доля влаги в листе не более 12%.</w:t>
            </w:r>
            <w:r w:rsidRPr="00812EE0">
              <w:rPr>
                <w:lang w:val="ru-RU"/>
              </w:rPr>
              <w:t xml:space="preserve"> </w:t>
            </w:r>
            <w:r w:rsidRPr="00812EE0">
              <w:rPr>
                <w:rFonts w:ascii="GHEA Grapalat" w:hAnsi="GHEA Grapalat" w:cs="Calibri"/>
                <w:sz w:val="16"/>
                <w:szCs w:val="16"/>
                <w:lang w:val="hy-AM" w:eastAsia="ru-RU" w:bidi="ru-RU"/>
              </w:rPr>
              <w:t>Остаточный срок годности не менее 60%.Безопасность: согласно гигиеническим нормативам N 2-III-4.9-01-2010, статья 8 Закона РА «О безопасности пищевых продуктов».</w:t>
            </w:r>
            <w:r w:rsidRPr="009A25E4">
              <w:rPr>
                <w:rFonts w:ascii="GHEA Grapalat" w:hAnsi="GHEA Grapalat" w:cs="Calibri"/>
                <w:sz w:val="16"/>
                <w:szCs w:val="16"/>
                <w:lang w:val="hy-AM" w:eastAsia="ru-RU" w:bidi="ru-RU"/>
              </w:rPr>
              <w:t xml:space="preserve"> »</w:t>
            </w:r>
            <w:r w:rsidRPr="009462CE">
              <w:rPr>
                <w:rFonts w:ascii="GHEA Grapalat" w:hAnsi="GHEA Grapalat" w:cs="Calibri"/>
                <w:sz w:val="16"/>
                <w:szCs w:val="16"/>
                <w:lang w:val="hy-AM" w:eastAsia="ru-RU" w:bidi="ru-RU"/>
              </w:rPr>
              <w:t xml:space="preserve"> Конкретный день и время доставки определяется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5BC3903E"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788173FC"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194B861B"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01648185"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w:t>
            </w:r>
          </w:p>
        </w:tc>
        <w:tc>
          <w:tcPr>
            <w:tcW w:w="815" w:type="dxa"/>
            <w:vAlign w:val="center"/>
          </w:tcPr>
          <w:p w14:paraId="07C97847"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5717EEAB"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4C2C0846"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27C582FB" w14:textId="77777777" w:rsidTr="005C5332">
        <w:trPr>
          <w:trHeight w:val="182"/>
          <w:jc w:val="center"/>
        </w:trPr>
        <w:tc>
          <w:tcPr>
            <w:tcW w:w="1428" w:type="dxa"/>
            <w:vAlign w:val="center"/>
          </w:tcPr>
          <w:p w14:paraId="33465C9C"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42</w:t>
            </w:r>
          </w:p>
        </w:tc>
        <w:tc>
          <w:tcPr>
            <w:tcW w:w="1620" w:type="dxa"/>
            <w:gridSpan w:val="2"/>
            <w:vAlign w:val="center"/>
          </w:tcPr>
          <w:p w14:paraId="2D5B9042" w14:textId="77777777" w:rsidR="00C35620" w:rsidRPr="004F1D4F" w:rsidRDefault="00C35620" w:rsidP="005C5332">
            <w:pPr>
              <w:rPr>
                <w:rFonts w:ascii="GHEA Grapalat" w:hAnsi="GHEA Grapalat" w:cs="Calibri"/>
                <w:color w:val="000000"/>
                <w:sz w:val="16"/>
                <w:szCs w:val="16"/>
                <w:lang w:val="hy-AM"/>
              </w:rPr>
            </w:pPr>
            <w:r w:rsidRPr="00A52748">
              <w:rPr>
                <w:rFonts w:ascii="GHEA Grapalat" w:hAnsi="GHEA Grapalat" w:cs="Calibri"/>
                <w:color w:val="000000"/>
                <w:sz w:val="16"/>
                <w:szCs w:val="16"/>
              </w:rPr>
              <w:t>15871100/1</w:t>
            </w:r>
          </w:p>
        </w:tc>
        <w:tc>
          <w:tcPr>
            <w:tcW w:w="1336" w:type="dxa"/>
            <w:vAlign w:val="center"/>
          </w:tcPr>
          <w:p w14:paraId="2CBA07AC"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уксус</w:t>
            </w:r>
          </w:p>
        </w:tc>
        <w:tc>
          <w:tcPr>
            <w:tcW w:w="1184" w:type="dxa"/>
            <w:vAlign w:val="center"/>
          </w:tcPr>
          <w:p w14:paraId="77C52733"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617DC7EF"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B2002C">
              <w:rPr>
                <w:rFonts w:ascii="GHEA Grapalat" w:hAnsi="GHEA Grapalat" w:cs="Calibri"/>
                <w:sz w:val="16"/>
                <w:szCs w:val="16"/>
                <w:lang w:val="hy-AM" w:eastAsia="ru-RU" w:bidi="ru-RU"/>
              </w:rPr>
              <w:t xml:space="preserve">Яблочный уксус, изготовленный из свежих яблок, </w:t>
            </w:r>
            <w:r w:rsidRPr="00B2002C">
              <w:rPr>
                <w:rFonts w:ascii="GHEA Grapalat" w:hAnsi="GHEA Grapalat" w:cs="Calibri"/>
                <w:sz w:val="16"/>
                <w:szCs w:val="16"/>
                <w:lang w:val="hy-AM" w:eastAsia="ru-RU" w:bidi="ru-RU"/>
              </w:rPr>
              <w:lastRenderedPageBreak/>
              <w:t>имеет массовую долю допустимых кислот 4,0% и остаточный объем спирта 0,3%.</w:t>
            </w:r>
            <w:r w:rsidRPr="00812EE0">
              <w:rPr>
                <w:rFonts w:ascii="GHEA Grapalat" w:hAnsi="GHEA Grapalat" w:cs="Calibri"/>
                <w:sz w:val="16"/>
                <w:szCs w:val="16"/>
                <w:lang w:val="hy-AM" w:eastAsia="ru-RU" w:bidi="ru-RU"/>
              </w:rPr>
              <w:t xml:space="preserve"> Остаточный срок годности не менее 60%.Безопасность: согласно гигиеническим нормативам N 2-III-4.9-01-2010, статья 8 Закона РА «О безопасности пищевых продуктов».</w:t>
            </w:r>
            <w:r w:rsidRPr="009A25E4">
              <w:rPr>
                <w:rFonts w:ascii="GHEA Grapalat" w:hAnsi="GHEA Grapalat" w:cs="Calibri"/>
                <w:sz w:val="16"/>
                <w:szCs w:val="16"/>
                <w:lang w:val="hy-AM" w:eastAsia="ru-RU" w:bidi="ru-RU"/>
              </w:rPr>
              <w:t xml:space="preserve"> »</w:t>
            </w:r>
            <w:r w:rsidRPr="009462CE">
              <w:rPr>
                <w:rFonts w:ascii="GHEA Grapalat" w:hAnsi="GHEA Grapalat" w:cs="Calibri"/>
                <w:sz w:val="16"/>
                <w:szCs w:val="16"/>
                <w:lang w:val="hy-AM" w:eastAsia="ru-RU" w:bidi="ru-RU"/>
              </w:rPr>
              <w:t xml:space="preserve"> Конкретный день и время доставки определяется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316C1822"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л</w:t>
            </w:r>
          </w:p>
        </w:tc>
        <w:tc>
          <w:tcPr>
            <w:tcW w:w="810" w:type="dxa"/>
            <w:vAlign w:val="center"/>
          </w:tcPr>
          <w:p w14:paraId="1AE690F1"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1A53370F"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0573F532"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10</w:t>
            </w:r>
          </w:p>
        </w:tc>
        <w:tc>
          <w:tcPr>
            <w:tcW w:w="815" w:type="dxa"/>
            <w:vAlign w:val="center"/>
          </w:tcPr>
          <w:p w14:paraId="4C924239"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 xml:space="preserve">РА, г. </w:t>
            </w:r>
            <w:r w:rsidRPr="000164C6">
              <w:rPr>
                <w:rFonts w:ascii="GHEA Grapalat" w:hAnsi="GHEA Grapalat"/>
                <w:sz w:val="16"/>
                <w:szCs w:val="16"/>
                <w:lang w:val="hy-AM"/>
              </w:rPr>
              <w:lastRenderedPageBreak/>
              <w:t>Ереван, Мамиконянц 31</w:t>
            </w:r>
          </w:p>
        </w:tc>
        <w:tc>
          <w:tcPr>
            <w:tcW w:w="1088" w:type="dxa"/>
            <w:gridSpan w:val="2"/>
          </w:tcPr>
          <w:p w14:paraId="2203745A"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79936CE5"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 xml:space="preserve">В </w:t>
            </w:r>
            <w:r w:rsidRPr="0053314A">
              <w:rPr>
                <w:rFonts w:ascii="GHEA Grapalat" w:hAnsi="GHEA Grapalat" w:cs="Calibri"/>
                <w:sz w:val="16"/>
                <w:szCs w:val="16"/>
                <w:lang w:val="hy-AM"/>
              </w:rPr>
              <w:lastRenderedPageBreak/>
              <w:t>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5ACF2EAF" w14:textId="77777777" w:rsidTr="005C5332">
        <w:trPr>
          <w:trHeight w:val="188"/>
          <w:jc w:val="center"/>
        </w:trPr>
        <w:tc>
          <w:tcPr>
            <w:tcW w:w="1428" w:type="dxa"/>
            <w:vAlign w:val="center"/>
          </w:tcPr>
          <w:p w14:paraId="5F3E9F57"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lastRenderedPageBreak/>
              <w:t>43</w:t>
            </w:r>
          </w:p>
        </w:tc>
        <w:tc>
          <w:tcPr>
            <w:tcW w:w="1620" w:type="dxa"/>
            <w:gridSpan w:val="2"/>
            <w:vAlign w:val="center"/>
          </w:tcPr>
          <w:p w14:paraId="0073A360" w14:textId="77777777" w:rsidR="00C35620" w:rsidRPr="004F1D4F" w:rsidRDefault="00C35620" w:rsidP="005C5332">
            <w:pPr>
              <w:rPr>
                <w:rFonts w:ascii="GHEA Grapalat" w:hAnsi="GHEA Grapalat" w:cs="Calibri"/>
                <w:color w:val="000000"/>
                <w:sz w:val="16"/>
                <w:szCs w:val="16"/>
                <w:lang w:val="hy-AM"/>
              </w:rPr>
            </w:pPr>
            <w:r w:rsidRPr="00A52748">
              <w:rPr>
                <w:rFonts w:ascii="GHEA Grapalat" w:hAnsi="GHEA Grapalat" w:cs="Calibri"/>
                <w:color w:val="000000"/>
                <w:sz w:val="16"/>
                <w:szCs w:val="16"/>
              </w:rPr>
              <w:t>15898000/1</w:t>
            </w:r>
          </w:p>
        </w:tc>
        <w:tc>
          <w:tcPr>
            <w:tcW w:w="1336" w:type="dxa"/>
            <w:vAlign w:val="center"/>
          </w:tcPr>
          <w:p w14:paraId="6F4F5A63"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дрожжи</w:t>
            </w:r>
          </w:p>
        </w:tc>
        <w:tc>
          <w:tcPr>
            <w:tcW w:w="1184" w:type="dxa"/>
            <w:vAlign w:val="center"/>
          </w:tcPr>
          <w:p w14:paraId="524B70DD"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3335BF0E"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E96D36">
              <w:rPr>
                <w:rFonts w:ascii="GHEA Grapalat" w:hAnsi="GHEA Grapalat" w:cs="Sylfaen"/>
                <w:color w:val="000000"/>
                <w:sz w:val="16"/>
                <w:szCs w:val="16"/>
                <w:lang w:val="hy-AM"/>
              </w:rPr>
              <w:t>Дрожжи.</w:t>
            </w:r>
            <w:r w:rsidRPr="00FF0E85">
              <w:rPr>
                <w:lang w:val="ru-RU"/>
              </w:rPr>
              <w:t xml:space="preserve"> </w:t>
            </w:r>
            <w:r w:rsidRPr="00FF0E85">
              <w:rPr>
                <w:rFonts w:ascii="GHEA Grapalat" w:hAnsi="GHEA Grapalat" w:cs="Sylfaen"/>
                <w:color w:val="000000"/>
                <w:sz w:val="16"/>
                <w:szCs w:val="16"/>
                <w:lang w:val="hy-AM"/>
              </w:rPr>
              <w:t>Сухой, фасованный в заводской упаковке, влажность не более 8%.</w:t>
            </w:r>
            <w:r w:rsidRPr="00812EE0">
              <w:rPr>
                <w:rFonts w:ascii="GHEA Grapalat" w:hAnsi="GHEA Grapalat" w:cs="Calibri"/>
                <w:sz w:val="16"/>
                <w:szCs w:val="16"/>
                <w:lang w:val="hy-AM" w:eastAsia="ru-RU" w:bidi="ru-RU"/>
              </w:rPr>
              <w:t xml:space="preserve"> Остаточный срок годности не менее 60%.Безопасность: согласно гигиеническим нормативам N 2-III-4.9-01-2010, статья 8 Закона РА «О безопасности пищевых продуктов».</w:t>
            </w:r>
            <w:r w:rsidRPr="009A25E4">
              <w:rPr>
                <w:rFonts w:ascii="GHEA Grapalat" w:hAnsi="GHEA Grapalat" w:cs="Calibri"/>
                <w:sz w:val="16"/>
                <w:szCs w:val="16"/>
                <w:lang w:val="hy-AM" w:eastAsia="ru-RU" w:bidi="ru-RU"/>
              </w:rPr>
              <w:t xml:space="preserve"> »</w:t>
            </w:r>
            <w:r w:rsidRPr="009462CE">
              <w:rPr>
                <w:rFonts w:ascii="GHEA Grapalat" w:hAnsi="GHEA Grapalat" w:cs="Calibri"/>
                <w:sz w:val="16"/>
                <w:szCs w:val="16"/>
                <w:lang w:val="hy-AM" w:eastAsia="ru-RU" w:bidi="ru-RU"/>
              </w:rPr>
              <w:t xml:space="preserve"> Конкретный день и время доставки определяется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2FEF3DB9"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081FC08C"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452A6246"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0608DFBD"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7</w:t>
            </w:r>
          </w:p>
        </w:tc>
        <w:tc>
          <w:tcPr>
            <w:tcW w:w="815" w:type="dxa"/>
            <w:vAlign w:val="center"/>
          </w:tcPr>
          <w:p w14:paraId="1D7C1401"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3C1822A3"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04F58A81"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1E877BAB" w14:textId="77777777" w:rsidTr="005C5332">
        <w:trPr>
          <w:trHeight w:val="182"/>
          <w:jc w:val="center"/>
        </w:trPr>
        <w:tc>
          <w:tcPr>
            <w:tcW w:w="1428" w:type="dxa"/>
            <w:vAlign w:val="center"/>
          </w:tcPr>
          <w:p w14:paraId="593ED5C6"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44</w:t>
            </w:r>
          </w:p>
        </w:tc>
        <w:tc>
          <w:tcPr>
            <w:tcW w:w="1620" w:type="dxa"/>
            <w:gridSpan w:val="2"/>
            <w:vAlign w:val="center"/>
          </w:tcPr>
          <w:p w14:paraId="5A9C03D7"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15872400/1</w:t>
            </w:r>
          </w:p>
        </w:tc>
        <w:tc>
          <w:tcPr>
            <w:tcW w:w="1336" w:type="dxa"/>
            <w:vAlign w:val="center"/>
          </w:tcPr>
          <w:p w14:paraId="2E4C3310"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420CE3">
              <w:rPr>
                <w:rFonts w:ascii="GHEA Grapalat" w:hAnsi="GHEA Grapalat" w:cs="Calibri"/>
                <w:sz w:val="16"/>
                <w:szCs w:val="16"/>
                <w:lang w:val="hy-AM" w:eastAsia="ru-RU" w:bidi="ru-RU"/>
              </w:rPr>
              <w:t>соль, пищевая, мелкая</w:t>
            </w:r>
          </w:p>
        </w:tc>
        <w:tc>
          <w:tcPr>
            <w:tcW w:w="1184" w:type="dxa"/>
            <w:vAlign w:val="center"/>
          </w:tcPr>
          <w:p w14:paraId="3C4FAC21"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578B341F"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3C61D2">
              <w:rPr>
                <w:rFonts w:ascii="GHEA Grapalat" w:hAnsi="GHEA Grapalat" w:cs="Calibri"/>
                <w:sz w:val="16"/>
                <w:szCs w:val="16"/>
                <w:lang w:val="hy-AM" w:eastAsia="ru-RU" w:bidi="ru-RU"/>
              </w:rPr>
              <w:t>Соль поваренная мелкая – высшего сорта, йодированная. Соль поваренная высшего сорта и экстра, белого цвета, кристаллическая, сыпучая, без посторонних механических примесей.</w:t>
            </w:r>
            <w:r w:rsidRPr="003C61D2">
              <w:rPr>
                <w:lang w:val="ru-RU"/>
              </w:rPr>
              <w:t xml:space="preserve"> </w:t>
            </w:r>
            <w:r w:rsidRPr="003C61D2">
              <w:rPr>
                <w:rFonts w:ascii="GHEA Grapalat" w:hAnsi="GHEA Grapalat" w:cs="Calibri"/>
                <w:sz w:val="16"/>
                <w:szCs w:val="16"/>
                <w:lang w:val="hy-AM" w:eastAsia="ru-RU" w:bidi="ru-RU"/>
              </w:rPr>
              <w:t>Массовая доля влаги: не более 0,1% для соли высшего сорта и не более 0,7% для высшего сорта, упаковка: заводская, масса: 1 килограмм / АСТ 239-2005.</w:t>
            </w:r>
            <w:r w:rsidRPr="00812EE0">
              <w:rPr>
                <w:rFonts w:ascii="GHEA Grapalat" w:hAnsi="GHEA Grapalat" w:cs="Calibri"/>
                <w:sz w:val="16"/>
                <w:szCs w:val="16"/>
                <w:lang w:val="hy-AM" w:eastAsia="ru-RU" w:bidi="ru-RU"/>
              </w:rPr>
              <w:t xml:space="preserve"> Остаточный срок годности не менее 60%.Безопасность: согласно гигиеническим нормативам N 2-III-4.9-01-2010, статья 8 Закона РА «О безопасности пищевых продуктов».</w:t>
            </w:r>
            <w:r w:rsidRPr="009A25E4">
              <w:rPr>
                <w:rFonts w:ascii="GHEA Grapalat" w:hAnsi="GHEA Grapalat" w:cs="Calibri"/>
                <w:sz w:val="16"/>
                <w:szCs w:val="16"/>
                <w:lang w:val="hy-AM" w:eastAsia="ru-RU" w:bidi="ru-RU"/>
              </w:rPr>
              <w:t xml:space="preserve"> »</w:t>
            </w:r>
            <w:r w:rsidRPr="009462CE">
              <w:rPr>
                <w:rFonts w:ascii="GHEA Grapalat" w:hAnsi="GHEA Grapalat" w:cs="Calibri"/>
                <w:sz w:val="16"/>
                <w:szCs w:val="16"/>
                <w:lang w:val="hy-AM" w:eastAsia="ru-RU" w:bidi="ru-RU"/>
              </w:rPr>
              <w:t xml:space="preserve"> Конкретный день и время доставки определяется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125B63B4"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570CAD15"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1C58DD6A"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1832FCBC"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70</w:t>
            </w:r>
          </w:p>
        </w:tc>
        <w:tc>
          <w:tcPr>
            <w:tcW w:w="815" w:type="dxa"/>
            <w:vAlign w:val="center"/>
          </w:tcPr>
          <w:p w14:paraId="771667E0"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319BE354"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446CD72C"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36C209E3" w14:textId="77777777" w:rsidTr="005C5332">
        <w:trPr>
          <w:trHeight w:val="1070"/>
          <w:jc w:val="center"/>
        </w:trPr>
        <w:tc>
          <w:tcPr>
            <w:tcW w:w="1428" w:type="dxa"/>
            <w:vAlign w:val="center"/>
          </w:tcPr>
          <w:p w14:paraId="4EA009F0"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45</w:t>
            </w:r>
          </w:p>
        </w:tc>
        <w:tc>
          <w:tcPr>
            <w:tcW w:w="1620" w:type="dxa"/>
            <w:gridSpan w:val="2"/>
            <w:vAlign w:val="center"/>
          </w:tcPr>
          <w:p w14:paraId="6CAA2C94" w14:textId="77777777" w:rsidR="00C35620" w:rsidRPr="004F1D4F" w:rsidRDefault="00C35620" w:rsidP="005C5332">
            <w:pPr>
              <w:rPr>
                <w:rFonts w:ascii="GHEA Grapalat" w:hAnsi="GHEA Grapalat" w:cs="Calibri"/>
                <w:color w:val="000000"/>
                <w:sz w:val="16"/>
                <w:szCs w:val="16"/>
                <w:lang w:val="hy-AM"/>
              </w:rPr>
            </w:pPr>
            <w:r w:rsidRPr="00A52748">
              <w:rPr>
                <w:rFonts w:ascii="GHEA Grapalat" w:hAnsi="GHEA Grapalat" w:cs="Calibri"/>
                <w:color w:val="000000"/>
                <w:sz w:val="16"/>
                <w:szCs w:val="16"/>
              </w:rPr>
              <w:t>15871257/1</w:t>
            </w:r>
          </w:p>
        </w:tc>
        <w:tc>
          <w:tcPr>
            <w:tcW w:w="1336" w:type="dxa"/>
            <w:vAlign w:val="center"/>
          </w:tcPr>
          <w:p w14:paraId="577D1549"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специи</w:t>
            </w:r>
          </w:p>
        </w:tc>
        <w:tc>
          <w:tcPr>
            <w:tcW w:w="1184" w:type="dxa"/>
            <w:vAlign w:val="center"/>
          </w:tcPr>
          <w:p w14:paraId="74A68488"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33374EA4"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E96D36">
              <w:rPr>
                <w:rFonts w:ascii="GHEA Grapalat" w:hAnsi="GHEA Grapalat" w:cs="Sylfaen"/>
                <w:color w:val="000000"/>
                <w:sz w:val="16"/>
                <w:szCs w:val="16"/>
                <w:lang w:val="hy-AM"/>
              </w:rPr>
              <w:t>Специи /соль, лимон, черный перец молотый, красный перец порошок,сахар порошок, ванилин,кориц</w:t>
            </w:r>
            <w:r>
              <w:rPr>
                <w:rFonts w:ascii="GHEA Grapalat" w:hAnsi="GHEA Grapalat" w:cs="Sylfaen"/>
                <w:color w:val="000000"/>
                <w:sz w:val="16"/>
                <w:szCs w:val="16"/>
                <w:lang w:val="hy-AM"/>
              </w:rPr>
              <w:t>а</w:t>
            </w:r>
            <w:r w:rsidRPr="00E96D36">
              <w:rPr>
                <w:rFonts w:ascii="GHEA Grapalat" w:hAnsi="GHEA Grapalat" w:cs="Sylfaen"/>
                <w:color w:val="000000"/>
                <w:sz w:val="16"/>
                <w:szCs w:val="16"/>
                <w:lang w:val="hy-AM"/>
              </w:rPr>
              <w:t xml:space="preserve">/. </w:t>
            </w:r>
            <w:r w:rsidRPr="007858B2">
              <w:rPr>
                <w:rFonts w:ascii="GHEA Grapalat" w:hAnsi="GHEA Grapalat" w:cs="Sylfaen"/>
                <w:color w:val="000000"/>
                <w:sz w:val="16"/>
                <w:szCs w:val="16"/>
                <w:lang w:val="hy-AM"/>
              </w:rPr>
              <w:t>Специи молотые, влажность не более 12%, эфирные масла не менее 0,8%,</w:t>
            </w:r>
            <w:r w:rsidRPr="007858B2">
              <w:rPr>
                <w:lang w:val="ru-RU"/>
              </w:rPr>
              <w:t xml:space="preserve"> </w:t>
            </w:r>
            <w:r>
              <w:rPr>
                <w:rFonts w:ascii="GHEA Grapalat" w:hAnsi="GHEA Grapalat" w:cs="Sylfaen"/>
                <w:color w:val="000000"/>
                <w:sz w:val="16"/>
                <w:szCs w:val="16"/>
                <w:lang w:val="hy-AM"/>
              </w:rPr>
              <w:t>з</w:t>
            </w:r>
            <w:r w:rsidRPr="007858B2">
              <w:rPr>
                <w:rFonts w:ascii="GHEA Grapalat" w:hAnsi="GHEA Grapalat" w:cs="Sylfaen"/>
                <w:color w:val="000000"/>
                <w:sz w:val="16"/>
                <w:szCs w:val="16"/>
                <w:lang w:val="hy-AM"/>
              </w:rPr>
              <w:t>ольность: 5-6%, ГОСТ 29053-91.</w:t>
            </w:r>
            <w:r w:rsidRPr="00812EE0">
              <w:rPr>
                <w:rFonts w:ascii="GHEA Grapalat" w:hAnsi="GHEA Grapalat" w:cs="Calibri"/>
                <w:sz w:val="16"/>
                <w:szCs w:val="16"/>
                <w:lang w:val="hy-AM" w:eastAsia="ru-RU" w:bidi="ru-RU"/>
              </w:rPr>
              <w:t xml:space="preserve"> Безопасность: согласно гигиеническим нормативам N 2-III-4.9-01-2010, статья 8 Закона РА «О безопасности пищевых продуктов».</w:t>
            </w:r>
            <w:r w:rsidRPr="009A25E4">
              <w:rPr>
                <w:rFonts w:ascii="GHEA Grapalat" w:hAnsi="GHEA Grapalat" w:cs="Calibri"/>
                <w:sz w:val="16"/>
                <w:szCs w:val="16"/>
                <w:lang w:val="hy-AM" w:eastAsia="ru-RU" w:bidi="ru-RU"/>
              </w:rPr>
              <w:t xml:space="preserve"> »</w:t>
            </w:r>
            <w:r w:rsidRPr="009462CE">
              <w:rPr>
                <w:rFonts w:ascii="GHEA Grapalat" w:hAnsi="GHEA Grapalat" w:cs="Calibri"/>
                <w:sz w:val="16"/>
                <w:szCs w:val="16"/>
                <w:lang w:val="hy-AM" w:eastAsia="ru-RU" w:bidi="ru-RU"/>
              </w:rPr>
              <w:t xml:space="preserve"> Конкретный день и время доставки определяется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6BD0BF85"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42503845"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1A8B78B9"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73A319E2"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10</w:t>
            </w:r>
          </w:p>
        </w:tc>
        <w:tc>
          <w:tcPr>
            <w:tcW w:w="815" w:type="dxa"/>
            <w:vAlign w:val="center"/>
          </w:tcPr>
          <w:p w14:paraId="5324FAA5"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4CB07C69"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29A19446"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139AE68C" w14:textId="77777777" w:rsidTr="005C5332">
        <w:trPr>
          <w:trHeight w:val="182"/>
          <w:jc w:val="center"/>
        </w:trPr>
        <w:tc>
          <w:tcPr>
            <w:tcW w:w="1428" w:type="dxa"/>
            <w:vAlign w:val="center"/>
          </w:tcPr>
          <w:p w14:paraId="4D0215BE"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46</w:t>
            </w:r>
          </w:p>
        </w:tc>
        <w:tc>
          <w:tcPr>
            <w:tcW w:w="1620" w:type="dxa"/>
            <w:gridSpan w:val="2"/>
            <w:vAlign w:val="center"/>
          </w:tcPr>
          <w:p w14:paraId="6408F06A" w14:textId="77777777" w:rsidR="00C35620" w:rsidRPr="004F1D4F" w:rsidRDefault="00C35620" w:rsidP="005C5332">
            <w:pPr>
              <w:rPr>
                <w:rFonts w:ascii="GHEA Grapalat" w:hAnsi="GHEA Grapalat" w:cs="Calibri"/>
                <w:color w:val="000000"/>
                <w:sz w:val="16"/>
                <w:szCs w:val="16"/>
                <w:lang w:val="hy-AM"/>
              </w:rPr>
            </w:pPr>
            <w:r w:rsidRPr="00A52748">
              <w:rPr>
                <w:rFonts w:ascii="GHEA Grapalat" w:hAnsi="GHEA Grapalat" w:cs="Calibri"/>
                <w:color w:val="000000"/>
                <w:sz w:val="16"/>
                <w:szCs w:val="16"/>
              </w:rPr>
              <w:t>15863200/1</w:t>
            </w:r>
          </w:p>
        </w:tc>
        <w:tc>
          <w:tcPr>
            <w:tcW w:w="1336" w:type="dxa"/>
            <w:vAlign w:val="center"/>
          </w:tcPr>
          <w:p w14:paraId="45FBFCE8"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чай, черный</w:t>
            </w:r>
          </w:p>
        </w:tc>
        <w:tc>
          <w:tcPr>
            <w:tcW w:w="1184" w:type="dxa"/>
            <w:vAlign w:val="center"/>
          </w:tcPr>
          <w:p w14:paraId="6F22276C"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0C4F3D98"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566026">
              <w:rPr>
                <w:rFonts w:ascii="GHEA Grapalat" w:hAnsi="GHEA Grapalat" w:cs="Calibri"/>
                <w:sz w:val="16"/>
                <w:szCs w:val="16"/>
                <w:lang w:val="hy-AM" w:eastAsia="ru-RU" w:bidi="ru-RU"/>
              </w:rPr>
              <w:t>Чай: Чёрный, крупнолистовой, гранулированный и мелколистовой. В картонных коробках или полиэтиленовых пакетах.</w:t>
            </w:r>
            <w:r w:rsidRPr="00812EE0">
              <w:rPr>
                <w:rFonts w:ascii="GHEA Grapalat" w:hAnsi="GHEA Grapalat" w:cs="Calibri"/>
                <w:sz w:val="16"/>
                <w:szCs w:val="16"/>
                <w:lang w:val="hy-AM" w:eastAsia="ru-RU" w:bidi="ru-RU"/>
              </w:rPr>
              <w:t xml:space="preserve"> Остаточный срок годности не менее 60%.Безопасность: согласно гигиеническим </w:t>
            </w:r>
            <w:r w:rsidRPr="00812EE0">
              <w:rPr>
                <w:rFonts w:ascii="GHEA Grapalat" w:hAnsi="GHEA Grapalat" w:cs="Calibri"/>
                <w:sz w:val="16"/>
                <w:szCs w:val="16"/>
                <w:lang w:val="hy-AM" w:eastAsia="ru-RU" w:bidi="ru-RU"/>
              </w:rPr>
              <w:lastRenderedPageBreak/>
              <w:t>нормативам N 2-III-4.9-01-2010, статья 8 Закона РА «О безопасности пищевых продуктов».</w:t>
            </w:r>
            <w:r w:rsidRPr="009A25E4">
              <w:rPr>
                <w:rFonts w:ascii="GHEA Grapalat" w:hAnsi="GHEA Grapalat" w:cs="Calibri"/>
                <w:sz w:val="16"/>
                <w:szCs w:val="16"/>
                <w:lang w:val="hy-AM" w:eastAsia="ru-RU" w:bidi="ru-RU"/>
              </w:rPr>
              <w:t xml:space="preserve"> »</w:t>
            </w:r>
            <w:r w:rsidRPr="009462CE">
              <w:rPr>
                <w:rFonts w:ascii="GHEA Grapalat" w:hAnsi="GHEA Grapalat" w:cs="Calibri"/>
                <w:sz w:val="16"/>
                <w:szCs w:val="16"/>
                <w:lang w:val="hy-AM" w:eastAsia="ru-RU" w:bidi="ru-RU"/>
              </w:rPr>
              <w:t xml:space="preserve"> Конкретный день и время доставки определяется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56FA9E4C"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6797BEA5"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4379B581"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2F34EF7B"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8</w:t>
            </w:r>
          </w:p>
        </w:tc>
        <w:tc>
          <w:tcPr>
            <w:tcW w:w="815" w:type="dxa"/>
            <w:vAlign w:val="center"/>
          </w:tcPr>
          <w:p w14:paraId="1CD3FE74"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0BD56789"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14F19983"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0E825BC2" w14:textId="77777777" w:rsidTr="005C5332">
        <w:trPr>
          <w:trHeight w:val="182"/>
          <w:jc w:val="center"/>
        </w:trPr>
        <w:tc>
          <w:tcPr>
            <w:tcW w:w="1428" w:type="dxa"/>
            <w:vAlign w:val="center"/>
          </w:tcPr>
          <w:p w14:paraId="388B45ED"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47</w:t>
            </w:r>
          </w:p>
        </w:tc>
        <w:tc>
          <w:tcPr>
            <w:tcW w:w="1620" w:type="dxa"/>
            <w:gridSpan w:val="2"/>
            <w:vAlign w:val="center"/>
          </w:tcPr>
          <w:p w14:paraId="5206705C" w14:textId="77777777" w:rsidR="00C35620" w:rsidRPr="004F1D4F" w:rsidRDefault="00C35620" w:rsidP="005C5332">
            <w:pPr>
              <w:rPr>
                <w:rFonts w:ascii="GHEA Grapalat" w:hAnsi="GHEA Grapalat" w:cs="Calibri"/>
                <w:color w:val="000000"/>
                <w:sz w:val="16"/>
                <w:szCs w:val="16"/>
                <w:lang w:val="hy-AM"/>
              </w:rPr>
            </w:pPr>
            <w:r w:rsidRPr="00A52748">
              <w:rPr>
                <w:rFonts w:ascii="GHEA Grapalat" w:hAnsi="GHEA Grapalat" w:cs="Calibri"/>
                <w:color w:val="000000"/>
                <w:sz w:val="16"/>
                <w:szCs w:val="16"/>
              </w:rPr>
              <w:t>15841400/1</w:t>
            </w:r>
          </w:p>
        </w:tc>
        <w:tc>
          <w:tcPr>
            <w:tcW w:w="1336" w:type="dxa"/>
            <w:vAlign w:val="center"/>
          </w:tcPr>
          <w:p w14:paraId="5C115C67"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какао-порошок</w:t>
            </w:r>
          </w:p>
        </w:tc>
        <w:tc>
          <w:tcPr>
            <w:tcW w:w="1184" w:type="dxa"/>
            <w:vAlign w:val="center"/>
          </w:tcPr>
          <w:p w14:paraId="2112B33C"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6572DA23"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126328">
              <w:rPr>
                <w:rFonts w:ascii="GHEA Grapalat" w:hAnsi="GHEA Grapalat" w:cs="Calibri"/>
                <w:sz w:val="16"/>
                <w:szCs w:val="16"/>
                <w:lang w:val="hy-AM" w:eastAsia="ru-RU" w:bidi="ru-RU"/>
              </w:rPr>
              <w:t>Какао-порошок: порошок от светло-коричневого до темно-коричневого цвета, без серых следов, без постороннего привкуса и запаха.</w:t>
            </w:r>
            <w:r w:rsidRPr="00B472E6">
              <w:rPr>
                <w:lang w:val="ru-RU"/>
              </w:rPr>
              <w:t xml:space="preserve"> </w:t>
            </w:r>
            <w:r w:rsidRPr="00B472E6">
              <w:rPr>
                <w:rFonts w:ascii="GHEA Grapalat" w:hAnsi="GHEA Grapalat" w:cs="Calibri"/>
                <w:sz w:val="16"/>
                <w:szCs w:val="16"/>
                <w:lang w:val="hy-AM" w:eastAsia="ru-RU" w:bidi="ru-RU"/>
              </w:rPr>
              <w:t>Пищевая и энергетическая ценность на 100 грамм: 27,3 г, жиры: 10,0 г, углеводы: 12,2 г, 655 мг. Энергетическая ценность: 289 ккал.</w:t>
            </w:r>
            <w:r w:rsidRPr="00F329CF">
              <w:rPr>
                <w:lang w:val="ru-RU"/>
              </w:rPr>
              <w:t xml:space="preserve"> </w:t>
            </w:r>
            <w:r w:rsidRPr="00311988">
              <w:rPr>
                <w:rFonts w:ascii="GHEA Grapalat" w:hAnsi="GHEA Grapalat" w:cs="Calibri"/>
                <w:sz w:val="16"/>
                <w:szCs w:val="16"/>
                <w:lang w:val="hy-AM" w:eastAsia="ru-RU" w:bidi="ru-RU"/>
              </w:rPr>
              <w:t>Обязательное указание на этикетке условий хранения.</w:t>
            </w:r>
            <w:r w:rsidRPr="00566026">
              <w:rPr>
                <w:rFonts w:ascii="GHEA Grapalat" w:hAnsi="GHEA Grapalat" w:cs="Calibri"/>
                <w:sz w:val="16"/>
                <w:szCs w:val="16"/>
                <w:lang w:val="hy-AM" w:eastAsia="ru-RU" w:bidi="ru-RU"/>
              </w:rPr>
              <w:t xml:space="preserve"> .</w:t>
            </w:r>
            <w:r w:rsidRPr="00812EE0">
              <w:rPr>
                <w:rFonts w:ascii="GHEA Grapalat" w:hAnsi="GHEA Grapalat" w:cs="Calibri"/>
                <w:sz w:val="16"/>
                <w:szCs w:val="16"/>
                <w:lang w:val="hy-AM" w:eastAsia="ru-RU" w:bidi="ru-RU"/>
              </w:rPr>
              <w:t xml:space="preserve"> Остаточный срок годности не менее 60%.Безопасность: согласно гигиеническим нормативам N 2-III-4.9-01-2010, статья 8 Закона РА «О безопасности пищевых продуктов».</w:t>
            </w:r>
            <w:r w:rsidRPr="009A25E4">
              <w:rPr>
                <w:rFonts w:ascii="GHEA Grapalat" w:hAnsi="GHEA Grapalat" w:cs="Calibri"/>
                <w:sz w:val="16"/>
                <w:szCs w:val="16"/>
                <w:lang w:val="hy-AM" w:eastAsia="ru-RU" w:bidi="ru-RU"/>
              </w:rPr>
              <w:t xml:space="preserve"> »</w:t>
            </w:r>
            <w:r w:rsidRPr="009462CE">
              <w:rPr>
                <w:rFonts w:ascii="GHEA Grapalat" w:hAnsi="GHEA Grapalat" w:cs="Calibri"/>
                <w:sz w:val="16"/>
                <w:szCs w:val="16"/>
                <w:lang w:val="hy-AM" w:eastAsia="ru-RU" w:bidi="ru-RU"/>
              </w:rPr>
              <w:t xml:space="preserve"> Конкретный день и время доставки определяется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02276CA6"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3D7FE06A"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6DD1209E"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0ADD43A4"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10</w:t>
            </w:r>
          </w:p>
        </w:tc>
        <w:tc>
          <w:tcPr>
            <w:tcW w:w="815" w:type="dxa"/>
            <w:vAlign w:val="center"/>
          </w:tcPr>
          <w:p w14:paraId="65788FF7"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5D37E912"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44F5386C"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4D6E9781" w14:textId="77777777" w:rsidTr="005C5332">
        <w:trPr>
          <w:trHeight w:val="182"/>
          <w:jc w:val="center"/>
        </w:trPr>
        <w:tc>
          <w:tcPr>
            <w:tcW w:w="1428" w:type="dxa"/>
            <w:vAlign w:val="center"/>
          </w:tcPr>
          <w:p w14:paraId="3A06D0C2"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48</w:t>
            </w:r>
          </w:p>
        </w:tc>
        <w:tc>
          <w:tcPr>
            <w:tcW w:w="1620" w:type="dxa"/>
            <w:gridSpan w:val="2"/>
            <w:vAlign w:val="center"/>
          </w:tcPr>
          <w:p w14:paraId="32836D8E" w14:textId="77777777" w:rsidR="00C35620" w:rsidRPr="004F1D4F" w:rsidRDefault="00C35620" w:rsidP="005C5332">
            <w:pPr>
              <w:rPr>
                <w:rFonts w:ascii="GHEA Grapalat" w:hAnsi="GHEA Grapalat" w:cs="Calibri"/>
                <w:color w:val="000000"/>
                <w:sz w:val="16"/>
                <w:szCs w:val="16"/>
                <w:lang w:val="hy-AM"/>
              </w:rPr>
            </w:pPr>
            <w:r w:rsidRPr="00A52748">
              <w:rPr>
                <w:rFonts w:ascii="GHEA Grapalat" w:hAnsi="GHEA Grapalat" w:cs="Calibri"/>
                <w:color w:val="000000"/>
                <w:sz w:val="16"/>
                <w:szCs w:val="16"/>
              </w:rPr>
              <w:t>15872600/1</w:t>
            </w:r>
          </w:p>
        </w:tc>
        <w:tc>
          <w:tcPr>
            <w:tcW w:w="1336" w:type="dxa"/>
            <w:vAlign w:val="center"/>
          </w:tcPr>
          <w:p w14:paraId="770EBA92"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пищевая сода</w:t>
            </w:r>
          </w:p>
        </w:tc>
        <w:tc>
          <w:tcPr>
            <w:tcW w:w="1184" w:type="dxa"/>
            <w:vAlign w:val="center"/>
          </w:tcPr>
          <w:p w14:paraId="0B187904"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44E7393D" w14:textId="77777777" w:rsidR="00C35620" w:rsidRPr="00EA499E"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Pr>
                <w:rFonts w:ascii="GHEA Grapalat" w:hAnsi="GHEA Grapalat" w:cs="Calibri"/>
                <w:color w:val="000000"/>
                <w:sz w:val="16"/>
                <w:szCs w:val="16"/>
                <w:lang w:val="hy-AM"/>
              </w:rPr>
              <w:t>П</w:t>
            </w:r>
            <w:r w:rsidRPr="00EA499E">
              <w:rPr>
                <w:rFonts w:ascii="GHEA Grapalat" w:hAnsi="GHEA Grapalat" w:cs="Calibri"/>
                <w:color w:val="000000"/>
                <w:sz w:val="16"/>
                <w:szCs w:val="16"/>
                <w:lang w:val="ru-RU"/>
              </w:rPr>
              <w:t>ищевая сода</w:t>
            </w:r>
            <w:r>
              <w:rPr>
                <w:rFonts w:ascii="GHEA Grapalat" w:hAnsi="GHEA Grapalat" w:cs="Calibri"/>
                <w:color w:val="000000"/>
                <w:sz w:val="16"/>
                <w:szCs w:val="16"/>
                <w:lang w:val="hy-AM"/>
              </w:rPr>
              <w:t>.</w:t>
            </w:r>
            <w:r w:rsidRPr="00EA499E">
              <w:rPr>
                <w:lang w:val="ru-RU"/>
              </w:rPr>
              <w:t xml:space="preserve"> </w:t>
            </w:r>
            <w:r w:rsidRPr="00EA499E">
              <w:rPr>
                <w:rFonts w:ascii="GHEA Grapalat" w:hAnsi="GHEA Grapalat" w:cs="Calibri"/>
                <w:color w:val="000000"/>
                <w:sz w:val="16"/>
                <w:szCs w:val="16"/>
                <w:lang w:val="hy-AM"/>
              </w:rPr>
              <w:t>Пищевая, мелкая, белая, ароматизирующая добавка, используемая в пищевой промышленности.</w:t>
            </w:r>
            <w:r w:rsidRPr="00311988">
              <w:rPr>
                <w:rFonts w:ascii="GHEA Grapalat" w:hAnsi="GHEA Grapalat" w:cs="Calibri"/>
                <w:sz w:val="16"/>
                <w:szCs w:val="16"/>
                <w:lang w:val="hy-AM" w:eastAsia="ru-RU" w:bidi="ru-RU"/>
              </w:rPr>
              <w:t xml:space="preserve"> Обязательное указание на этикетке условий хранения.</w:t>
            </w:r>
            <w:r w:rsidRPr="00566026">
              <w:rPr>
                <w:rFonts w:ascii="GHEA Grapalat" w:hAnsi="GHEA Grapalat" w:cs="Calibri"/>
                <w:sz w:val="16"/>
                <w:szCs w:val="16"/>
                <w:lang w:val="hy-AM" w:eastAsia="ru-RU" w:bidi="ru-RU"/>
              </w:rPr>
              <w:t xml:space="preserve"> .</w:t>
            </w:r>
            <w:r w:rsidRPr="00812EE0">
              <w:rPr>
                <w:rFonts w:ascii="GHEA Grapalat" w:hAnsi="GHEA Grapalat" w:cs="Calibri"/>
                <w:sz w:val="16"/>
                <w:szCs w:val="16"/>
                <w:lang w:val="hy-AM" w:eastAsia="ru-RU" w:bidi="ru-RU"/>
              </w:rPr>
              <w:t xml:space="preserve"> Остаточный срок годности не менее 60%.Безопасность: согласно гигиеническим нормативам N 2-III-4.9-01-2010, статья 8 Закона РА «О безопасности пищевых продуктов».</w:t>
            </w:r>
            <w:r w:rsidRPr="009A25E4">
              <w:rPr>
                <w:rFonts w:ascii="GHEA Grapalat" w:hAnsi="GHEA Grapalat" w:cs="Calibri"/>
                <w:sz w:val="16"/>
                <w:szCs w:val="16"/>
                <w:lang w:val="hy-AM" w:eastAsia="ru-RU" w:bidi="ru-RU"/>
              </w:rPr>
              <w:t xml:space="preserve"> »</w:t>
            </w:r>
            <w:r w:rsidRPr="009462CE">
              <w:rPr>
                <w:rFonts w:ascii="GHEA Grapalat" w:hAnsi="GHEA Grapalat" w:cs="Calibri"/>
                <w:sz w:val="16"/>
                <w:szCs w:val="16"/>
                <w:lang w:val="hy-AM" w:eastAsia="ru-RU" w:bidi="ru-RU"/>
              </w:rPr>
              <w:t xml:space="preserve"> Конкретный день и время доставки определяется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758BA822"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09BE0B6E"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5AC91DCD"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70892D11"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10</w:t>
            </w:r>
          </w:p>
        </w:tc>
        <w:tc>
          <w:tcPr>
            <w:tcW w:w="815" w:type="dxa"/>
            <w:vAlign w:val="center"/>
          </w:tcPr>
          <w:p w14:paraId="5992DF15"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728516D8"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76CA6416"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514474F4" w14:textId="77777777" w:rsidTr="005C5332">
        <w:trPr>
          <w:trHeight w:val="182"/>
          <w:jc w:val="center"/>
        </w:trPr>
        <w:tc>
          <w:tcPr>
            <w:tcW w:w="1428" w:type="dxa"/>
            <w:vAlign w:val="center"/>
          </w:tcPr>
          <w:p w14:paraId="26B6FEEA"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49</w:t>
            </w:r>
          </w:p>
        </w:tc>
        <w:tc>
          <w:tcPr>
            <w:tcW w:w="1620" w:type="dxa"/>
            <w:gridSpan w:val="2"/>
            <w:vAlign w:val="center"/>
          </w:tcPr>
          <w:p w14:paraId="555E22AF" w14:textId="77777777" w:rsidR="00C35620" w:rsidRPr="004F1D4F" w:rsidRDefault="00C35620" w:rsidP="005C5332">
            <w:pPr>
              <w:rPr>
                <w:rFonts w:ascii="GHEA Grapalat" w:hAnsi="GHEA Grapalat" w:cs="Calibri"/>
                <w:color w:val="000000"/>
                <w:sz w:val="16"/>
                <w:szCs w:val="16"/>
                <w:lang w:val="hy-AM"/>
              </w:rPr>
            </w:pPr>
            <w:r w:rsidRPr="00A52748">
              <w:rPr>
                <w:rFonts w:ascii="GHEA Grapalat" w:hAnsi="GHEA Grapalat" w:cs="Calibri"/>
                <w:color w:val="000000"/>
                <w:sz w:val="16"/>
                <w:szCs w:val="16"/>
              </w:rPr>
              <w:t>15842310/1</w:t>
            </w:r>
          </w:p>
        </w:tc>
        <w:tc>
          <w:tcPr>
            <w:tcW w:w="1336" w:type="dxa"/>
            <w:vAlign w:val="center"/>
          </w:tcPr>
          <w:p w14:paraId="17657EF3"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конфеты, карамель</w:t>
            </w:r>
          </w:p>
        </w:tc>
        <w:tc>
          <w:tcPr>
            <w:tcW w:w="1184" w:type="dxa"/>
            <w:vAlign w:val="center"/>
          </w:tcPr>
          <w:p w14:paraId="2BC3EEEB"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16B1818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ED605D">
              <w:rPr>
                <w:rFonts w:ascii="GHEA Grapalat" w:hAnsi="GHEA Grapalat" w:cs="Calibri"/>
                <w:sz w:val="16"/>
                <w:szCs w:val="16"/>
                <w:lang w:val="hy-AM" w:eastAsia="ru-RU" w:bidi="ru-RU"/>
              </w:rPr>
              <w:t>Карамель леденцовая, освежающая, твердая, однородная, с блестящей внешней поверхностью, форма, вкус и запах в соответствии с рецептурой и технологическими инструкциями, массой нетто не менее 10 г без фруктовой мякоти</w:t>
            </w:r>
            <w:r>
              <w:rPr>
                <w:rFonts w:ascii="GHEA Grapalat" w:hAnsi="GHEA Grapalat" w:cs="Calibri"/>
                <w:sz w:val="16"/>
                <w:szCs w:val="16"/>
                <w:lang w:val="hy-AM" w:eastAsia="ru-RU" w:bidi="ru-RU"/>
              </w:rPr>
              <w:t>.</w:t>
            </w:r>
            <w:r w:rsidRPr="002C1428">
              <w:rPr>
                <w:lang w:val="ru-RU"/>
              </w:rPr>
              <w:t xml:space="preserve"> </w:t>
            </w:r>
            <w:r w:rsidRPr="002C1428">
              <w:rPr>
                <w:rFonts w:ascii="GHEA Grapalat" w:hAnsi="GHEA Grapalat" w:cs="Calibri"/>
                <w:sz w:val="16"/>
                <w:szCs w:val="16"/>
                <w:lang w:val="hy-AM" w:eastAsia="ru-RU" w:bidi="ru-RU"/>
              </w:rPr>
              <w:t>Срок годности не менее 60%. В зависимости от вида конфет массовая доля влаги не более 4–25%, ГОСТ 4570-93 или эквивалент. Упаковка: в фольге и бумаге, неупакованные поштучно, в весовых коробках, в смешанном ассортименте, ГОСТ 4570-93 или эквивалент. Безопасность: согласно гигиеническому нормативу № 2-III-4.9-01-2010.</w:t>
            </w:r>
            <w:r w:rsidRPr="002C1428">
              <w:rPr>
                <w:lang w:val="ru-RU"/>
              </w:rPr>
              <w:t xml:space="preserve"> </w:t>
            </w:r>
            <w:r w:rsidRPr="002C1428">
              <w:rPr>
                <w:rFonts w:ascii="GHEA Grapalat" w:hAnsi="GHEA Grapalat" w:cs="Calibri"/>
                <w:sz w:val="16"/>
                <w:szCs w:val="16"/>
                <w:lang w:val="hy-AM" w:eastAsia="ru-RU" w:bidi="ru-RU"/>
              </w:rPr>
              <w:t xml:space="preserve">а маркировка – в соответствии со статьей 8 Закона РА «О безопасности пищевых продуктов». Конкретный день и время доставки определяются Покупателем путем предварительного (не ранее, чем за 3 рабочих </w:t>
            </w:r>
            <w:r w:rsidRPr="002C1428">
              <w:rPr>
                <w:rFonts w:ascii="GHEA Grapalat" w:hAnsi="GHEA Grapalat" w:cs="Calibri"/>
                <w:sz w:val="16"/>
                <w:szCs w:val="16"/>
                <w:lang w:val="hy-AM" w:eastAsia="ru-RU" w:bidi="ru-RU"/>
              </w:rPr>
              <w:lastRenderedPageBreak/>
              <w:t>дня) заказа по электронной почте или телефону.</w:t>
            </w:r>
          </w:p>
        </w:tc>
        <w:tc>
          <w:tcPr>
            <w:tcW w:w="1080" w:type="dxa"/>
            <w:vAlign w:val="center"/>
          </w:tcPr>
          <w:p w14:paraId="32C27E1E"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6A6D2494"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7821403E"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2EAA7BBE"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80</w:t>
            </w:r>
          </w:p>
        </w:tc>
        <w:tc>
          <w:tcPr>
            <w:tcW w:w="815" w:type="dxa"/>
            <w:vAlign w:val="center"/>
          </w:tcPr>
          <w:p w14:paraId="5D59ED2E"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5DECF0A6"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65D90291"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58AFF4A2" w14:textId="77777777" w:rsidTr="005C5332">
        <w:trPr>
          <w:trHeight w:val="182"/>
          <w:jc w:val="center"/>
        </w:trPr>
        <w:tc>
          <w:tcPr>
            <w:tcW w:w="1428" w:type="dxa"/>
            <w:vAlign w:val="center"/>
          </w:tcPr>
          <w:p w14:paraId="4A478D48"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50</w:t>
            </w:r>
          </w:p>
        </w:tc>
        <w:tc>
          <w:tcPr>
            <w:tcW w:w="1620" w:type="dxa"/>
            <w:gridSpan w:val="2"/>
            <w:vAlign w:val="center"/>
          </w:tcPr>
          <w:p w14:paraId="3603D86D" w14:textId="77777777" w:rsidR="00C35620" w:rsidRPr="004F1D4F" w:rsidRDefault="00C35620" w:rsidP="005C5332">
            <w:pPr>
              <w:rPr>
                <w:rFonts w:ascii="GHEA Grapalat" w:hAnsi="GHEA Grapalat" w:cs="Calibri"/>
                <w:color w:val="000000"/>
                <w:sz w:val="16"/>
                <w:szCs w:val="16"/>
                <w:lang w:val="hy-AM"/>
              </w:rPr>
            </w:pPr>
            <w:r w:rsidRPr="00E96D36">
              <w:rPr>
                <w:rFonts w:ascii="GHEA Grapalat" w:hAnsi="GHEA Grapalat" w:cs="Calibri"/>
                <w:color w:val="000000"/>
                <w:sz w:val="16"/>
                <w:szCs w:val="16"/>
              </w:rPr>
              <w:t>15842110/1</w:t>
            </w:r>
          </w:p>
        </w:tc>
        <w:tc>
          <w:tcPr>
            <w:tcW w:w="1336" w:type="dxa"/>
            <w:vAlign w:val="center"/>
          </w:tcPr>
          <w:p w14:paraId="4C929C32"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конфеты, покрытые шоколадом</w:t>
            </w:r>
          </w:p>
        </w:tc>
        <w:tc>
          <w:tcPr>
            <w:tcW w:w="1184" w:type="dxa"/>
            <w:vAlign w:val="center"/>
          </w:tcPr>
          <w:p w14:paraId="2F7F18C2"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39E5A836"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796D50">
              <w:rPr>
                <w:rFonts w:ascii="GHEA Grapalat" w:hAnsi="GHEA Grapalat" w:cs="Calibri"/>
                <w:sz w:val="16"/>
                <w:szCs w:val="16"/>
                <w:lang w:val="hy-AM" w:eastAsia="ru-RU" w:bidi="ru-RU"/>
              </w:rPr>
              <w:t>Шоколадные конфеты: цельные, однородные, с блестящей наружной поверхностью, пористые и полые, форма, вкус и запах в соответствии с рецептурой и технологическими инструкциями, степень измельчения не менее 92%, массовая доля начинки не менее 20%, масса нетто не менее 15 г.</w:t>
            </w:r>
            <w:r w:rsidRPr="008B2F2F">
              <w:rPr>
                <w:lang w:val="ru-RU"/>
              </w:rPr>
              <w:t xml:space="preserve"> </w:t>
            </w:r>
            <w:r w:rsidRPr="008B2F2F">
              <w:rPr>
                <w:rFonts w:ascii="GHEA Grapalat" w:hAnsi="GHEA Grapalat" w:cs="Calibri"/>
                <w:sz w:val="16"/>
                <w:szCs w:val="16"/>
                <w:lang w:val="hy-AM" w:eastAsia="ru-RU" w:bidi="ru-RU"/>
              </w:rPr>
              <w:t>Срок годности не менее 60%.</w:t>
            </w:r>
            <w:r w:rsidRPr="008B2F2F">
              <w:rPr>
                <w:lang w:val="ru-RU"/>
              </w:rPr>
              <w:t xml:space="preserve"> </w:t>
            </w:r>
            <w:r w:rsidRPr="008B2F2F">
              <w:rPr>
                <w:rFonts w:ascii="GHEA Grapalat" w:hAnsi="GHEA Grapalat" w:cs="Calibri"/>
                <w:sz w:val="16"/>
                <w:szCs w:val="16"/>
                <w:lang w:val="hy-AM" w:eastAsia="ru-RU" w:bidi="ru-RU"/>
              </w:rPr>
              <w:t>Заражённость и зараженность вредителями НЕ допускаются. ГОСТ 31721-2012.</w:t>
            </w:r>
            <w:r w:rsidRPr="0049375F">
              <w:rPr>
                <w:lang w:val="ru-RU"/>
              </w:rPr>
              <w:t xml:space="preserve"> </w:t>
            </w:r>
            <w:r w:rsidRPr="0049375F">
              <w:rPr>
                <w:rFonts w:ascii="GHEA Grapalat" w:hAnsi="GHEA Grapalat" w:cs="Calibri"/>
                <w:sz w:val="16"/>
                <w:szCs w:val="16"/>
                <w:lang w:val="hy-AM" w:eastAsia="ru-RU" w:bidi="ru-RU"/>
              </w:rPr>
              <w:t>Согласно указанным характеристикам. Безопасность – согласно гигиеническим нормативам N 2-III-4.9-01-2010, а маркировка – согласно статье 9 Закона РА «О безопасности пищевых продуктов» «Маркировка: разборчивая».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3A730260"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692EDFC9"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464C03BA"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6D37CB03"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80</w:t>
            </w:r>
          </w:p>
        </w:tc>
        <w:tc>
          <w:tcPr>
            <w:tcW w:w="815" w:type="dxa"/>
            <w:vAlign w:val="center"/>
          </w:tcPr>
          <w:p w14:paraId="10742722"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530DEC56"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583086CB"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739F6FF9" w14:textId="77777777" w:rsidTr="005C5332">
        <w:trPr>
          <w:trHeight w:val="182"/>
          <w:jc w:val="center"/>
        </w:trPr>
        <w:tc>
          <w:tcPr>
            <w:tcW w:w="1428" w:type="dxa"/>
            <w:vAlign w:val="center"/>
          </w:tcPr>
          <w:p w14:paraId="7148D15A"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51</w:t>
            </w:r>
          </w:p>
        </w:tc>
        <w:tc>
          <w:tcPr>
            <w:tcW w:w="1620" w:type="dxa"/>
            <w:gridSpan w:val="2"/>
            <w:vAlign w:val="center"/>
          </w:tcPr>
          <w:p w14:paraId="1194561F" w14:textId="77777777" w:rsidR="00C35620" w:rsidRPr="004F1D4F" w:rsidRDefault="00C35620" w:rsidP="005C5332">
            <w:pPr>
              <w:rPr>
                <w:rFonts w:ascii="GHEA Grapalat" w:hAnsi="GHEA Grapalat" w:cs="Calibri"/>
                <w:color w:val="000000"/>
                <w:sz w:val="16"/>
                <w:szCs w:val="16"/>
                <w:lang w:val="hy-AM"/>
              </w:rPr>
            </w:pPr>
            <w:r w:rsidRPr="00E96D36">
              <w:rPr>
                <w:rFonts w:ascii="GHEA Grapalat" w:hAnsi="GHEA Grapalat" w:cs="Calibri"/>
                <w:color w:val="000000"/>
                <w:sz w:val="16"/>
                <w:szCs w:val="16"/>
              </w:rPr>
              <w:t>15831600/1</w:t>
            </w:r>
          </w:p>
        </w:tc>
        <w:tc>
          <w:tcPr>
            <w:tcW w:w="1336" w:type="dxa"/>
            <w:vAlign w:val="center"/>
          </w:tcPr>
          <w:p w14:paraId="02B89073"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зефир</w:t>
            </w:r>
          </w:p>
        </w:tc>
        <w:tc>
          <w:tcPr>
            <w:tcW w:w="1184" w:type="dxa"/>
            <w:vAlign w:val="center"/>
          </w:tcPr>
          <w:p w14:paraId="7D8A2D31"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38F4B17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D021A0">
              <w:rPr>
                <w:rFonts w:ascii="GHEA Grapalat" w:hAnsi="GHEA Grapalat" w:cs="Calibri"/>
                <w:sz w:val="16"/>
                <w:szCs w:val="16"/>
                <w:lang w:val="hy-AM" w:eastAsia="ru-RU" w:bidi="ru-RU"/>
              </w:rPr>
              <w:t>Зефир: В зависимости от вида конфет массовая доля влаги не более 4-25%, упаковка - картонная, без упаковки, поштучно, в весовых коробках, в смешанном ассортименте.</w:t>
            </w:r>
            <w:r w:rsidRPr="00D021A0">
              <w:rPr>
                <w:lang w:val="ru-RU"/>
              </w:rPr>
              <w:t xml:space="preserve"> </w:t>
            </w:r>
            <w:r w:rsidRPr="00D021A0">
              <w:rPr>
                <w:rFonts w:ascii="GHEA Grapalat" w:hAnsi="GHEA Grapalat" w:cs="Calibri"/>
                <w:sz w:val="16"/>
                <w:szCs w:val="16"/>
                <w:lang w:val="hy-AM" w:eastAsia="ru-RU" w:bidi="ru-RU"/>
              </w:rPr>
              <w:t>Безопасность соответствует гигиеническим нормативам N 2-III-4.9-01-2010, а маркировка — статье 9 Закона РА «О безопасности пищевых продуктов» «Этикетки должны быть разборчивыми».</w:t>
            </w:r>
            <w:r w:rsidRPr="00D021A0">
              <w:rPr>
                <w:lang w:val="ru-RU"/>
              </w:rPr>
              <w:t xml:space="preserve"> </w:t>
            </w:r>
            <w:r w:rsidRPr="00D021A0">
              <w:rPr>
                <w:rFonts w:ascii="GHEA Grapalat" w:hAnsi="GHEA Grapalat" w:cs="Calibri"/>
                <w:sz w:val="16"/>
                <w:szCs w:val="16"/>
                <w:lang w:val="hy-AM" w:eastAsia="ru-RU" w:bidi="ru-RU"/>
              </w:rPr>
              <w:t>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1E489B44"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6279374C"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5F4B5645"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683971FA"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20</w:t>
            </w:r>
          </w:p>
        </w:tc>
        <w:tc>
          <w:tcPr>
            <w:tcW w:w="815" w:type="dxa"/>
            <w:vAlign w:val="center"/>
          </w:tcPr>
          <w:p w14:paraId="7ED666A6"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022CDE8D"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0E627E99"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03FF5E31" w14:textId="77777777" w:rsidTr="005C5332">
        <w:trPr>
          <w:trHeight w:val="182"/>
          <w:jc w:val="center"/>
        </w:trPr>
        <w:tc>
          <w:tcPr>
            <w:tcW w:w="1428" w:type="dxa"/>
            <w:vAlign w:val="center"/>
          </w:tcPr>
          <w:p w14:paraId="4697A3BC"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52</w:t>
            </w:r>
          </w:p>
        </w:tc>
        <w:tc>
          <w:tcPr>
            <w:tcW w:w="1620" w:type="dxa"/>
            <w:gridSpan w:val="2"/>
            <w:vAlign w:val="center"/>
          </w:tcPr>
          <w:p w14:paraId="42713BF0" w14:textId="77777777" w:rsidR="00C35620" w:rsidRPr="004F1D4F" w:rsidRDefault="00C35620" w:rsidP="005C5332">
            <w:pPr>
              <w:rPr>
                <w:rFonts w:ascii="GHEA Grapalat" w:hAnsi="GHEA Grapalat" w:cs="Calibri"/>
                <w:color w:val="000000"/>
                <w:sz w:val="16"/>
                <w:szCs w:val="16"/>
                <w:lang w:val="hy-AM"/>
              </w:rPr>
            </w:pPr>
            <w:r w:rsidRPr="00E96D36">
              <w:rPr>
                <w:rFonts w:ascii="GHEA Grapalat" w:hAnsi="GHEA Grapalat" w:cs="Calibri"/>
                <w:color w:val="000000"/>
                <w:sz w:val="16"/>
                <w:szCs w:val="16"/>
              </w:rPr>
              <w:t>15831600/</w:t>
            </w:r>
            <w:r w:rsidRPr="00A52748">
              <w:rPr>
                <w:rFonts w:ascii="GHEA Grapalat" w:hAnsi="GHEA Grapalat" w:cs="Calibri"/>
                <w:color w:val="000000"/>
                <w:sz w:val="16"/>
                <w:szCs w:val="16"/>
              </w:rPr>
              <w:t>3</w:t>
            </w:r>
          </w:p>
        </w:tc>
        <w:tc>
          <w:tcPr>
            <w:tcW w:w="1336" w:type="dxa"/>
            <w:vAlign w:val="center"/>
          </w:tcPr>
          <w:p w14:paraId="0D153B76"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мармелад</w:t>
            </w:r>
          </w:p>
        </w:tc>
        <w:tc>
          <w:tcPr>
            <w:tcW w:w="1184" w:type="dxa"/>
            <w:vAlign w:val="center"/>
          </w:tcPr>
          <w:p w14:paraId="0296C61C"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6D3AC209"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52776C">
              <w:rPr>
                <w:rFonts w:ascii="GHEA Grapalat" w:hAnsi="GHEA Grapalat" w:cs="Calibri"/>
                <w:sz w:val="16"/>
                <w:szCs w:val="16"/>
                <w:lang w:val="hy-AM" w:eastAsia="ru-RU" w:bidi="ru-RU"/>
              </w:rPr>
              <w:t>Мармелад фруктовый: Мармелад освежающий, однородный, внешняя поверхность, форма, вкус и запах которого соответствуют рецептуре и технологическим инструкциям, в коробках, массой нетто более 20 г.</w:t>
            </w:r>
            <w:r w:rsidRPr="008B2F2F">
              <w:rPr>
                <w:rFonts w:ascii="GHEA Grapalat" w:hAnsi="GHEA Grapalat" w:cs="Calibri"/>
                <w:sz w:val="16"/>
                <w:szCs w:val="16"/>
                <w:lang w:val="hy-AM" w:eastAsia="ru-RU" w:bidi="ru-RU"/>
              </w:rPr>
              <w:t xml:space="preserve"> Срок годности не менее 60%.</w:t>
            </w:r>
            <w:r w:rsidRPr="008B2F2F">
              <w:rPr>
                <w:lang w:val="ru-RU"/>
              </w:rPr>
              <w:t xml:space="preserve"> </w:t>
            </w:r>
            <w:r w:rsidRPr="008B2F2F">
              <w:rPr>
                <w:rFonts w:ascii="GHEA Grapalat" w:hAnsi="GHEA Grapalat" w:cs="Calibri"/>
                <w:sz w:val="16"/>
                <w:szCs w:val="16"/>
                <w:lang w:val="hy-AM" w:eastAsia="ru-RU" w:bidi="ru-RU"/>
              </w:rPr>
              <w:t>Заражённость и зараженность вредителями НЕ допускаются. ГОСТ 31721-2012.</w:t>
            </w:r>
            <w:r w:rsidRPr="0049375F">
              <w:rPr>
                <w:lang w:val="ru-RU"/>
              </w:rPr>
              <w:t xml:space="preserve"> </w:t>
            </w:r>
            <w:r w:rsidRPr="0049375F">
              <w:rPr>
                <w:rFonts w:ascii="GHEA Grapalat" w:hAnsi="GHEA Grapalat" w:cs="Calibri"/>
                <w:sz w:val="16"/>
                <w:szCs w:val="16"/>
                <w:lang w:val="hy-AM" w:eastAsia="ru-RU" w:bidi="ru-RU"/>
              </w:rPr>
              <w:t>Согласно указанным характеристикам. Безопасность – согласно гигиеническим нормативам N 2-III-4.9-01-2010, а маркировка – согласно статье 9 Закона РА «О безопасности пищевых продуктов» «Маркировка: разборчивая».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0232D760"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737D2AE7"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23E3E67E"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790E4304"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20</w:t>
            </w:r>
          </w:p>
        </w:tc>
        <w:tc>
          <w:tcPr>
            <w:tcW w:w="815" w:type="dxa"/>
            <w:vAlign w:val="center"/>
          </w:tcPr>
          <w:p w14:paraId="332DE917"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0353DBEB"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43288191"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1AD2EB96" w14:textId="77777777" w:rsidTr="005C5332">
        <w:trPr>
          <w:trHeight w:val="182"/>
          <w:jc w:val="center"/>
        </w:trPr>
        <w:tc>
          <w:tcPr>
            <w:tcW w:w="1428" w:type="dxa"/>
            <w:vAlign w:val="center"/>
          </w:tcPr>
          <w:p w14:paraId="76CD1EFE"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53</w:t>
            </w:r>
          </w:p>
        </w:tc>
        <w:tc>
          <w:tcPr>
            <w:tcW w:w="1620" w:type="dxa"/>
            <w:gridSpan w:val="2"/>
            <w:vAlign w:val="center"/>
          </w:tcPr>
          <w:p w14:paraId="362AE205" w14:textId="77777777" w:rsidR="00C35620" w:rsidRPr="004F1D4F" w:rsidRDefault="00C35620" w:rsidP="005C5332">
            <w:pPr>
              <w:rPr>
                <w:rFonts w:ascii="GHEA Grapalat" w:hAnsi="GHEA Grapalat" w:cs="Calibri"/>
                <w:color w:val="000000"/>
                <w:sz w:val="16"/>
                <w:szCs w:val="16"/>
                <w:lang w:val="hy-AM"/>
              </w:rPr>
            </w:pPr>
            <w:r w:rsidRPr="00E96D36">
              <w:rPr>
                <w:rFonts w:ascii="GHEA Grapalat" w:hAnsi="GHEA Grapalat" w:cs="Calibri"/>
                <w:color w:val="000000"/>
                <w:sz w:val="16"/>
                <w:szCs w:val="16"/>
              </w:rPr>
              <w:t>15511600/1</w:t>
            </w:r>
          </w:p>
        </w:tc>
        <w:tc>
          <w:tcPr>
            <w:tcW w:w="1336" w:type="dxa"/>
            <w:vAlign w:val="center"/>
          </w:tcPr>
          <w:p w14:paraId="262DBB73"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сгущенное молоко</w:t>
            </w:r>
          </w:p>
        </w:tc>
        <w:tc>
          <w:tcPr>
            <w:tcW w:w="1184" w:type="dxa"/>
            <w:vAlign w:val="center"/>
          </w:tcPr>
          <w:p w14:paraId="437CF841"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2C4CA869"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26372A">
              <w:rPr>
                <w:rFonts w:ascii="GHEA Grapalat" w:hAnsi="GHEA Grapalat" w:cs="Calibri"/>
                <w:sz w:val="16"/>
                <w:szCs w:val="16"/>
                <w:lang w:val="hy-AM" w:eastAsia="ru-RU" w:bidi="ru-RU"/>
              </w:rPr>
              <w:t xml:space="preserve">Молоко сгущенное с сахаром, сладкое на вкус, с выраженным вкусом чистого, пастеризованного молока, без посторонних привкуса и запаха, с </w:t>
            </w:r>
            <w:r w:rsidRPr="0026372A">
              <w:rPr>
                <w:rFonts w:ascii="GHEA Grapalat" w:hAnsi="GHEA Grapalat" w:cs="Calibri"/>
                <w:sz w:val="16"/>
                <w:szCs w:val="16"/>
                <w:lang w:val="hy-AM" w:eastAsia="ru-RU" w:bidi="ru-RU"/>
              </w:rPr>
              <w:lastRenderedPageBreak/>
              <w:t>однородной цельной массой, без значительных  ощутимых кристаллов лактозы по ГОСТ 2903-78.</w:t>
            </w:r>
            <w:r w:rsidRPr="00EF0987">
              <w:rPr>
                <w:lang w:val="ru-RU"/>
              </w:rPr>
              <w:t xml:space="preserve"> </w:t>
            </w:r>
            <w:r w:rsidRPr="00EF0987">
              <w:rPr>
                <w:rFonts w:ascii="GHEA Grapalat" w:hAnsi="GHEA Grapalat" w:cs="Calibri"/>
                <w:sz w:val="16"/>
                <w:szCs w:val="16"/>
                <w:lang w:val="hy-AM" w:eastAsia="ru-RU" w:bidi="ru-RU"/>
              </w:rPr>
              <w:t>влажность - не более 26,5%, сахароза - не менее 43,5%, массовая доля сухих веществ молока - не менее 28,5%, кислотность - не более 48 0Т, остаточный срок годности с момента поставки - не менее 70%.</w:t>
            </w:r>
            <w:r w:rsidRPr="0049375F">
              <w:rPr>
                <w:rFonts w:ascii="GHEA Grapalat" w:hAnsi="GHEA Grapalat" w:cs="Calibri"/>
                <w:sz w:val="16"/>
                <w:szCs w:val="16"/>
                <w:lang w:val="hy-AM" w:eastAsia="ru-RU" w:bidi="ru-RU"/>
              </w:rPr>
              <w:t xml:space="preserve"> Безопасность – согласно гигиеническим нормативам N 2-III-4.9-01-2010, а маркировка – согласно статье 9 Закона РА «О безопасности пищевых продуктов» «Маркировка: разборчивая».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13E592F9"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6944113A"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7355D5CE"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3EF823B7"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30</w:t>
            </w:r>
          </w:p>
        </w:tc>
        <w:tc>
          <w:tcPr>
            <w:tcW w:w="815" w:type="dxa"/>
            <w:vAlign w:val="center"/>
          </w:tcPr>
          <w:p w14:paraId="507F0244"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w:t>
            </w:r>
            <w:r w:rsidRPr="000164C6">
              <w:rPr>
                <w:rFonts w:ascii="GHEA Grapalat" w:hAnsi="GHEA Grapalat"/>
                <w:sz w:val="16"/>
                <w:szCs w:val="16"/>
                <w:lang w:val="hy-AM"/>
              </w:rPr>
              <w:lastRenderedPageBreak/>
              <w:t>нянц 31</w:t>
            </w:r>
          </w:p>
        </w:tc>
        <w:tc>
          <w:tcPr>
            <w:tcW w:w="1088" w:type="dxa"/>
            <w:gridSpan w:val="2"/>
          </w:tcPr>
          <w:p w14:paraId="3386BBED"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52E4490A"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 xml:space="preserve">365 </w:t>
            </w:r>
            <w:r w:rsidRPr="0053314A">
              <w:rPr>
                <w:rFonts w:ascii="GHEA Grapalat" w:hAnsi="GHEA Grapalat" w:cs="Calibri"/>
                <w:sz w:val="16"/>
                <w:szCs w:val="16"/>
                <w:lang w:val="hy-AM"/>
              </w:rPr>
              <w:lastRenderedPageBreak/>
              <w:t>дней</w:t>
            </w:r>
          </w:p>
        </w:tc>
      </w:tr>
      <w:tr w:rsidR="00C35620" w:rsidRPr="000164C6" w14:paraId="6B0534C2" w14:textId="77777777" w:rsidTr="005C5332">
        <w:trPr>
          <w:trHeight w:val="182"/>
          <w:jc w:val="center"/>
        </w:trPr>
        <w:tc>
          <w:tcPr>
            <w:tcW w:w="1428" w:type="dxa"/>
            <w:vAlign w:val="center"/>
          </w:tcPr>
          <w:p w14:paraId="28A4A300"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lastRenderedPageBreak/>
              <w:t>54</w:t>
            </w:r>
          </w:p>
        </w:tc>
        <w:tc>
          <w:tcPr>
            <w:tcW w:w="1620" w:type="dxa"/>
            <w:gridSpan w:val="2"/>
            <w:vAlign w:val="center"/>
          </w:tcPr>
          <w:p w14:paraId="4F0DF1BE"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rPr>
              <w:t>15821500/1</w:t>
            </w:r>
          </w:p>
        </w:tc>
        <w:tc>
          <w:tcPr>
            <w:tcW w:w="1336" w:type="dxa"/>
            <w:vAlign w:val="center"/>
          </w:tcPr>
          <w:p w14:paraId="64FFEF72"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печенье</w:t>
            </w:r>
          </w:p>
        </w:tc>
        <w:tc>
          <w:tcPr>
            <w:tcW w:w="1184" w:type="dxa"/>
            <w:vAlign w:val="center"/>
          </w:tcPr>
          <w:p w14:paraId="4991D80F"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7B1A83A6"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A65486">
              <w:rPr>
                <w:rFonts w:ascii="GHEA Grapalat" w:hAnsi="GHEA Grapalat" w:cs="Calibri"/>
                <w:sz w:val="16"/>
                <w:szCs w:val="16"/>
                <w:lang w:val="hy-AM" w:eastAsia="ru-RU" w:bidi="ru-RU"/>
              </w:rPr>
              <w:t>Сладкое печенье</w:t>
            </w:r>
            <w:r>
              <w:rPr>
                <w:rFonts w:ascii="GHEA Grapalat" w:hAnsi="GHEA Grapalat" w:cs="Calibri"/>
                <w:sz w:val="16"/>
                <w:szCs w:val="16"/>
                <w:lang w:val="hy-AM" w:eastAsia="ru-RU" w:bidi="ru-RU"/>
              </w:rPr>
              <w:t>.</w:t>
            </w:r>
            <w:r w:rsidRPr="00A65486">
              <w:rPr>
                <w:lang w:val="ru-RU"/>
              </w:rPr>
              <w:t xml:space="preserve"> </w:t>
            </w:r>
            <w:r w:rsidRPr="00A65486">
              <w:rPr>
                <w:rFonts w:ascii="GHEA Grapalat" w:hAnsi="GHEA Grapalat" w:cs="Calibri"/>
                <w:sz w:val="16"/>
                <w:szCs w:val="16"/>
                <w:lang w:val="hy-AM" w:eastAsia="ru-RU" w:bidi="ru-RU"/>
              </w:rPr>
              <w:t>На молочной основе, на сахарной основе и длительного хранения, упаковка в картонные коробки с соответствующей маркировкой, влажность от 3% до 10%,</w:t>
            </w:r>
            <w:r w:rsidRPr="00A65486">
              <w:rPr>
                <w:lang w:val="ru-RU"/>
              </w:rPr>
              <w:t xml:space="preserve"> </w:t>
            </w:r>
            <w:r w:rsidRPr="00A65486">
              <w:rPr>
                <w:rFonts w:ascii="GHEA Grapalat" w:hAnsi="GHEA Grapalat" w:cs="Calibri"/>
                <w:sz w:val="16"/>
                <w:szCs w:val="16"/>
                <w:lang w:val="hy-AM" w:eastAsia="ru-RU" w:bidi="ru-RU"/>
              </w:rPr>
              <w:t>Массовая доля сахара: от 20% до 27%, жирность: от 3% до 30%.</w:t>
            </w:r>
            <w:r w:rsidRPr="00A65486">
              <w:rPr>
                <w:lang w:val="ru-RU"/>
              </w:rPr>
              <w:t xml:space="preserve"> </w:t>
            </w:r>
            <w:r w:rsidRPr="00A65486">
              <w:rPr>
                <w:rFonts w:ascii="GHEA Grapalat" w:hAnsi="GHEA Grapalat" w:cs="Calibri"/>
                <w:sz w:val="16"/>
                <w:szCs w:val="16"/>
                <w:lang w:val="hy-AM" w:eastAsia="ru-RU" w:bidi="ru-RU"/>
              </w:rPr>
              <w:t>ГОСТ15810-96.</w:t>
            </w:r>
            <w:r w:rsidRPr="00A65486">
              <w:rPr>
                <w:lang w:val="ru-RU"/>
              </w:rPr>
              <w:t xml:space="preserve"> </w:t>
            </w:r>
            <w:r w:rsidRPr="00A65486">
              <w:rPr>
                <w:rFonts w:ascii="GHEA Grapalat" w:hAnsi="GHEA Grapalat" w:cs="Calibri"/>
                <w:sz w:val="16"/>
                <w:szCs w:val="16"/>
                <w:lang w:val="hy-AM" w:eastAsia="ru-RU" w:bidi="ru-RU"/>
              </w:rPr>
              <w:t>Безопасность и маркировка соответствуют гигиеническим нормативам N 2-III-4.9-01-2010 и статье 9 Закона РА «О безопасности пищевых продуктов».</w:t>
            </w:r>
            <w:r w:rsidRPr="0049375F">
              <w:rPr>
                <w:rFonts w:ascii="GHEA Grapalat" w:hAnsi="GHEA Grapalat" w:cs="Calibri"/>
                <w:sz w:val="16"/>
                <w:szCs w:val="16"/>
                <w:lang w:val="hy-AM" w:eastAsia="ru-RU" w:bidi="ru-RU"/>
              </w:rPr>
              <w:t xml:space="preserve"> «Маркировка: разборчивая».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43396D18"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0D1AF9E1"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5EF0DD24"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596094F4"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50</w:t>
            </w:r>
          </w:p>
        </w:tc>
        <w:tc>
          <w:tcPr>
            <w:tcW w:w="815" w:type="dxa"/>
            <w:vAlign w:val="center"/>
          </w:tcPr>
          <w:p w14:paraId="693F3D8A"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3A28BC5D"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47CEFE79"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687F7B80" w14:textId="77777777" w:rsidTr="005C5332">
        <w:trPr>
          <w:trHeight w:val="182"/>
          <w:jc w:val="center"/>
        </w:trPr>
        <w:tc>
          <w:tcPr>
            <w:tcW w:w="1428" w:type="dxa"/>
            <w:vAlign w:val="center"/>
          </w:tcPr>
          <w:p w14:paraId="41C5D749"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55</w:t>
            </w:r>
          </w:p>
        </w:tc>
        <w:tc>
          <w:tcPr>
            <w:tcW w:w="1620" w:type="dxa"/>
            <w:gridSpan w:val="2"/>
            <w:vAlign w:val="center"/>
          </w:tcPr>
          <w:p w14:paraId="5DE0D912"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rPr>
              <w:t>15821500/2</w:t>
            </w:r>
          </w:p>
        </w:tc>
        <w:tc>
          <w:tcPr>
            <w:tcW w:w="1336" w:type="dxa"/>
            <w:vAlign w:val="center"/>
          </w:tcPr>
          <w:p w14:paraId="15F4614E"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печенье /вафли/</w:t>
            </w:r>
          </w:p>
        </w:tc>
        <w:tc>
          <w:tcPr>
            <w:tcW w:w="1184" w:type="dxa"/>
            <w:vAlign w:val="center"/>
          </w:tcPr>
          <w:p w14:paraId="5B45B80A"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1CB2352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50261D">
              <w:rPr>
                <w:rFonts w:ascii="GHEA Grapalat" w:hAnsi="GHEA Grapalat" w:cs="Calibri"/>
                <w:sz w:val="16"/>
                <w:szCs w:val="16"/>
                <w:lang w:val="hy-AM" w:eastAsia="ru-RU" w:bidi="ru-RU"/>
              </w:rPr>
              <w:t>Вафли (ассортимент): С начинкой и без начинки, с начинкой и без начинки, упакованные в картонные коробки, ГОСТ 14031-68</w:t>
            </w:r>
            <w:r>
              <w:rPr>
                <w:rFonts w:ascii="GHEA Grapalat" w:hAnsi="GHEA Grapalat" w:cs="Calibri"/>
                <w:sz w:val="16"/>
                <w:szCs w:val="16"/>
                <w:lang w:val="hy-AM" w:eastAsia="ru-RU" w:bidi="ru-RU"/>
              </w:rPr>
              <w:t>.</w:t>
            </w:r>
            <w:r w:rsidRPr="0050261D">
              <w:rPr>
                <w:lang w:val="ru-RU"/>
              </w:rPr>
              <w:t xml:space="preserve"> </w:t>
            </w:r>
            <w:r w:rsidRPr="0050261D">
              <w:rPr>
                <w:rFonts w:ascii="GHEA Grapalat" w:hAnsi="GHEA Grapalat" w:cs="Calibri"/>
                <w:sz w:val="16"/>
                <w:szCs w:val="16"/>
                <w:lang w:val="hy-AM" w:eastAsia="ru-RU" w:bidi="ru-RU"/>
              </w:rPr>
              <w:t>Безопасность и маркировка: в соответствии с гигиеническими нормативами N 2-III-4.9-01-2010 и статьей 9 Закона РА «О безопасности пищевых продуктов»; Маркировка: разборчивая.</w:t>
            </w:r>
            <w:r w:rsidRPr="0049375F">
              <w:rPr>
                <w:rFonts w:ascii="GHEA Grapalat" w:hAnsi="GHEA Grapalat" w:cs="Calibri"/>
                <w:sz w:val="16"/>
                <w:szCs w:val="16"/>
                <w:lang w:val="hy-AM" w:eastAsia="ru-RU" w:bidi="ru-RU"/>
              </w:rPr>
              <w:t xml:space="preserve">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r>
              <w:rPr>
                <w:rFonts w:ascii="GHEA Grapalat" w:hAnsi="GHEA Grapalat" w:cs="Calibri"/>
                <w:sz w:val="16"/>
                <w:szCs w:val="16"/>
                <w:lang w:val="hy-AM" w:eastAsia="ru-RU" w:bidi="ru-RU"/>
              </w:rPr>
              <w:t>.</w:t>
            </w:r>
            <w:r w:rsidRPr="0050261D">
              <w:rPr>
                <w:lang w:val="ru-RU"/>
              </w:rPr>
              <w:t xml:space="preserve"> </w:t>
            </w:r>
            <w:r w:rsidRPr="0050261D">
              <w:rPr>
                <w:rFonts w:ascii="GHEA Grapalat" w:hAnsi="GHEA Grapalat" w:cs="Calibri"/>
                <w:sz w:val="16"/>
                <w:szCs w:val="16"/>
                <w:lang w:val="hy-AM" w:eastAsia="ru-RU" w:bidi="ru-RU"/>
              </w:rPr>
              <w:t xml:space="preserve">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w:t>
            </w:r>
            <w:r w:rsidRPr="0050261D">
              <w:rPr>
                <w:rFonts w:ascii="GHEA Grapalat" w:hAnsi="GHEA Grapalat" w:cs="Calibri"/>
                <w:sz w:val="16"/>
                <w:szCs w:val="16"/>
                <w:lang w:val="hy-AM" w:eastAsia="ru-RU" w:bidi="ru-RU"/>
              </w:rPr>
              <w:lastRenderedPageBreak/>
              <w:t>средства, перевозящие пищевые продукты, и утверждении примерной формы санитарного паспорта», должны иметь санитарные паспорта.</w:t>
            </w:r>
          </w:p>
        </w:tc>
        <w:tc>
          <w:tcPr>
            <w:tcW w:w="1080" w:type="dxa"/>
            <w:vAlign w:val="center"/>
          </w:tcPr>
          <w:p w14:paraId="7BAD9A4A"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4E04FE85"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30A5150D"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48255A4E"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5010</w:t>
            </w:r>
          </w:p>
        </w:tc>
        <w:tc>
          <w:tcPr>
            <w:tcW w:w="815" w:type="dxa"/>
            <w:vAlign w:val="center"/>
          </w:tcPr>
          <w:p w14:paraId="5C064038"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76DA9508"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3A945B4D"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42CCF65B" w14:textId="77777777" w:rsidTr="005C5332">
        <w:trPr>
          <w:trHeight w:val="182"/>
          <w:jc w:val="center"/>
        </w:trPr>
        <w:tc>
          <w:tcPr>
            <w:tcW w:w="1428" w:type="dxa"/>
            <w:vAlign w:val="center"/>
          </w:tcPr>
          <w:p w14:paraId="7DB1D83B"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56</w:t>
            </w:r>
          </w:p>
        </w:tc>
        <w:tc>
          <w:tcPr>
            <w:tcW w:w="1620" w:type="dxa"/>
            <w:gridSpan w:val="2"/>
            <w:vAlign w:val="center"/>
          </w:tcPr>
          <w:p w14:paraId="2AC13D81" w14:textId="77777777" w:rsidR="00C35620" w:rsidRPr="004F1D4F" w:rsidRDefault="00C35620" w:rsidP="005C5332">
            <w:pPr>
              <w:rPr>
                <w:rFonts w:ascii="GHEA Grapalat" w:hAnsi="GHEA Grapalat" w:cs="Calibri"/>
                <w:color w:val="000000"/>
                <w:sz w:val="16"/>
                <w:szCs w:val="16"/>
                <w:lang w:val="hy-AM"/>
              </w:rPr>
            </w:pPr>
            <w:r w:rsidRPr="00E96D36">
              <w:rPr>
                <w:rFonts w:ascii="GHEA Grapalat" w:hAnsi="GHEA Grapalat" w:cs="Calibri"/>
                <w:color w:val="000000"/>
                <w:sz w:val="16"/>
                <w:szCs w:val="16"/>
              </w:rPr>
              <w:t>15332410/1</w:t>
            </w:r>
          </w:p>
        </w:tc>
        <w:tc>
          <w:tcPr>
            <w:tcW w:w="1336" w:type="dxa"/>
            <w:vAlign w:val="center"/>
          </w:tcPr>
          <w:p w14:paraId="52615142"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A52748">
              <w:rPr>
                <w:rFonts w:ascii="GHEA Grapalat" w:hAnsi="GHEA Grapalat" w:cs="Calibri"/>
                <w:color w:val="000000"/>
                <w:sz w:val="16"/>
                <w:szCs w:val="16"/>
              </w:rPr>
              <w:t>сухофрукты</w:t>
            </w:r>
          </w:p>
        </w:tc>
        <w:tc>
          <w:tcPr>
            <w:tcW w:w="1184" w:type="dxa"/>
            <w:vAlign w:val="center"/>
          </w:tcPr>
          <w:p w14:paraId="7A77312E"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49A6BA9B" w14:textId="77777777" w:rsidR="00C35620" w:rsidRPr="00EA7A83"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E96D36">
              <w:rPr>
                <w:rFonts w:ascii="GHEA Grapalat" w:hAnsi="GHEA Grapalat"/>
                <w:color w:val="000000"/>
                <w:sz w:val="16"/>
                <w:szCs w:val="16"/>
                <w:lang w:val="hy-AM"/>
              </w:rPr>
              <w:t xml:space="preserve">Фрукты (абрикосы, изюм, кишмиш, сливы, персики) </w:t>
            </w:r>
            <w:r w:rsidRPr="00E96D36">
              <w:rPr>
                <w:rFonts w:ascii="GHEA Grapalat" w:hAnsi="GHEA Grapalat" w:cs="Sylfaen"/>
                <w:color w:val="000000"/>
                <w:sz w:val="16"/>
                <w:szCs w:val="16"/>
                <w:lang w:val="hy-AM"/>
              </w:rPr>
              <w:t>Сухие плоды без косточек</w:t>
            </w:r>
            <w:r w:rsidRPr="00EA7A83">
              <w:rPr>
                <w:rFonts w:ascii="GHEA Grapalat" w:hAnsi="GHEA Grapalat" w:cs="Sylfaen"/>
                <w:color w:val="000000"/>
                <w:sz w:val="16"/>
                <w:szCs w:val="16"/>
                <w:lang w:val="hy-AM"/>
              </w:rPr>
              <w:t xml:space="preserve">(кроме </w:t>
            </w:r>
            <w:r>
              <w:rPr>
                <w:rFonts w:ascii="GHEA Grapalat" w:hAnsi="GHEA Grapalat" w:cs="Sylfaen"/>
                <w:color w:val="000000"/>
                <w:sz w:val="16"/>
                <w:szCs w:val="16"/>
                <w:lang w:val="hy-AM"/>
              </w:rPr>
              <w:t>хурмы</w:t>
            </w:r>
            <w:r w:rsidRPr="00EA7A83">
              <w:rPr>
                <w:rFonts w:ascii="GHEA Grapalat" w:hAnsi="GHEA Grapalat" w:cs="Sylfaen"/>
                <w:color w:val="000000"/>
                <w:sz w:val="16"/>
                <w:szCs w:val="16"/>
                <w:lang w:val="hy-AM"/>
              </w:rPr>
              <w:t>), приготовленный из следующих фруктов (в следующих пропорциях)</w:t>
            </w:r>
            <w:r w:rsidRPr="00EA7A83">
              <w:rPr>
                <w:lang w:val="ru-RU"/>
              </w:rPr>
              <w:t xml:space="preserve"> </w:t>
            </w:r>
            <w:r w:rsidRPr="00EA7A83">
              <w:rPr>
                <w:rFonts w:ascii="GHEA Grapalat" w:hAnsi="GHEA Grapalat" w:cs="Sylfaen"/>
                <w:color w:val="000000"/>
                <w:sz w:val="16"/>
                <w:szCs w:val="16"/>
                <w:lang w:val="hy-AM"/>
              </w:rPr>
              <w:t>Абрикос 20%, персик 10%, вишня 10%, вишня 10%, слива 10%, инжир 10%, груша 10%, яблоко 10%, финик 10%.</w:t>
            </w:r>
            <w:r w:rsidRPr="00EA7A83">
              <w:rPr>
                <w:lang w:val="ru-RU"/>
              </w:rPr>
              <w:t xml:space="preserve"> </w:t>
            </w:r>
            <w:r w:rsidRPr="00EA7A83">
              <w:rPr>
                <w:rFonts w:ascii="GHEA Grapalat" w:hAnsi="GHEA Grapalat" w:cs="Sylfaen"/>
                <w:color w:val="000000"/>
                <w:sz w:val="16"/>
                <w:szCs w:val="16"/>
                <w:lang w:val="hy-AM"/>
              </w:rPr>
              <w:t xml:space="preserve">Малогабаритные, массой до 25 кг, хранят при температуре от 5 до 20 С, при влажности воздуха не более 70%.Общие обязательные условия для группы товаров: безопасность и упаковка, в соответствии с </w:t>
            </w:r>
            <w:r>
              <w:rPr>
                <w:rFonts w:ascii="GHEA Grapalat" w:hAnsi="GHEA Grapalat" w:cs="Sylfaen"/>
                <w:color w:val="000000"/>
                <w:sz w:val="16"/>
                <w:szCs w:val="16"/>
                <w:lang w:val="hy-AM"/>
              </w:rPr>
              <w:t>п</w:t>
            </w:r>
            <w:r w:rsidRPr="00EA7A83">
              <w:rPr>
                <w:rFonts w:ascii="GHEA Grapalat" w:hAnsi="GHEA Grapalat" w:cs="Sylfaen"/>
                <w:color w:val="000000"/>
                <w:sz w:val="16"/>
                <w:szCs w:val="16"/>
                <w:lang w:val="hy-AM"/>
              </w:rPr>
              <w:t>оложением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и статьей 9 Закона РА «О безопасности пищевой продукции»</w:t>
            </w:r>
            <w:r>
              <w:rPr>
                <w:rFonts w:ascii="GHEA Grapalat" w:hAnsi="GHEA Grapalat" w:cs="Sylfaen"/>
                <w:color w:val="000000"/>
                <w:sz w:val="16"/>
                <w:szCs w:val="16"/>
                <w:lang w:val="hy-AM"/>
              </w:rPr>
              <w:t>.</w:t>
            </w:r>
            <w:r w:rsidRPr="0049375F">
              <w:rPr>
                <w:rFonts w:ascii="GHEA Grapalat" w:hAnsi="GHEA Grapalat" w:cs="Calibri"/>
                <w:sz w:val="16"/>
                <w:szCs w:val="16"/>
                <w:lang w:val="hy-AM" w:eastAsia="ru-RU" w:bidi="ru-RU"/>
              </w:rPr>
              <w:t xml:space="preserve"> «Маркировка: разборчивая».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r>
              <w:rPr>
                <w:rFonts w:ascii="GHEA Grapalat" w:hAnsi="GHEA Grapalat" w:cs="Calibri"/>
                <w:sz w:val="16"/>
                <w:szCs w:val="16"/>
                <w:lang w:val="hy-AM" w:eastAsia="ru-RU" w:bidi="ru-RU"/>
              </w:rPr>
              <w:t>.</w:t>
            </w:r>
          </w:p>
        </w:tc>
        <w:tc>
          <w:tcPr>
            <w:tcW w:w="1080" w:type="dxa"/>
            <w:vAlign w:val="center"/>
          </w:tcPr>
          <w:p w14:paraId="1C51A0C1"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0290DACB"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0A264696"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796E9BBE"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10</w:t>
            </w:r>
          </w:p>
        </w:tc>
        <w:tc>
          <w:tcPr>
            <w:tcW w:w="815" w:type="dxa"/>
            <w:vAlign w:val="center"/>
          </w:tcPr>
          <w:p w14:paraId="2359C226"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4579F95B"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735FF1D2"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22F87D27" w14:textId="77777777" w:rsidTr="005C5332">
        <w:trPr>
          <w:trHeight w:val="182"/>
          <w:jc w:val="center"/>
        </w:trPr>
        <w:tc>
          <w:tcPr>
            <w:tcW w:w="1428" w:type="dxa"/>
            <w:vAlign w:val="center"/>
          </w:tcPr>
          <w:p w14:paraId="4C13DEA5"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57</w:t>
            </w:r>
          </w:p>
        </w:tc>
        <w:tc>
          <w:tcPr>
            <w:tcW w:w="1620" w:type="dxa"/>
            <w:gridSpan w:val="2"/>
            <w:vAlign w:val="center"/>
          </w:tcPr>
          <w:p w14:paraId="315134C3" w14:textId="77777777" w:rsidR="00C35620" w:rsidRPr="004F1D4F" w:rsidRDefault="00C35620" w:rsidP="005C5332">
            <w:pPr>
              <w:rPr>
                <w:rFonts w:ascii="GHEA Grapalat" w:hAnsi="GHEA Grapalat" w:cs="Calibri"/>
                <w:color w:val="000000"/>
                <w:sz w:val="16"/>
                <w:szCs w:val="16"/>
                <w:lang w:val="hy-AM"/>
              </w:rPr>
            </w:pPr>
            <w:r w:rsidRPr="00E96D36">
              <w:rPr>
                <w:rFonts w:ascii="GHEA Grapalat" w:hAnsi="GHEA Grapalat" w:cs="Calibri"/>
                <w:color w:val="000000"/>
                <w:sz w:val="16"/>
                <w:szCs w:val="16"/>
              </w:rPr>
              <w:t>15332500/1</w:t>
            </w:r>
          </w:p>
        </w:tc>
        <w:tc>
          <w:tcPr>
            <w:tcW w:w="1336" w:type="dxa"/>
            <w:vAlign w:val="center"/>
          </w:tcPr>
          <w:p w14:paraId="1361E7FF" w14:textId="77777777" w:rsidR="00C35620" w:rsidRPr="00EA7A83" w:rsidRDefault="00C35620" w:rsidP="005C5332">
            <w:pPr>
              <w:pStyle w:val="HTMLPreformatted"/>
              <w:shd w:val="clear" w:color="auto" w:fill="F8F9FA"/>
              <w:spacing w:before="240"/>
              <w:rPr>
                <w:rFonts w:ascii="GHEA Grapalat" w:hAnsi="GHEA Grapalat" w:cs="Calibri"/>
                <w:sz w:val="16"/>
                <w:szCs w:val="16"/>
                <w:lang w:val="hy-AM" w:eastAsia="ru-RU" w:bidi="ru-RU"/>
              </w:rPr>
            </w:pPr>
            <w:r>
              <w:rPr>
                <w:rFonts w:ascii="GHEA Grapalat" w:hAnsi="GHEA Grapalat" w:cs="Calibri"/>
                <w:color w:val="000000"/>
                <w:sz w:val="18"/>
                <w:szCs w:val="18"/>
              </w:rPr>
              <w:t>финики</w:t>
            </w:r>
            <w:r>
              <w:rPr>
                <w:rFonts w:ascii="GHEA Grapalat" w:hAnsi="GHEA Grapalat" w:cs="Calibri"/>
                <w:color w:val="000000"/>
                <w:sz w:val="18"/>
                <w:szCs w:val="18"/>
              </w:rPr>
              <w:softHyphen/>
            </w:r>
            <w:r>
              <w:rPr>
                <w:rFonts w:ascii="GHEA Grapalat" w:hAnsi="GHEA Grapalat" w:cs="Calibri"/>
                <w:color w:val="000000"/>
                <w:sz w:val="18"/>
                <w:szCs w:val="18"/>
                <w:lang w:val="hy-AM"/>
              </w:rPr>
              <w:t>(</w:t>
            </w:r>
            <w:r w:rsidRPr="00A52748">
              <w:rPr>
                <w:rFonts w:ascii="GHEA Grapalat" w:hAnsi="GHEA Grapalat" w:cs="Calibri"/>
                <w:color w:val="000000"/>
                <w:sz w:val="16"/>
                <w:szCs w:val="16"/>
              </w:rPr>
              <w:t>хурма</w:t>
            </w:r>
            <w:r>
              <w:rPr>
                <w:rFonts w:ascii="GHEA Grapalat" w:hAnsi="GHEA Grapalat" w:cs="Calibri"/>
                <w:color w:val="000000"/>
                <w:sz w:val="18"/>
                <w:szCs w:val="18"/>
                <w:lang w:val="hy-AM"/>
              </w:rPr>
              <w:t>)</w:t>
            </w:r>
          </w:p>
        </w:tc>
        <w:tc>
          <w:tcPr>
            <w:tcW w:w="1184" w:type="dxa"/>
            <w:vAlign w:val="center"/>
          </w:tcPr>
          <w:p w14:paraId="2E0DDC3B"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64C69EEB"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Pr>
                <w:rFonts w:ascii="GHEA Grapalat" w:hAnsi="GHEA Grapalat" w:cs="Calibri"/>
                <w:color w:val="000000"/>
                <w:sz w:val="16"/>
                <w:szCs w:val="16"/>
                <w:lang w:val="hy-AM"/>
              </w:rPr>
              <w:t>Х</w:t>
            </w:r>
            <w:r w:rsidRPr="00EA7A83">
              <w:rPr>
                <w:rFonts w:ascii="GHEA Grapalat" w:hAnsi="GHEA Grapalat" w:cs="Calibri"/>
                <w:color w:val="000000"/>
                <w:sz w:val="16"/>
                <w:szCs w:val="16"/>
                <w:lang w:val="ru-RU"/>
              </w:rPr>
              <w:t>урма</w:t>
            </w:r>
            <w:r>
              <w:rPr>
                <w:rFonts w:ascii="GHEA Grapalat" w:hAnsi="GHEA Grapalat" w:cs="Calibri"/>
                <w:color w:val="000000"/>
                <w:sz w:val="16"/>
                <w:szCs w:val="16"/>
                <w:lang w:val="hy-AM"/>
              </w:rPr>
              <w:t>.</w:t>
            </w:r>
            <w:r w:rsidRPr="00EA7A83">
              <w:rPr>
                <w:lang w:val="ru-RU"/>
              </w:rPr>
              <w:t xml:space="preserve"> </w:t>
            </w:r>
            <w:r w:rsidRPr="00EA7A83">
              <w:rPr>
                <w:rFonts w:ascii="GHEA Grapalat" w:hAnsi="GHEA Grapalat" w:cs="Calibri"/>
                <w:color w:val="000000"/>
                <w:sz w:val="16"/>
                <w:szCs w:val="16"/>
                <w:lang w:val="hy-AM"/>
              </w:rPr>
              <w:t>Не менее 95% поставляемой партии должны быть диаметром 5-8 см, свежими, целыми, спелыми, здоровыми, чистыми, неповрежденными.</w:t>
            </w:r>
            <w:r w:rsidRPr="0049375F">
              <w:rPr>
                <w:rFonts w:ascii="GHEA Grapalat" w:hAnsi="GHEA Grapalat" w:cs="Calibri"/>
                <w:sz w:val="16"/>
                <w:szCs w:val="16"/>
                <w:lang w:val="hy-AM" w:eastAsia="ru-RU" w:bidi="ru-RU"/>
              </w:rPr>
              <w:t xml:space="preserve">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r>
              <w:rPr>
                <w:rFonts w:ascii="GHEA Grapalat" w:hAnsi="GHEA Grapalat" w:cs="Calibri"/>
                <w:sz w:val="16"/>
                <w:szCs w:val="16"/>
                <w:lang w:val="hy-AM" w:eastAsia="ru-RU" w:bidi="ru-RU"/>
              </w:rPr>
              <w:t>.</w:t>
            </w:r>
          </w:p>
        </w:tc>
        <w:tc>
          <w:tcPr>
            <w:tcW w:w="1080" w:type="dxa"/>
            <w:vAlign w:val="center"/>
          </w:tcPr>
          <w:p w14:paraId="32CB9542"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4729D06E"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2A2DE26E"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3D5460F7"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10</w:t>
            </w:r>
          </w:p>
        </w:tc>
        <w:tc>
          <w:tcPr>
            <w:tcW w:w="815" w:type="dxa"/>
            <w:vAlign w:val="center"/>
          </w:tcPr>
          <w:p w14:paraId="6918B6C0"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7427C77A"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351C8A75"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3BA0BCEE" w14:textId="77777777" w:rsidTr="005C5332">
        <w:trPr>
          <w:trHeight w:val="182"/>
          <w:jc w:val="center"/>
        </w:trPr>
        <w:tc>
          <w:tcPr>
            <w:tcW w:w="1428" w:type="dxa"/>
            <w:vAlign w:val="center"/>
          </w:tcPr>
          <w:p w14:paraId="31E6020F"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58</w:t>
            </w:r>
          </w:p>
        </w:tc>
        <w:tc>
          <w:tcPr>
            <w:tcW w:w="1620" w:type="dxa"/>
            <w:gridSpan w:val="2"/>
            <w:vAlign w:val="center"/>
          </w:tcPr>
          <w:p w14:paraId="5FE9B876"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8"/>
                <w:szCs w:val="18"/>
              </w:rPr>
              <w:t>15321000/1</w:t>
            </w:r>
          </w:p>
        </w:tc>
        <w:tc>
          <w:tcPr>
            <w:tcW w:w="1336" w:type="dxa"/>
          </w:tcPr>
          <w:p w14:paraId="24567DDB" w14:textId="77777777" w:rsidR="00C35620" w:rsidRPr="00A65486" w:rsidRDefault="00C35620" w:rsidP="005C5332">
            <w:pPr>
              <w:pStyle w:val="HTMLPreformatted"/>
              <w:shd w:val="clear" w:color="auto" w:fill="F8F9FA"/>
              <w:rPr>
                <w:rFonts w:ascii="GHEA Grapalat" w:hAnsi="GHEA Grapalat" w:cs="Calibri"/>
                <w:color w:val="000000"/>
                <w:sz w:val="18"/>
                <w:szCs w:val="18"/>
                <w:lang w:val="ru-RU" w:eastAsia="ru-RU" w:bidi="ru-RU"/>
              </w:rPr>
            </w:pPr>
            <w:r w:rsidRPr="00A65486">
              <w:rPr>
                <w:rFonts w:ascii="GHEA Grapalat" w:hAnsi="GHEA Grapalat" w:cs="Calibri"/>
                <w:color w:val="000000"/>
                <w:sz w:val="18"/>
                <w:szCs w:val="18"/>
                <w:lang w:val="ru-RU" w:eastAsia="ru-RU" w:bidi="ru-RU"/>
              </w:rPr>
              <w:t>фруктовый сок, готовый к употреблению натуральный сок</w:t>
            </w:r>
          </w:p>
          <w:p w14:paraId="2526FF1F"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p>
        </w:tc>
        <w:tc>
          <w:tcPr>
            <w:tcW w:w="1184" w:type="dxa"/>
            <w:vAlign w:val="center"/>
          </w:tcPr>
          <w:p w14:paraId="64160374"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3B8F6603"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4A7D9B">
              <w:rPr>
                <w:rFonts w:ascii="GHEA Grapalat" w:hAnsi="GHEA Grapalat" w:cs="Calibri"/>
                <w:sz w:val="16"/>
                <w:szCs w:val="16"/>
                <w:lang w:val="hy-AM" w:eastAsia="ru-RU" w:bidi="ru-RU"/>
              </w:rPr>
              <w:t>Натуральные фруктовые соки: Фруктовые соки, изготовленные из свежих фруктов и ягод, с объемной долей не менее 40%, без сиропа,</w:t>
            </w:r>
            <w:r w:rsidRPr="004A7D9B">
              <w:rPr>
                <w:lang w:val="ru-RU"/>
              </w:rPr>
              <w:t xml:space="preserve"> </w:t>
            </w:r>
            <w:r w:rsidRPr="004A7D9B">
              <w:rPr>
                <w:rFonts w:ascii="GHEA Grapalat" w:hAnsi="GHEA Grapalat" w:cs="Calibri"/>
                <w:sz w:val="16"/>
                <w:szCs w:val="16"/>
                <w:lang w:val="hy-AM" w:eastAsia="ru-RU" w:bidi="ru-RU"/>
              </w:rPr>
              <w:t>мед или сахар из них, прозрачные по внешнему виду - массовая доля осадка не более 0,2% и непрозрачные - не менее 0,8%.В картонных коробках или пластиковых контейнерах объемом до 2 литров.</w:t>
            </w:r>
            <w:r w:rsidRPr="004A7D9B">
              <w:rPr>
                <w:lang w:val="ru-RU"/>
              </w:rPr>
              <w:t xml:space="preserve"> </w:t>
            </w:r>
            <w:r w:rsidRPr="004A7D9B">
              <w:rPr>
                <w:rFonts w:ascii="GHEA Grapalat" w:hAnsi="GHEA Grapalat" w:cs="Calibri"/>
                <w:sz w:val="16"/>
                <w:szCs w:val="16"/>
                <w:lang w:val="hy-AM" w:eastAsia="ru-RU" w:bidi="ru-RU"/>
              </w:rPr>
              <w:t>Остаточный срок годности не менее 60%.</w:t>
            </w:r>
            <w:r w:rsidRPr="004A7D9B">
              <w:rPr>
                <w:lang w:val="ru-RU"/>
              </w:rPr>
              <w:t xml:space="preserve"> </w:t>
            </w:r>
            <w:r w:rsidRPr="004A7D9B">
              <w:rPr>
                <w:rFonts w:ascii="GHEA Grapalat" w:hAnsi="GHEA Grapalat" w:cs="Calibri"/>
                <w:sz w:val="16"/>
                <w:szCs w:val="16"/>
                <w:lang w:val="hy-AM" w:eastAsia="ru-RU" w:bidi="ru-RU"/>
              </w:rPr>
              <w:t>Безопасность и маркировка осуществляются в соответствии с «Техническим регламентом о требованиях к сокам и соковой продукции», утвержденным постановлением правительства РА № 744-Н от 26 июня 2009 года, и статьей 9 Закона РА «О безопасности пищевых продуктов».</w:t>
            </w:r>
            <w:r w:rsidRPr="0049375F">
              <w:rPr>
                <w:rFonts w:ascii="GHEA Grapalat" w:hAnsi="GHEA Grapalat" w:cs="Calibri"/>
                <w:sz w:val="16"/>
                <w:szCs w:val="16"/>
                <w:lang w:val="hy-AM" w:eastAsia="ru-RU" w:bidi="ru-RU"/>
              </w:rPr>
              <w:t xml:space="preserve"> Конкретный день и время доставки определяются Покупателем </w:t>
            </w:r>
            <w:r w:rsidRPr="0049375F">
              <w:rPr>
                <w:rFonts w:ascii="GHEA Grapalat" w:hAnsi="GHEA Grapalat" w:cs="Calibri"/>
                <w:sz w:val="16"/>
                <w:szCs w:val="16"/>
                <w:lang w:val="hy-AM" w:eastAsia="ru-RU" w:bidi="ru-RU"/>
              </w:rPr>
              <w:lastRenderedPageBreak/>
              <w:t>путем предварительного (не ранее, чем за 2 рабочих дня) заказа по электронной почте или по телефону</w:t>
            </w:r>
            <w:r>
              <w:rPr>
                <w:rFonts w:ascii="GHEA Grapalat" w:hAnsi="GHEA Grapalat" w:cs="Calibri"/>
                <w:sz w:val="16"/>
                <w:szCs w:val="16"/>
                <w:lang w:val="hy-AM" w:eastAsia="ru-RU" w:bidi="ru-RU"/>
              </w:rPr>
              <w:t>.</w:t>
            </w:r>
          </w:p>
        </w:tc>
        <w:tc>
          <w:tcPr>
            <w:tcW w:w="1080" w:type="dxa"/>
            <w:vAlign w:val="center"/>
          </w:tcPr>
          <w:p w14:paraId="07495803"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л</w:t>
            </w:r>
          </w:p>
        </w:tc>
        <w:tc>
          <w:tcPr>
            <w:tcW w:w="810" w:type="dxa"/>
            <w:vAlign w:val="center"/>
          </w:tcPr>
          <w:p w14:paraId="23C2132E"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67668601"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632FBA57"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1000</w:t>
            </w:r>
          </w:p>
        </w:tc>
        <w:tc>
          <w:tcPr>
            <w:tcW w:w="815" w:type="dxa"/>
            <w:vAlign w:val="center"/>
          </w:tcPr>
          <w:p w14:paraId="390C7D9D"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2F3BB9FE"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215B0377"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63110674" w14:textId="77777777" w:rsidTr="005C5332">
        <w:trPr>
          <w:trHeight w:val="182"/>
          <w:jc w:val="center"/>
        </w:trPr>
        <w:tc>
          <w:tcPr>
            <w:tcW w:w="1428" w:type="dxa"/>
            <w:vAlign w:val="center"/>
          </w:tcPr>
          <w:p w14:paraId="207CC1FE" w14:textId="77777777" w:rsidR="00C35620" w:rsidRPr="000164C6"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59</w:t>
            </w:r>
          </w:p>
        </w:tc>
        <w:tc>
          <w:tcPr>
            <w:tcW w:w="1620" w:type="dxa"/>
            <w:gridSpan w:val="2"/>
            <w:vAlign w:val="center"/>
          </w:tcPr>
          <w:p w14:paraId="6D2AE458"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8"/>
                <w:szCs w:val="18"/>
              </w:rPr>
              <w:t>03220000/1</w:t>
            </w:r>
          </w:p>
        </w:tc>
        <w:tc>
          <w:tcPr>
            <w:tcW w:w="1336" w:type="dxa"/>
          </w:tcPr>
          <w:p w14:paraId="2186F137" w14:textId="77777777" w:rsidR="00C35620" w:rsidRPr="00C72107" w:rsidRDefault="00C35620" w:rsidP="005C5332">
            <w:pPr>
              <w:pStyle w:val="HTMLPreformatted"/>
              <w:shd w:val="clear" w:color="auto" w:fill="F8F9FA"/>
              <w:rPr>
                <w:rFonts w:ascii="inherit" w:hAnsi="inherit"/>
                <w:color w:val="1F1F1F"/>
                <w:sz w:val="42"/>
                <w:szCs w:val="42"/>
                <w:lang w:val="hy-AM"/>
              </w:rPr>
            </w:pPr>
            <w:r w:rsidRPr="00C72107">
              <w:rPr>
                <w:rFonts w:ascii="GHEA Grapalat" w:hAnsi="GHEA Grapalat" w:cs="Calibri"/>
                <w:color w:val="000000"/>
                <w:sz w:val="18"/>
                <w:szCs w:val="18"/>
                <w:lang w:val="ru-RU" w:eastAsia="ru-RU" w:bidi="ru-RU"/>
              </w:rPr>
              <w:t xml:space="preserve">сезонные фрукты (вишня, абрикосы, персики, сливы, виноград, </w:t>
            </w:r>
            <w:r>
              <w:rPr>
                <w:rFonts w:ascii="GHEA Grapalat" w:hAnsi="GHEA Grapalat" w:cs="Calibri"/>
                <w:color w:val="000000"/>
                <w:sz w:val="18"/>
                <w:szCs w:val="18"/>
                <w:lang w:val="hy-AM" w:eastAsia="ru-RU" w:bidi="ru-RU"/>
              </w:rPr>
              <w:t>королек)</w:t>
            </w:r>
          </w:p>
          <w:p w14:paraId="50E09E86"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p>
        </w:tc>
        <w:tc>
          <w:tcPr>
            <w:tcW w:w="1184" w:type="dxa"/>
            <w:vAlign w:val="center"/>
          </w:tcPr>
          <w:p w14:paraId="542E68D3"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137840F2"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CA0D16">
              <w:rPr>
                <w:rFonts w:ascii="GHEA Grapalat" w:hAnsi="GHEA Grapalat" w:cs="Calibri"/>
                <w:sz w:val="16"/>
                <w:szCs w:val="16"/>
                <w:lang w:val="hy-AM" w:eastAsia="ru-RU" w:bidi="ru-RU"/>
              </w:rPr>
              <w:t>Сезонные фрукты (вишня, абрикос, персик, слива, виноград, к</w:t>
            </w:r>
            <w:r>
              <w:rPr>
                <w:rFonts w:ascii="GHEA Grapalat" w:hAnsi="GHEA Grapalat" w:cs="Calibri"/>
                <w:sz w:val="16"/>
                <w:szCs w:val="16"/>
                <w:lang w:val="hy-AM" w:eastAsia="ru-RU" w:bidi="ru-RU"/>
              </w:rPr>
              <w:t>оролек</w:t>
            </w:r>
            <w:r w:rsidRPr="00CA0D16">
              <w:rPr>
                <w:rFonts w:ascii="GHEA Grapalat" w:hAnsi="GHEA Grapalat" w:cs="Calibri"/>
                <w:sz w:val="16"/>
                <w:szCs w:val="16"/>
                <w:lang w:val="hy-AM" w:eastAsia="ru-RU" w:bidi="ru-RU"/>
              </w:rPr>
              <w:t>): Свежие, целые, спелые, здоровые, чистые, без механических повреждений, без повреждений вредителями и болезней</w:t>
            </w:r>
            <w:r>
              <w:rPr>
                <w:rFonts w:ascii="GHEA Grapalat" w:hAnsi="GHEA Grapalat" w:cs="Calibri"/>
                <w:sz w:val="16"/>
                <w:szCs w:val="16"/>
                <w:lang w:val="hy-AM" w:eastAsia="ru-RU" w:bidi="ru-RU"/>
              </w:rPr>
              <w:t>.</w:t>
            </w:r>
            <w:r w:rsidRPr="00EA7A83">
              <w:rPr>
                <w:rFonts w:ascii="GHEA Grapalat" w:hAnsi="GHEA Grapalat" w:cs="Sylfaen"/>
                <w:color w:val="000000"/>
                <w:sz w:val="16"/>
                <w:szCs w:val="16"/>
                <w:lang w:val="hy-AM"/>
              </w:rPr>
              <w:t xml:space="preserve"> Общие обязательные условия для группы товаров: безопасность и упаковка, в соответствии с </w:t>
            </w:r>
            <w:r>
              <w:rPr>
                <w:rFonts w:ascii="GHEA Grapalat" w:hAnsi="GHEA Grapalat" w:cs="Sylfaen"/>
                <w:color w:val="000000"/>
                <w:sz w:val="16"/>
                <w:szCs w:val="16"/>
                <w:lang w:val="hy-AM"/>
              </w:rPr>
              <w:t>п</w:t>
            </w:r>
            <w:r w:rsidRPr="00EA7A83">
              <w:rPr>
                <w:rFonts w:ascii="GHEA Grapalat" w:hAnsi="GHEA Grapalat" w:cs="Sylfaen"/>
                <w:color w:val="000000"/>
                <w:sz w:val="16"/>
                <w:szCs w:val="16"/>
                <w:lang w:val="hy-AM"/>
              </w:rPr>
              <w:t>оложением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и статьей 9 Закона РА «О безопасности пищевой продукции»</w:t>
            </w:r>
            <w:r>
              <w:rPr>
                <w:rFonts w:ascii="GHEA Grapalat" w:hAnsi="GHEA Grapalat" w:cs="Sylfaen"/>
                <w:color w:val="000000"/>
                <w:sz w:val="16"/>
                <w:szCs w:val="16"/>
                <w:lang w:val="hy-AM"/>
              </w:rPr>
              <w:t>.</w:t>
            </w:r>
            <w:r w:rsidRPr="0049375F">
              <w:rPr>
                <w:rFonts w:ascii="GHEA Grapalat" w:hAnsi="GHEA Grapalat" w:cs="Calibri"/>
                <w:sz w:val="16"/>
                <w:szCs w:val="16"/>
                <w:lang w:val="hy-AM" w:eastAsia="ru-RU" w:bidi="ru-RU"/>
              </w:rPr>
              <w:t xml:space="preserve"> «Маркировка: разборчивая».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r>
              <w:rPr>
                <w:rFonts w:ascii="GHEA Grapalat" w:hAnsi="GHEA Grapalat" w:cs="Calibri"/>
                <w:sz w:val="16"/>
                <w:szCs w:val="16"/>
                <w:lang w:val="hy-AM" w:eastAsia="ru-RU" w:bidi="ru-RU"/>
              </w:rPr>
              <w:t>.</w:t>
            </w:r>
          </w:p>
        </w:tc>
        <w:tc>
          <w:tcPr>
            <w:tcW w:w="1080" w:type="dxa"/>
            <w:vAlign w:val="center"/>
          </w:tcPr>
          <w:p w14:paraId="076032AC"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1084B127"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4D8CCF47"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2DF8B3C8"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400</w:t>
            </w:r>
          </w:p>
        </w:tc>
        <w:tc>
          <w:tcPr>
            <w:tcW w:w="815" w:type="dxa"/>
            <w:vAlign w:val="center"/>
          </w:tcPr>
          <w:p w14:paraId="3915C318"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12EA357B"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3E126748"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57283508" w14:textId="77777777" w:rsidTr="005C5332">
        <w:trPr>
          <w:trHeight w:val="182"/>
          <w:jc w:val="center"/>
        </w:trPr>
        <w:tc>
          <w:tcPr>
            <w:tcW w:w="1428" w:type="dxa"/>
            <w:vAlign w:val="center"/>
          </w:tcPr>
          <w:p w14:paraId="1F316D0E" w14:textId="77777777" w:rsidR="00C35620" w:rsidRPr="00A65486" w:rsidRDefault="00C35620" w:rsidP="005C5332">
            <w:pPr>
              <w:jc w:val="center"/>
              <w:rPr>
                <w:rFonts w:ascii="GHEA Grapalat" w:hAnsi="GHEA Grapalat" w:cs="Calibri"/>
                <w:color w:val="000000"/>
                <w:sz w:val="16"/>
                <w:szCs w:val="16"/>
                <w:lang w:val="en-US"/>
              </w:rPr>
            </w:pPr>
            <w:r>
              <w:rPr>
                <w:rFonts w:ascii="GHEA Grapalat" w:hAnsi="GHEA Grapalat" w:cs="Calibri"/>
                <w:color w:val="000000"/>
                <w:sz w:val="16"/>
                <w:szCs w:val="16"/>
                <w:lang w:val="en-US"/>
              </w:rPr>
              <w:t>60</w:t>
            </w:r>
          </w:p>
        </w:tc>
        <w:tc>
          <w:tcPr>
            <w:tcW w:w="1620" w:type="dxa"/>
            <w:gridSpan w:val="2"/>
            <w:vAlign w:val="center"/>
          </w:tcPr>
          <w:p w14:paraId="46316E8E"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rPr>
              <w:t>03222121/1</w:t>
            </w:r>
          </w:p>
        </w:tc>
        <w:tc>
          <w:tcPr>
            <w:tcW w:w="1336" w:type="dxa"/>
            <w:vAlign w:val="center"/>
          </w:tcPr>
          <w:p w14:paraId="716B0776" w14:textId="77777777" w:rsidR="00C35620" w:rsidRPr="00C25CCA"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6"/>
                <w:szCs w:val="16"/>
                <w:lang w:val="hy-AM"/>
              </w:rPr>
              <w:t>мандарины</w:t>
            </w:r>
          </w:p>
        </w:tc>
        <w:tc>
          <w:tcPr>
            <w:tcW w:w="1184" w:type="dxa"/>
            <w:vAlign w:val="center"/>
          </w:tcPr>
          <w:p w14:paraId="320A3DD1"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4DF24FD2"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C25CCA">
              <w:rPr>
                <w:rFonts w:ascii="GHEA Grapalat" w:hAnsi="GHEA Grapalat" w:cs="Calibri"/>
                <w:sz w:val="16"/>
                <w:szCs w:val="16"/>
                <w:lang w:val="hy-AM" w:eastAsia="ru-RU" w:bidi="ru-RU"/>
              </w:rPr>
              <w:t>Мандарин: Не менее 90% поставляемой партии должны иметь диаметр не менее 5 см, быть свежими, чистыми, без механических повреждений, вредителей и болезней.</w:t>
            </w:r>
            <w:r w:rsidRPr="00C25CCA">
              <w:rPr>
                <w:lang w:val="ru-RU"/>
              </w:rPr>
              <w:t xml:space="preserve"> </w:t>
            </w:r>
            <w:r w:rsidRPr="00C25CCA">
              <w:rPr>
                <w:rFonts w:ascii="GHEA Grapalat" w:hAnsi="GHEA Grapalat" w:cs="Calibri"/>
                <w:sz w:val="16"/>
                <w:szCs w:val="16"/>
                <w:lang w:val="hy-AM" w:eastAsia="ru-RU" w:bidi="ru-RU"/>
              </w:rPr>
              <w:t>С желтой мякотью.</w:t>
            </w:r>
            <w:r w:rsidRPr="00EA7A83">
              <w:rPr>
                <w:rFonts w:ascii="GHEA Grapalat" w:hAnsi="GHEA Grapalat" w:cs="Sylfaen"/>
                <w:color w:val="000000"/>
                <w:sz w:val="16"/>
                <w:szCs w:val="16"/>
                <w:lang w:val="hy-AM"/>
              </w:rPr>
              <w:t xml:space="preserve"> Общие обязательные условия для группы товаров: безопасность и упаковка, в соответствии с </w:t>
            </w:r>
            <w:r>
              <w:rPr>
                <w:rFonts w:ascii="GHEA Grapalat" w:hAnsi="GHEA Grapalat" w:cs="Sylfaen"/>
                <w:color w:val="000000"/>
                <w:sz w:val="16"/>
                <w:szCs w:val="16"/>
                <w:lang w:val="hy-AM"/>
              </w:rPr>
              <w:t>п</w:t>
            </w:r>
            <w:r w:rsidRPr="00EA7A83">
              <w:rPr>
                <w:rFonts w:ascii="GHEA Grapalat" w:hAnsi="GHEA Grapalat" w:cs="Sylfaen"/>
                <w:color w:val="000000"/>
                <w:sz w:val="16"/>
                <w:szCs w:val="16"/>
                <w:lang w:val="hy-AM"/>
              </w:rPr>
              <w:t>оложением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и статьей 9 Закона РА «О безопасности пищевой продукции»</w:t>
            </w:r>
            <w:r>
              <w:rPr>
                <w:rFonts w:ascii="GHEA Grapalat" w:hAnsi="GHEA Grapalat" w:cs="Sylfaen"/>
                <w:color w:val="000000"/>
                <w:sz w:val="16"/>
                <w:szCs w:val="16"/>
                <w:lang w:val="hy-AM"/>
              </w:rPr>
              <w:t>.</w:t>
            </w:r>
            <w:r w:rsidRPr="0049375F">
              <w:rPr>
                <w:rFonts w:ascii="GHEA Grapalat" w:hAnsi="GHEA Grapalat" w:cs="Calibri"/>
                <w:sz w:val="16"/>
                <w:szCs w:val="16"/>
                <w:lang w:val="hy-AM" w:eastAsia="ru-RU" w:bidi="ru-RU"/>
              </w:rPr>
              <w:t xml:space="preserve"> «Маркировка: разборчивая».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r>
              <w:rPr>
                <w:rFonts w:ascii="GHEA Grapalat" w:hAnsi="GHEA Grapalat" w:cs="Calibri"/>
                <w:sz w:val="16"/>
                <w:szCs w:val="16"/>
                <w:lang w:val="hy-AM" w:eastAsia="ru-RU" w:bidi="ru-RU"/>
              </w:rPr>
              <w:t>.</w:t>
            </w:r>
          </w:p>
        </w:tc>
        <w:tc>
          <w:tcPr>
            <w:tcW w:w="1080" w:type="dxa"/>
            <w:vAlign w:val="center"/>
          </w:tcPr>
          <w:p w14:paraId="63ECFD69"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15C281FC"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6201560B"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684ED85C"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350</w:t>
            </w:r>
          </w:p>
        </w:tc>
        <w:tc>
          <w:tcPr>
            <w:tcW w:w="815" w:type="dxa"/>
            <w:vAlign w:val="center"/>
          </w:tcPr>
          <w:p w14:paraId="33CF1EA2"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2BD70532"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72EF088E"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254DBA77" w14:textId="77777777" w:rsidTr="005C5332">
        <w:trPr>
          <w:trHeight w:val="182"/>
          <w:jc w:val="center"/>
        </w:trPr>
        <w:tc>
          <w:tcPr>
            <w:tcW w:w="1428" w:type="dxa"/>
            <w:vAlign w:val="center"/>
          </w:tcPr>
          <w:p w14:paraId="3C876114" w14:textId="77777777" w:rsidR="00C35620" w:rsidRPr="00A65486" w:rsidRDefault="00C35620" w:rsidP="005C5332">
            <w:pPr>
              <w:jc w:val="center"/>
              <w:rPr>
                <w:rFonts w:ascii="GHEA Grapalat" w:hAnsi="GHEA Grapalat" w:cs="Calibri"/>
                <w:color w:val="000000"/>
                <w:sz w:val="16"/>
                <w:szCs w:val="16"/>
                <w:lang w:val="en-US"/>
              </w:rPr>
            </w:pPr>
            <w:r>
              <w:rPr>
                <w:rFonts w:ascii="GHEA Grapalat" w:hAnsi="GHEA Grapalat" w:cs="Calibri"/>
                <w:color w:val="000000"/>
                <w:sz w:val="16"/>
                <w:szCs w:val="16"/>
                <w:lang w:val="hy-AM"/>
              </w:rPr>
              <w:t>6</w:t>
            </w:r>
            <w:r>
              <w:rPr>
                <w:rFonts w:ascii="GHEA Grapalat" w:hAnsi="GHEA Grapalat" w:cs="Calibri"/>
                <w:color w:val="000000"/>
                <w:sz w:val="16"/>
                <w:szCs w:val="16"/>
                <w:lang w:val="en-US"/>
              </w:rPr>
              <w:t>1</w:t>
            </w:r>
          </w:p>
        </w:tc>
        <w:tc>
          <w:tcPr>
            <w:tcW w:w="1620" w:type="dxa"/>
            <w:gridSpan w:val="2"/>
            <w:vAlign w:val="center"/>
          </w:tcPr>
          <w:p w14:paraId="30A408B2"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rPr>
              <w:t>03222100/1</w:t>
            </w:r>
          </w:p>
        </w:tc>
        <w:tc>
          <w:tcPr>
            <w:tcW w:w="1336" w:type="dxa"/>
            <w:vAlign w:val="center"/>
          </w:tcPr>
          <w:p w14:paraId="1FEE52A2"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sz w:val="16"/>
                <w:szCs w:val="16"/>
                <w:lang w:val="hy-AM" w:eastAsia="ru-RU" w:bidi="ru-RU"/>
              </w:rPr>
              <w:t>бананы</w:t>
            </w:r>
          </w:p>
        </w:tc>
        <w:tc>
          <w:tcPr>
            <w:tcW w:w="1184" w:type="dxa"/>
            <w:vAlign w:val="center"/>
          </w:tcPr>
          <w:p w14:paraId="14E4CCA6"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288BADD6"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C45C82">
              <w:rPr>
                <w:rFonts w:ascii="GHEA Grapalat" w:hAnsi="GHEA Grapalat" w:cs="Calibri"/>
                <w:sz w:val="16"/>
                <w:szCs w:val="16"/>
                <w:lang w:val="hy-AM" w:eastAsia="ru-RU" w:bidi="ru-RU"/>
              </w:rPr>
              <w:t>Бананы: Не менее 90% поставляемой партии должны быть длиной не менее 12 см, свежими, чистыми, без механических повреждений, вредителей и болезней.</w:t>
            </w:r>
            <w:r w:rsidRPr="00EA7A83">
              <w:rPr>
                <w:rFonts w:ascii="GHEA Grapalat" w:hAnsi="GHEA Grapalat" w:cs="Sylfaen"/>
                <w:color w:val="000000"/>
                <w:sz w:val="16"/>
                <w:szCs w:val="16"/>
                <w:lang w:val="hy-AM"/>
              </w:rPr>
              <w:t xml:space="preserve"> Общие обязательные условия для группы товаров: безопасность и упаковка, в соответствии с </w:t>
            </w:r>
            <w:r>
              <w:rPr>
                <w:rFonts w:ascii="GHEA Grapalat" w:hAnsi="GHEA Grapalat" w:cs="Sylfaen"/>
                <w:color w:val="000000"/>
                <w:sz w:val="16"/>
                <w:szCs w:val="16"/>
                <w:lang w:val="hy-AM"/>
              </w:rPr>
              <w:t>п</w:t>
            </w:r>
            <w:r w:rsidRPr="00EA7A83">
              <w:rPr>
                <w:rFonts w:ascii="GHEA Grapalat" w:hAnsi="GHEA Grapalat" w:cs="Sylfaen"/>
                <w:color w:val="000000"/>
                <w:sz w:val="16"/>
                <w:szCs w:val="16"/>
                <w:lang w:val="hy-AM"/>
              </w:rPr>
              <w:t xml:space="preserve">оложением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w:t>
            </w:r>
            <w:r w:rsidRPr="00EA7A83">
              <w:rPr>
                <w:rFonts w:ascii="GHEA Grapalat" w:hAnsi="GHEA Grapalat" w:cs="Sylfaen"/>
                <w:color w:val="000000"/>
                <w:sz w:val="16"/>
                <w:szCs w:val="16"/>
                <w:lang w:val="hy-AM"/>
              </w:rPr>
              <w:lastRenderedPageBreak/>
              <w:t>августа 2011 г. № 769, и статьей 9 Закона РА «О безопасности пищевой продукции»</w:t>
            </w:r>
            <w:r>
              <w:rPr>
                <w:rFonts w:ascii="GHEA Grapalat" w:hAnsi="GHEA Grapalat" w:cs="Sylfaen"/>
                <w:color w:val="000000"/>
                <w:sz w:val="16"/>
                <w:szCs w:val="16"/>
                <w:lang w:val="hy-AM"/>
              </w:rPr>
              <w:t>.</w:t>
            </w:r>
            <w:r w:rsidRPr="0049375F">
              <w:rPr>
                <w:rFonts w:ascii="GHEA Grapalat" w:hAnsi="GHEA Grapalat" w:cs="Calibri"/>
                <w:sz w:val="16"/>
                <w:szCs w:val="16"/>
                <w:lang w:val="hy-AM" w:eastAsia="ru-RU" w:bidi="ru-RU"/>
              </w:rPr>
              <w:t xml:space="preserve"> «Маркировка: разборчивая».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r>
              <w:rPr>
                <w:rFonts w:ascii="GHEA Grapalat" w:hAnsi="GHEA Grapalat" w:cs="Calibri"/>
                <w:sz w:val="16"/>
                <w:szCs w:val="16"/>
                <w:lang w:val="hy-AM" w:eastAsia="ru-RU" w:bidi="ru-RU"/>
              </w:rPr>
              <w:t>.</w:t>
            </w:r>
          </w:p>
        </w:tc>
        <w:tc>
          <w:tcPr>
            <w:tcW w:w="1080" w:type="dxa"/>
            <w:vAlign w:val="center"/>
          </w:tcPr>
          <w:p w14:paraId="1198A0B2"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275977C0"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2E53C53C"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5EC26962"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150</w:t>
            </w:r>
          </w:p>
        </w:tc>
        <w:tc>
          <w:tcPr>
            <w:tcW w:w="815" w:type="dxa"/>
            <w:vAlign w:val="center"/>
          </w:tcPr>
          <w:p w14:paraId="6351C597"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53162EC3"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150CC0D0"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38921BE0" w14:textId="77777777" w:rsidTr="005C5332">
        <w:trPr>
          <w:trHeight w:val="182"/>
          <w:jc w:val="center"/>
        </w:trPr>
        <w:tc>
          <w:tcPr>
            <w:tcW w:w="1428" w:type="dxa"/>
            <w:vAlign w:val="center"/>
          </w:tcPr>
          <w:p w14:paraId="31F724F9" w14:textId="77777777" w:rsidR="00C35620" w:rsidRPr="00A65486" w:rsidRDefault="00C35620" w:rsidP="005C5332">
            <w:pPr>
              <w:jc w:val="center"/>
              <w:rPr>
                <w:rFonts w:ascii="GHEA Grapalat" w:hAnsi="GHEA Grapalat" w:cs="Calibri"/>
                <w:color w:val="000000"/>
                <w:sz w:val="16"/>
                <w:szCs w:val="16"/>
                <w:lang w:val="en-US"/>
              </w:rPr>
            </w:pPr>
            <w:r>
              <w:rPr>
                <w:rFonts w:ascii="GHEA Grapalat" w:hAnsi="GHEA Grapalat" w:cs="Calibri"/>
                <w:color w:val="000000"/>
                <w:sz w:val="16"/>
                <w:szCs w:val="16"/>
                <w:lang w:val="en-US"/>
              </w:rPr>
              <w:t>62</w:t>
            </w:r>
          </w:p>
        </w:tc>
        <w:tc>
          <w:tcPr>
            <w:tcW w:w="1620" w:type="dxa"/>
            <w:gridSpan w:val="2"/>
            <w:vAlign w:val="center"/>
          </w:tcPr>
          <w:p w14:paraId="715231B5"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8"/>
                <w:szCs w:val="18"/>
              </w:rPr>
              <w:t>03222119/1</w:t>
            </w:r>
          </w:p>
        </w:tc>
        <w:tc>
          <w:tcPr>
            <w:tcW w:w="1336" w:type="dxa"/>
          </w:tcPr>
          <w:p w14:paraId="7949D101" w14:textId="77777777" w:rsidR="00C35620" w:rsidRDefault="00C35620" w:rsidP="005C5332">
            <w:pPr>
              <w:pStyle w:val="HTMLPreformatted"/>
              <w:shd w:val="clear" w:color="auto" w:fill="F8F9FA"/>
              <w:rPr>
                <w:rFonts w:ascii="GHEA Grapalat" w:hAnsi="GHEA Grapalat" w:cs="Calibri"/>
                <w:color w:val="000000"/>
                <w:sz w:val="18"/>
                <w:szCs w:val="18"/>
              </w:rPr>
            </w:pPr>
          </w:p>
          <w:p w14:paraId="1FE41511" w14:textId="77777777" w:rsidR="00C35620" w:rsidRDefault="00C35620" w:rsidP="005C5332">
            <w:pPr>
              <w:pStyle w:val="HTMLPreformatted"/>
              <w:shd w:val="clear" w:color="auto" w:fill="F8F9FA"/>
              <w:rPr>
                <w:rFonts w:ascii="GHEA Grapalat" w:hAnsi="GHEA Grapalat" w:cs="Calibri"/>
                <w:color w:val="000000"/>
                <w:sz w:val="18"/>
                <w:szCs w:val="18"/>
              </w:rPr>
            </w:pPr>
          </w:p>
          <w:p w14:paraId="0C08F0D7" w14:textId="77777777" w:rsidR="00C35620" w:rsidRDefault="00C35620" w:rsidP="005C5332">
            <w:pPr>
              <w:pStyle w:val="HTMLPreformatted"/>
              <w:shd w:val="clear" w:color="auto" w:fill="F8F9FA"/>
              <w:rPr>
                <w:rFonts w:ascii="GHEA Grapalat" w:hAnsi="GHEA Grapalat" w:cs="Calibri"/>
                <w:color w:val="000000"/>
                <w:sz w:val="18"/>
                <w:szCs w:val="18"/>
              </w:rPr>
            </w:pPr>
          </w:p>
          <w:p w14:paraId="4E0C1C68" w14:textId="77777777" w:rsidR="00C35620" w:rsidRDefault="00C35620" w:rsidP="005C5332">
            <w:pPr>
              <w:pStyle w:val="HTMLPreformatted"/>
              <w:shd w:val="clear" w:color="auto" w:fill="F8F9FA"/>
              <w:rPr>
                <w:rFonts w:ascii="GHEA Grapalat" w:hAnsi="GHEA Grapalat" w:cs="Calibri"/>
                <w:color w:val="000000"/>
                <w:sz w:val="18"/>
                <w:szCs w:val="18"/>
              </w:rPr>
            </w:pPr>
          </w:p>
          <w:p w14:paraId="41AA9361" w14:textId="77777777" w:rsidR="00C35620" w:rsidRDefault="00C35620" w:rsidP="005C5332">
            <w:pPr>
              <w:pStyle w:val="HTMLPreformatted"/>
              <w:shd w:val="clear" w:color="auto" w:fill="F8F9FA"/>
              <w:rPr>
                <w:rFonts w:ascii="GHEA Grapalat" w:hAnsi="GHEA Grapalat" w:cs="Calibri"/>
                <w:color w:val="000000"/>
                <w:sz w:val="18"/>
                <w:szCs w:val="18"/>
              </w:rPr>
            </w:pPr>
          </w:p>
          <w:p w14:paraId="47E4C2A9" w14:textId="77777777" w:rsidR="00C35620" w:rsidRDefault="00C35620" w:rsidP="005C5332">
            <w:pPr>
              <w:pStyle w:val="HTMLPreformatted"/>
              <w:shd w:val="clear" w:color="auto" w:fill="F8F9FA"/>
              <w:rPr>
                <w:rFonts w:ascii="GHEA Grapalat" w:hAnsi="GHEA Grapalat" w:cs="Calibri"/>
                <w:color w:val="000000"/>
                <w:sz w:val="18"/>
                <w:szCs w:val="18"/>
              </w:rPr>
            </w:pPr>
          </w:p>
          <w:p w14:paraId="2E0C9FBE" w14:textId="77777777" w:rsidR="00C35620" w:rsidRDefault="00C35620" w:rsidP="005C5332">
            <w:pPr>
              <w:pStyle w:val="HTMLPreformatted"/>
              <w:shd w:val="clear" w:color="auto" w:fill="F8F9FA"/>
              <w:rPr>
                <w:rFonts w:ascii="GHEA Grapalat" w:hAnsi="GHEA Grapalat" w:cs="Calibri"/>
                <w:color w:val="000000"/>
                <w:sz w:val="18"/>
                <w:szCs w:val="18"/>
              </w:rPr>
            </w:pPr>
          </w:p>
          <w:p w14:paraId="35590767" w14:textId="77777777" w:rsidR="00C35620" w:rsidRDefault="00C35620" w:rsidP="005C5332">
            <w:pPr>
              <w:pStyle w:val="HTMLPreformatted"/>
              <w:shd w:val="clear" w:color="auto" w:fill="F8F9FA"/>
              <w:rPr>
                <w:rFonts w:ascii="GHEA Grapalat" w:hAnsi="GHEA Grapalat" w:cs="Calibri"/>
                <w:color w:val="000000"/>
                <w:sz w:val="18"/>
                <w:szCs w:val="18"/>
              </w:rPr>
            </w:pPr>
          </w:p>
          <w:p w14:paraId="337DC9EB"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sidRPr="00C72107">
              <w:rPr>
                <w:rFonts w:ascii="GHEA Grapalat" w:hAnsi="GHEA Grapalat" w:cs="Calibri"/>
                <w:color w:val="000000"/>
                <w:sz w:val="18"/>
                <w:szCs w:val="18"/>
              </w:rPr>
              <w:t>апельсин</w:t>
            </w:r>
          </w:p>
        </w:tc>
        <w:tc>
          <w:tcPr>
            <w:tcW w:w="1184" w:type="dxa"/>
            <w:vAlign w:val="center"/>
          </w:tcPr>
          <w:p w14:paraId="7BB80B7E"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5E9DD9C8"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037615">
              <w:rPr>
                <w:rFonts w:ascii="GHEA Grapalat" w:hAnsi="GHEA Grapalat" w:cs="Calibri"/>
                <w:sz w:val="16"/>
                <w:szCs w:val="16"/>
                <w:lang w:val="hy-AM" w:eastAsia="ru-RU" w:bidi="ru-RU"/>
              </w:rPr>
              <w:t>Апельсины: Не менее 90% поставляемой партии должны иметь диаметр не менее 8 см, быть свежими, чистыми, без механических повреждений, без поражений вредителями и болезнями.</w:t>
            </w:r>
            <w:r w:rsidRPr="00EA7A83">
              <w:rPr>
                <w:rFonts w:ascii="GHEA Grapalat" w:hAnsi="GHEA Grapalat" w:cs="Sylfaen"/>
                <w:color w:val="000000"/>
                <w:sz w:val="16"/>
                <w:szCs w:val="16"/>
                <w:lang w:val="hy-AM"/>
              </w:rPr>
              <w:t xml:space="preserve"> Общие обязательные условия для группы товаров: безопасность и упаковка, в соответствии с </w:t>
            </w:r>
            <w:r>
              <w:rPr>
                <w:rFonts w:ascii="GHEA Grapalat" w:hAnsi="GHEA Grapalat" w:cs="Sylfaen"/>
                <w:color w:val="000000"/>
                <w:sz w:val="16"/>
                <w:szCs w:val="16"/>
                <w:lang w:val="hy-AM"/>
              </w:rPr>
              <w:t>п</w:t>
            </w:r>
            <w:r w:rsidRPr="00EA7A83">
              <w:rPr>
                <w:rFonts w:ascii="GHEA Grapalat" w:hAnsi="GHEA Grapalat" w:cs="Sylfaen"/>
                <w:color w:val="000000"/>
                <w:sz w:val="16"/>
                <w:szCs w:val="16"/>
                <w:lang w:val="hy-AM"/>
              </w:rPr>
              <w:t>оложением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и статьей 9 Закона РА «О безопасности пищевой продукции»</w:t>
            </w:r>
            <w:r>
              <w:rPr>
                <w:rFonts w:ascii="GHEA Grapalat" w:hAnsi="GHEA Grapalat" w:cs="Sylfaen"/>
                <w:color w:val="000000"/>
                <w:sz w:val="16"/>
                <w:szCs w:val="16"/>
                <w:lang w:val="hy-AM"/>
              </w:rPr>
              <w:t>.</w:t>
            </w:r>
            <w:r w:rsidRPr="0049375F">
              <w:rPr>
                <w:rFonts w:ascii="GHEA Grapalat" w:hAnsi="GHEA Grapalat" w:cs="Calibri"/>
                <w:sz w:val="16"/>
                <w:szCs w:val="16"/>
                <w:lang w:val="hy-AM" w:eastAsia="ru-RU" w:bidi="ru-RU"/>
              </w:rPr>
              <w:t xml:space="preserve"> «Маркировка: разборчивая».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r>
              <w:rPr>
                <w:rFonts w:ascii="GHEA Grapalat" w:hAnsi="GHEA Grapalat" w:cs="Calibri"/>
                <w:sz w:val="16"/>
                <w:szCs w:val="16"/>
                <w:lang w:val="hy-AM" w:eastAsia="ru-RU" w:bidi="ru-RU"/>
              </w:rPr>
              <w:t>.</w:t>
            </w:r>
          </w:p>
        </w:tc>
        <w:tc>
          <w:tcPr>
            <w:tcW w:w="1080" w:type="dxa"/>
            <w:vAlign w:val="center"/>
          </w:tcPr>
          <w:p w14:paraId="68B8B4FB"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1103ED88"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5EBC46E8"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77F91D93"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150</w:t>
            </w:r>
          </w:p>
        </w:tc>
        <w:tc>
          <w:tcPr>
            <w:tcW w:w="815" w:type="dxa"/>
            <w:vAlign w:val="center"/>
          </w:tcPr>
          <w:p w14:paraId="2AF094CD"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6A8954D0"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31878F52"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7F221EBF" w14:textId="77777777" w:rsidTr="005C5332">
        <w:trPr>
          <w:trHeight w:val="182"/>
          <w:jc w:val="center"/>
        </w:trPr>
        <w:tc>
          <w:tcPr>
            <w:tcW w:w="1428" w:type="dxa"/>
            <w:vAlign w:val="center"/>
          </w:tcPr>
          <w:p w14:paraId="5844271B" w14:textId="77777777" w:rsidR="00C35620" w:rsidRDefault="00C35620" w:rsidP="005C5332">
            <w:pPr>
              <w:jc w:val="center"/>
              <w:rPr>
                <w:rFonts w:ascii="GHEA Grapalat" w:hAnsi="GHEA Grapalat" w:cs="Calibri"/>
                <w:color w:val="000000"/>
                <w:sz w:val="16"/>
                <w:szCs w:val="16"/>
                <w:lang w:val="en-US"/>
              </w:rPr>
            </w:pPr>
            <w:r>
              <w:rPr>
                <w:rFonts w:ascii="GHEA Grapalat" w:hAnsi="GHEA Grapalat" w:cs="Calibri"/>
                <w:color w:val="000000"/>
                <w:sz w:val="16"/>
                <w:szCs w:val="16"/>
                <w:lang w:val="en-US"/>
              </w:rPr>
              <w:t>63</w:t>
            </w:r>
          </w:p>
        </w:tc>
        <w:tc>
          <w:tcPr>
            <w:tcW w:w="1620" w:type="dxa"/>
            <w:gridSpan w:val="2"/>
            <w:vAlign w:val="center"/>
          </w:tcPr>
          <w:p w14:paraId="499D22A1"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rPr>
              <w:t>03222118/1</w:t>
            </w:r>
          </w:p>
        </w:tc>
        <w:tc>
          <w:tcPr>
            <w:tcW w:w="1336" w:type="dxa"/>
          </w:tcPr>
          <w:p w14:paraId="2C4662F1"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234E72F9"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139D6F82"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19CB98C8"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32B1003B"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4B62AD87"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23A7E292"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7AABBC4C"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8"/>
                <w:szCs w:val="18"/>
                <w:lang w:val="hy-AM"/>
              </w:rPr>
              <w:t>лимон</w:t>
            </w:r>
          </w:p>
        </w:tc>
        <w:tc>
          <w:tcPr>
            <w:tcW w:w="1184" w:type="dxa"/>
            <w:vAlign w:val="center"/>
          </w:tcPr>
          <w:p w14:paraId="2963B7D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7190228B"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4223A2">
              <w:rPr>
                <w:rFonts w:ascii="GHEA Grapalat" w:hAnsi="GHEA Grapalat" w:cs="Calibri"/>
                <w:sz w:val="16"/>
                <w:szCs w:val="16"/>
                <w:lang w:val="hy-AM" w:eastAsia="ru-RU" w:bidi="ru-RU"/>
              </w:rPr>
              <w:t>Лимон: Свежий, чистый, без механических повреждений, без повреждений вредителями и болезнями, не деформированный.</w:t>
            </w:r>
            <w:r w:rsidRPr="00EA7A83">
              <w:rPr>
                <w:rFonts w:ascii="GHEA Grapalat" w:hAnsi="GHEA Grapalat" w:cs="Sylfaen"/>
                <w:color w:val="000000"/>
                <w:sz w:val="16"/>
                <w:szCs w:val="16"/>
                <w:lang w:val="hy-AM"/>
              </w:rPr>
              <w:t xml:space="preserve"> Общие обязательные условия для группы товаров: безопасность и упаковка, в соответствии с </w:t>
            </w:r>
            <w:r>
              <w:rPr>
                <w:rFonts w:ascii="GHEA Grapalat" w:hAnsi="GHEA Grapalat" w:cs="Sylfaen"/>
                <w:color w:val="000000"/>
                <w:sz w:val="16"/>
                <w:szCs w:val="16"/>
                <w:lang w:val="hy-AM"/>
              </w:rPr>
              <w:t>п</w:t>
            </w:r>
            <w:r w:rsidRPr="00EA7A83">
              <w:rPr>
                <w:rFonts w:ascii="GHEA Grapalat" w:hAnsi="GHEA Grapalat" w:cs="Sylfaen"/>
                <w:color w:val="000000"/>
                <w:sz w:val="16"/>
                <w:szCs w:val="16"/>
                <w:lang w:val="hy-AM"/>
              </w:rPr>
              <w:t>оложением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и статьей 9 Закона РА «О безопасности пищевой продукции»</w:t>
            </w:r>
            <w:r>
              <w:rPr>
                <w:rFonts w:ascii="GHEA Grapalat" w:hAnsi="GHEA Grapalat" w:cs="Sylfaen"/>
                <w:color w:val="000000"/>
                <w:sz w:val="16"/>
                <w:szCs w:val="16"/>
                <w:lang w:val="hy-AM"/>
              </w:rPr>
              <w:t>.</w:t>
            </w:r>
            <w:r w:rsidRPr="0049375F">
              <w:rPr>
                <w:rFonts w:ascii="GHEA Grapalat" w:hAnsi="GHEA Grapalat" w:cs="Calibri"/>
                <w:sz w:val="16"/>
                <w:szCs w:val="16"/>
                <w:lang w:val="hy-AM" w:eastAsia="ru-RU" w:bidi="ru-RU"/>
              </w:rPr>
              <w:t xml:space="preserve"> «Маркировка: разборчивая».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телефону</w:t>
            </w:r>
            <w:r>
              <w:rPr>
                <w:rFonts w:ascii="GHEA Grapalat" w:hAnsi="GHEA Grapalat" w:cs="Calibri"/>
                <w:sz w:val="16"/>
                <w:szCs w:val="16"/>
                <w:lang w:val="hy-AM" w:eastAsia="ru-RU" w:bidi="ru-RU"/>
              </w:rPr>
              <w:t>.</w:t>
            </w:r>
          </w:p>
        </w:tc>
        <w:tc>
          <w:tcPr>
            <w:tcW w:w="1080" w:type="dxa"/>
            <w:vAlign w:val="center"/>
          </w:tcPr>
          <w:p w14:paraId="418A293B"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6C5C844A"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344BEC24"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5FAEF239"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15</w:t>
            </w:r>
          </w:p>
        </w:tc>
        <w:tc>
          <w:tcPr>
            <w:tcW w:w="815" w:type="dxa"/>
            <w:vAlign w:val="center"/>
          </w:tcPr>
          <w:p w14:paraId="558F6A0B"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79E41311"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3DBC62AB"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54288B0E" w14:textId="77777777" w:rsidTr="005C5332">
        <w:trPr>
          <w:trHeight w:val="182"/>
          <w:jc w:val="center"/>
        </w:trPr>
        <w:tc>
          <w:tcPr>
            <w:tcW w:w="1428" w:type="dxa"/>
            <w:vAlign w:val="center"/>
          </w:tcPr>
          <w:p w14:paraId="5B02836A" w14:textId="77777777" w:rsidR="00C35620" w:rsidRPr="00A65486" w:rsidRDefault="00C35620" w:rsidP="005C5332">
            <w:pPr>
              <w:jc w:val="center"/>
              <w:rPr>
                <w:rFonts w:ascii="GHEA Grapalat" w:hAnsi="GHEA Grapalat" w:cs="Calibri"/>
                <w:color w:val="000000"/>
                <w:sz w:val="16"/>
                <w:szCs w:val="16"/>
                <w:lang w:val="en-US"/>
              </w:rPr>
            </w:pPr>
            <w:r>
              <w:rPr>
                <w:rFonts w:ascii="GHEA Grapalat" w:hAnsi="GHEA Grapalat" w:cs="Calibri"/>
                <w:color w:val="000000"/>
                <w:sz w:val="16"/>
                <w:szCs w:val="16"/>
                <w:lang w:val="en-US"/>
              </w:rPr>
              <w:t>64</w:t>
            </w:r>
          </w:p>
        </w:tc>
        <w:tc>
          <w:tcPr>
            <w:tcW w:w="1620" w:type="dxa"/>
            <w:gridSpan w:val="2"/>
            <w:vAlign w:val="center"/>
          </w:tcPr>
          <w:p w14:paraId="0A78676E"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8"/>
                <w:szCs w:val="18"/>
              </w:rPr>
              <w:t>03222128/1</w:t>
            </w:r>
          </w:p>
        </w:tc>
        <w:tc>
          <w:tcPr>
            <w:tcW w:w="1336" w:type="dxa"/>
          </w:tcPr>
          <w:p w14:paraId="4824AC58"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41F48D73"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5DE35AAE"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761AA03F"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76828553"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8"/>
                <w:szCs w:val="18"/>
                <w:lang w:val="hy-AM"/>
              </w:rPr>
              <w:t>яблоки</w:t>
            </w:r>
          </w:p>
        </w:tc>
        <w:tc>
          <w:tcPr>
            <w:tcW w:w="1184" w:type="dxa"/>
            <w:vAlign w:val="center"/>
          </w:tcPr>
          <w:p w14:paraId="0841A57C"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597641EA"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8C4D9F">
              <w:rPr>
                <w:rFonts w:ascii="GHEA Grapalat" w:hAnsi="GHEA Grapalat" w:cs="Calibri"/>
                <w:sz w:val="16"/>
                <w:szCs w:val="16"/>
                <w:lang w:val="hy-AM" w:eastAsia="ru-RU" w:bidi="ru-RU"/>
              </w:rPr>
              <w:t>Яблоки: Не менее 90% поставляемой партии должны быть диаметром не менее 6 см, свежие, чистые, без механических повреждений, без поражений вредителями и болезнями, различных видов.</w:t>
            </w:r>
            <w:r w:rsidRPr="004223A2">
              <w:rPr>
                <w:rFonts w:ascii="GHEA Grapalat" w:hAnsi="GHEA Grapalat" w:cs="Calibri"/>
                <w:sz w:val="16"/>
                <w:szCs w:val="16"/>
                <w:lang w:val="hy-AM" w:eastAsia="ru-RU" w:bidi="ru-RU"/>
              </w:rPr>
              <w:t xml:space="preserve"> .</w:t>
            </w:r>
            <w:r w:rsidRPr="00EA7A83">
              <w:rPr>
                <w:rFonts w:ascii="GHEA Grapalat" w:hAnsi="GHEA Grapalat" w:cs="Sylfaen"/>
                <w:color w:val="000000"/>
                <w:sz w:val="16"/>
                <w:szCs w:val="16"/>
                <w:lang w:val="hy-AM"/>
              </w:rPr>
              <w:t xml:space="preserve"> Общие обязательные условия для группы товаров: безопасность и упаковка, в соответствии с </w:t>
            </w:r>
            <w:r>
              <w:rPr>
                <w:rFonts w:ascii="GHEA Grapalat" w:hAnsi="GHEA Grapalat" w:cs="Sylfaen"/>
                <w:color w:val="000000"/>
                <w:sz w:val="16"/>
                <w:szCs w:val="16"/>
                <w:lang w:val="hy-AM"/>
              </w:rPr>
              <w:t>п</w:t>
            </w:r>
            <w:r w:rsidRPr="00EA7A83">
              <w:rPr>
                <w:rFonts w:ascii="GHEA Grapalat" w:hAnsi="GHEA Grapalat" w:cs="Sylfaen"/>
                <w:color w:val="000000"/>
                <w:sz w:val="16"/>
                <w:szCs w:val="16"/>
                <w:lang w:val="hy-AM"/>
              </w:rPr>
              <w:t xml:space="preserve">оложением «О безопасности пищевой продукции» </w:t>
            </w:r>
            <w:r w:rsidRPr="00EA7A83">
              <w:rPr>
                <w:rFonts w:ascii="GHEA Grapalat" w:hAnsi="GHEA Grapalat" w:cs="Sylfaen"/>
                <w:color w:val="000000"/>
                <w:sz w:val="16"/>
                <w:szCs w:val="16"/>
                <w:lang w:val="hy-AM"/>
              </w:rPr>
              <w:lastRenderedPageBreak/>
              <w:t>(ТС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и статьей 9 Закона РА «О безопасности пищевой продукции»</w:t>
            </w:r>
            <w:r>
              <w:rPr>
                <w:rFonts w:ascii="GHEA Grapalat" w:hAnsi="GHEA Grapalat" w:cs="Sylfaen"/>
                <w:color w:val="000000"/>
                <w:sz w:val="16"/>
                <w:szCs w:val="16"/>
                <w:lang w:val="hy-AM"/>
              </w:rPr>
              <w:t>.</w:t>
            </w:r>
            <w:r w:rsidRPr="0049375F">
              <w:rPr>
                <w:rFonts w:ascii="GHEA Grapalat" w:hAnsi="GHEA Grapalat" w:cs="Calibri"/>
                <w:sz w:val="16"/>
                <w:szCs w:val="16"/>
                <w:lang w:val="hy-AM" w:eastAsia="ru-RU" w:bidi="ru-RU"/>
              </w:rPr>
              <w:t xml:space="preserve"> «Маркировка: разборчивая».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w:t>
            </w:r>
            <w:r>
              <w:rPr>
                <w:rFonts w:ascii="GHEA Grapalat" w:hAnsi="GHEA Grapalat" w:cs="Calibri"/>
                <w:sz w:val="16"/>
                <w:szCs w:val="16"/>
                <w:lang w:val="hy-AM" w:eastAsia="ru-RU" w:bidi="ru-RU"/>
              </w:rPr>
              <w:t>у.</w:t>
            </w:r>
          </w:p>
        </w:tc>
        <w:tc>
          <w:tcPr>
            <w:tcW w:w="1080" w:type="dxa"/>
            <w:vAlign w:val="center"/>
          </w:tcPr>
          <w:p w14:paraId="28CB8CDE"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23E7F8D7"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154221EE"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251C686D"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1000</w:t>
            </w:r>
          </w:p>
        </w:tc>
        <w:tc>
          <w:tcPr>
            <w:tcW w:w="815" w:type="dxa"/>
            <w:vAlign w:val="center"/>
          </w:tcPr>
          <w:p w14:paraId="4DDEE395"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7ACD97A1"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3C3EE6C9"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0B5F9FFB" w14:textId="77777777" w:rsidTr="005C5332">
        <w:trPr>
          <w:trHeight w:val="182"/>
          <w:jc w:val="center"/>
        </w:trPr>
        <w:tc>
          <w:tcPr>
            <w:tcW w:w="1428" w:type="dxa"/>
            <w:vAlign w:val="center"/>
          </w:tcPr>
          <w:p w14:paraId="326B705A" w14:textId="77777777" w:rsidR="00C35620" w:rsidRPr="00A65486" w:rsidRDefault="00C35620" w:rsidP="005C5332">
            <w:pPr>
              <w:rPr>
                <w:rFonts w:ascii="GHEA Grapalat" w:hAnsi="GHEA Grapalat" w:cs="Calibri"/>
                <w:color w:val="000000"/>
                <w:sz w:val="16"/>
                <w:szCs w:val="16"/>
                <w:lang w:val="en-US"/>
              </w:rPr>
            </w:pPr>
            <w:r>
              <w:rPr>
                <w:rFonts w:ascii="GHEA Grapalat" w:hAnsi="GHEA Grapalat" w:cs="Calibri"/>
                <w:color w:val="000000"/>
                <w:sz w:val="16"/>
                <w:szCs w:val="16"/>
                <w:lang w:val="en-US"/>
              </w:rPr>
              <w:t xml:space="preserve">          65</w:t>
            </w:r>
          </w:p>
        </w:tc>
        <w:tc>
          <w:tcPr>
            <w:tcW w:w="1620" w:type="dxa"/>
            <w:gridSpan w:val="2"/>
            <w:vAlign w:val="center"/>
          </w:tcPr>
          <w:p w14:paraId="5EC2057C"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8"/>
                <w:szCs w:val="18"/>
              </w:rPr>
              <w:t>03222130/1</w:t>
            </w:r>
          </w:p>
        </w:tc>
        <w:tc>
          <w:tcPr>
            <w:tcW w:w="1336" w:type="dxa"/>
          </w:tcPr>
          <w:p w14:paraId="54594940"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005C08FA"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65D1016F"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1E30FC62"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584F0388"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6A4760A1"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4F52F3BA"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3C5D0E59"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8"/>
                <w:szCs w:val="18"/>
                <w:lang w:val="hy-AM"/>
              </w:rPr>
              <w:t>айва</w:t>
            </w:r>
          </w:p>
        </w:tc>
        <w:tc>
          <w:tcPr>
            <w:tcW w:w="1184" w:type="dxa"/>
            <w:vAlign w:val="center"/>
          </w:tcPr>
          <w:p w14:paraId="58FC35C3"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5EA753FA"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Pr>
                <w:rFonts w:ascii="GHEA Grapalat" w:hAnsi="GHEA Grapalat" w:cs="Calibri"/>
                <w:sz w:val="16"/>
                <w:szCs w:val="16"/>
                <w:lang w:val="hy-AM" w:eastAsia="ru-RU" w:bidi="ru-RU"/>
              </w:rPr>
              <w:t>Айва ,не</w:t>
            </w:r>
            <w:r w:rsidRPr="003833C0">
              <w:rPr>
                <w:rFonts w:ascii="GHEA Grapalat" w:hAnsi="GHEA Grapalat" w:cs="Calibri"/>
                <w:sz w:val="16"/>
                <w:szCs w:val="16"/>
                <w:lang w:val="hy-AM" w:eastAsia="ru-RU" w:bidi="ru-RU"/>
              </w:rPr>
              <w:t xml:space="preserve"> менее 90% поставляемой партии должно быть диаметром не менее 6 см, свежим, чистым, без механических повреждений, без поражений вредителями и болезнями, разных видов.</w:t>
            </w:r>
            <w:r w:rsidRPr="004223A2">
              <w:rPr>
                <w:rFonts w:ascii="GHEA Grapalat" w:hAnsi="GHEA Grapalat" w:cs="Calibri"/>
                <w:sz w:val="16"/>
                <w:szCs w:val="16"/>
                <w:lang w:val="hy-AM" w:eastAsia="ru-RU" w:bidi="ru-RU"/>
              </w:rPr>
              <w:t xml:space="preserve"> .</w:t>
            </w:r>
            <w:r w:rsidRPr="00EA7A83">
              <w:rPr>
                <w:rFonts w:ascii="GHEA Grapalat" w:hAnsi="GHEA Grapalat" w:cs="Sylfaen"/>
                <w:color w:val="000000"/>
                <w:sz w:val="16"/>
                <w:szCs w:val="16"/>
                <w:lang w:val="hy-AM"/>
              </w:rPr>
              <w:t xml:space="preserve"> Общие обязательные условия для группы товаров: безопасность и упаковка, в соответствии с </w:t>
            </w:r>
            <w:r>
              <w:rPr>
                <w:rFonts w:ascii="GHEA Grapalat" w:hAnsi="GHEA Grapalat" w:cs="Sylfaen"/>
                <w:color w:val="000000"/>
                <w:sz w:val="16"/>
                <w:szCs w:val="16"/>
                <w:lang w:val="hy-AM"/>
              </w:rPr>
              <w:t>п</w:t>
            </w:r>
            <w:r w:rsidRPr="00EA7A83">
              <w:rPr>
                <w:rFonts w:ascii="GHEA Grapalat" w:hAnsi="GHEA Grapalat" w:cs="Sylfaen"/>
                <w:color w:val="000000"/>
                <w:sz w:val="16"/>
                <w:szCs w:val="16"/>
                <w:lang w:val="hy-AM"/>
              </w:rPr>
              <w:t>оложением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и статьей 9 Закона РА «О безопасности пищевой продукции»</w:t>
            </w:r>
            <w:r>
              <w:rPr>
                <w:rFonts w:ascii="GHEA Grapalat" w:hAnsi="GHEA Grapalat" w:cs="Sylfaen"/>
                <w:color w:val="000000"/>
                <w:sz w:val="16"/>
                <w:szCs w:val="16"/>
                <w:lang w:val="hy-AM"/>
              </w:rPr>
              <w:t>.</w:t>
            </w:r>
            <w:r w:rsidRPr="0049375F">
              <w:rPr>
                <w:rFonts w:ascii="GHEA Grapalat" w:hAnsi="GHEA Grapalat" w:cs="Calibri"/>
                <w:sz w:val="16"/>
                <w:szCs w:val="16"/>
                <w:lang w:val="hy-AM" w:eastAsia="ru-RU" w:bidi="ru-RU"/>
              </w:rPr>
              <w:t xml:space="preserve"> «Маркировка: разборчивая».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w:t>
            </w:r>
            <w:r>
              <w:rPr>
                <w:rFonts w:ascii="GHEA Grapalat" w:hAnsi="GHEA Grapalat" w:cs="Calibri"/>
                <w:sz w:val="16"/>
                <w:szCs w:val="16"/>
                <w:lang w:val="hy-AM" w:eastAsia="ru-RU" w:bidi="ru-RU"/>
              </w:rPr>
              <w:t>у.</w:t>
            </w:r>
          </w:p>
        </w:tc>
        <w:tc>
          <w:tcPr>
            <w:tcW w:w="1080" w:type="dxa"/>
            <w:vAlign w:val="center"/>
          </w:tcPr>
          <w:p w14:paraId="544D8B5D"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3DE85E0E"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166D0ED0"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70DDFF3A"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50</w:t>
            </w:r>
          </w:p>
        </w:tc>
        <w:tc>
          <w:tcPr>
            <w:tcW w:w="815" w:type="dxa"/>
            <w:vAlign w:val="center"/>
          </w:tcPr>
          <w:p w14:paraId="0F9540B8"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6BE09501"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21C1301D"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22684C12" w14:textId="77777777" w:rsidTr="005C5332">
        <w:trPr>
          <w:trHeight w:val="182"/>
          <w:jc w:val="center"/>
        </w:trPr>
        <w:tc>
          <w:tcPr>
            <w:tcW w:w="1428" w:type="dxa"/>
            <w:vAlign w:val="center"/>
          </w:tcPr>
          <w:p w14:paraId="6E8912AF" w14:textId="77777777" w:rsidR="00C35620" w:rsidRPr="00A65486" w:rsidRDefault="00C35620" w:rsidP="005C5332">
            <w:pPr>
              <w:jc w:val="center"/>
              <w:rPr>
                <w:rFonts w:ascii="GHEA Grapalat" w:hAnsi="GHEA Grapalat" w:cs="Calibri"/>
                <w:color w:val="000000"/>
                <w:sz w:val="16"/>
                <w:szCs w:val="16"/>
                <w:lang w:val="en-US"/>
              </w:rPr>
            </w:pPr>
            <w:r>
              <w:rPr>
                <w:rFonts w:ascii="GHEA Grapalat" w:hAnsi="GHEA Grapalat" w:cs="Calibri"/>
                <w:color w:val="000000"/>
                <w:sz w:val="16"/>
                <w:szCs w:val="16"/>
                <w:lang w:val="en-US"/>
              </w:rPr>
              <w:t>66</w:t>
            </w:r>
          </w:p>
        </w:tc>
        <w:tc>
          <w:tcPr>
            <w:tcW w:w="1620" w:type="dxa"/>
            <w:gridSpan w:val="2"/>
            <w:vAlign w:val="center"/>
          </w:tcPr>
          <w:p w14:paraId="1B9EADC0"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8"/>
                <w:szCs w:val="18"/>
              </w:rPr>
              <w:t>15311100/1</w:t>
            </w:r>
          </w:p>
        </w:tc>
        <w:tc>
          <w:tcPr>
            <w:tcW w:w="1336" w:type="dxa"/>
          </w:tcPr>
          <w:p w14:paraId="317C6110"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0BA47324"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3EE1D4C4"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78AC2EE1"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008F591D"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165A6C41"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25F7AE5E"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29E90655"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6BA4B338"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8"/>
                <w:szCs w:val="18"/>
                <w:lang w:val="hy-AM"/>
              </w:rPr>
              <w:t>картошка</w:t>
            </w:r>
          </w:p>
        </w:tc>
        <w:tc>
          <w:tcPr>
            <w:tcW w:w="1184" w:type="dxa"/>
            <w:vAlign w:val="center"/>
          </w:tcPr>
          <w:p w14:paraId="287C66B7"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477D43FC"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473E9B">
              <w:rPr>
                <w:rFonts w:ascii="GHEA Grapalat" w:hAnsi="GHEA Grapalat" w:cs="Calibri"/>
                <w:sz w:val="16"/>
                <w:szCs w:val="16"/>
                <w:lang w:val="hy-AM" w:eastAsia="ru-RU" w:bidi="ru-RU"/>
              </w:rPr>
              <w:t>Картофель: Раннеспелый и позднеспелый, I тип, не морозобойный, без повреждений, диаметр не менее 90% поставленной партии не менее 6 см, количество земли, налипшей на корни, не более 6% от общего количества.</w:t>
            </w:r>
            <w:r w:rsidRPr="00EA7A83">
              <w:rPr>
                <w:rFonts w:ascii="GHEA Grapalat" w:hAnsi="GHEA Grapalat" w:cs="Sylfaen"/>
                <w:color w:val="000000"/>
                <w:sz w:val="16"/>
                <w:szCs w:val="16"/>
                <w:lang w:val="hy-AM"/>
              </w:rPr>
              <w:t xml:space="preserve"> Общие обязательные условия для группы товаров: безопасность и упаковка, в соответствии с </w:t>
            </w:r>
            <w:r>
              <w:rPr>
                <w:rFonts w:ascii="GHEA Grapalat" w:hAnsi="GHEA Grapalat" w:cs="Sylfaen"/>
                <w:color w:val="000000"/>
                <w:sz w:val="16"/>
                <w:szCs w:val="16"/>
                <w:lang w:val="hy-AM"/>
              </w:rPr>
              <w:t>п</w:t>
            </w:r>
            <w:r w:rsidRPr="00EA7A83">
              <w:rPr>
                <w:rFonts w:ascii="GHEA Grapalat" w:hAnsi="GHEA Grapalat" w:cs="Sylfaen"/>
                <w:color w:val="000000"/>
                <w:sz w:val="16"/>
                <w:szCs w:val="16"/>
                <w:lang w:val="hy-AM"/>
              </w:rPr>
              <w:t>оложением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и статьей 9 Закона РА «О безопасности пищевой продукции»</w:t>
            </w:r>
            <w:r>
              <w:rPr>
                <w:rFonts w:ascii="GHEA Grapalat" w:hAnsi="GHEA Grapalat" w:cs="Sylfaen"/>
                <w:color w:val="000000"/>
                <w:sz w:val="16"/>
                <w:szCs w:val="16"/>
                <w:lang w:val="hy-AM"/>
              </w:rPr>
              <w:t>.</w:t>
            </w:r>
            <w:r w:rsidRPr="0049375F">
              <w:rPr>
                <w:rFonts w:ascii="GHEA Grapalat" w:hAnsi="GHEA Grapalat" w:cs="Calibri"/>
                <w:sz w:val="16"/>
                <w:szCs w:val="16"/>
                <w:lang w:val="hy-AM" w:eastAsia="ru-RU" w:bidi="ru-RU"/>
              </w:rPr>
              <w:t xml:space="preserve"> «Маркировка: разборчивая».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w:t>
            </w:r>
            <w:r>
              <w:rPr>
                <w:rFonts w:ascii="GHEA Grapalat" w:hAnsi="GHEA Grapalat" w:cs="Calibri"/>
                <w:sz w:val="16"/>
                <w:szCs w:val="16"/>
                <w:lang w:val="hy-AM" w:eastAsia="ru-RU" w:bidi="ru-RU"/>
              </w:rPr>
              <w:t>у.</w:t>
            </w:r>
          </w:p>
        </w:tc>
        <w:tc>
          <w:tcPr>
            <w:tcW w:w="1080" w:type="dxa"/>
            <w:vAlign w:val="center"/>
          </w:tcPr>
          <w:p w14:paraId="2BA5FBA8"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19B41F18"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2E19A500"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28DBBD34"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1500</w:t>
            </w:r>
          </w:p>
        </w:tc>
        <w:tc>
          <w:tcPr>
            <w:tcW w:w="815" w:type="dxa"/>
            <w:vAlign w:val="center"/>
          </w:tcPr>
          <w:p w14:paraId="10F64351"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52814295"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43E424E5"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720E44FC" w14:textId="77777777" w:rsidTr="005C5332">
        <w:trPr>
          <w:trHeight w:val="182"/>
          <w:jc w:val="center"/>
        </w:trPr>
        <w:tc>
          <w:tcPr>
            <w:tcW w:w="1428" w:type="dxa"/>
            <w:vAlign w:val="center"/>
          </w:tcPr>
          <w:p w14:paraId="163B1114" w14:textId="77777777" w:rsidR="00C35620" w:rsidRPr="00A65486" w:rsidRDefault="00C35620" w:rsidP="005C5332">
            <w:pPr>
              <w:jc w:val="center"/>
              <w:rPr>
                <w:rFonts w:ascii="GHEA Grapalat" w:hAnsi="GHEA Grapalat" w:cs="Calibri"/>
                <w:color w:val="000000"/>
                <w:sz w:val="16"/>
                <w:szCs w:val="16"/>
                <w:lang w:val="en-US"/>
              </w:rPr>
            </w:pPr>
            <w:r>
              <w:rPr>
                <w:rFonts w:ascii="GHEA Grapalat" w:hAnsi="GHEA Grapalat" w:cs="Calibri"/>
                <w:color w:val="000000"/>
                <w:sz w:val="16"/>
                <w:szCs w:val="16"/>
                <w:lang w:val="en-US"/>
              </w:rPr>
              <w:t>67</w:t>
            </w:r>
          </w:p>
        </w:tc>
        <w:tc>
          <w:tcPr>
            <w:tcW w:w="1620" w:type="dxa"/>
            <w:gridSpan w:val="2"/>
            <w:vAlign w:val="center"/>
          </w:tcPr>
          <w:p w14:paraId="730AEB21"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8"/>
                <w:szCs w:val="18"/>
              </w:rPr>
              <w:t>03221110/1</w:t>
            </w:r>
          </w:p>
        </w:tc>
        <w:tc>
          <w:tcPr>
            <w:tcW w:w="1336" w:type="dxa"/>
          </w:tcPr>
          <w:p w14:paraId="04EB3A0B"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8"/>
                <w:szCs w:val="18"/>
                <w:lang w:val="hy-AM"/>
              </w:rPr>
              <w:t>морковь</w:t>
            </w:r>
          </w:p>
        </w:tc>
        <w:tc>
          <w:tcPr>
            <w:tcW w:w="1184" w:type="dxa"/>
            <w:vAlign w:val="center"/>
          </w:tcPr>
          <w:p w14:paraId="4F1E5E9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5B1F68DF"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4B6BAA">
              <w:rPr>
                <w:rFonts w:ascii="GHEA Grapalat" w:hAnsi="GHEA Grapalat" w:cs="Calibri"/>
                <w:sz w:val="16"/>
                <w:szCs w:val="16"/>
                <w:lang w:val="hy-AM" w:eastAsia="ru-RU" w:bidi="ru-RU"/>
              </w:rPr>
              <w:t xml:space="preserve">Морковь: Свежая, целая, немытая, здоровая, чистая, </w:t>
            </w:r>
            <w:r w:rsidRPr="004B6BAA">
              <w:rPr>
                <w:rFonts w:ascii="GHEA Grapalat" w:hAnsi="GHEA Grapalat" w:cs="Calibri"/>
                <w:sz w:val="16"/>
                <w:szCs w:val="16"/>
                <w:lang w:val="hy-AM" w:eastAsia="ru-RU" w:bidi="ru-RU"/>
              </w:rPr>
              <w:lastRenderedPageBreak/>
              <w:t>неповрежденная, сорта «Совар». Не менее 90% поставляемой партии должно быть длиной не менее 10 см и диаметром нижней части не менее 3 см.</w:t>
            </w:r>
            <w:r w:rsidRPr="004B6BAA">
              <w:rPr>
                <w:lang w:val="ru-RU"/>
              </w:rPr>
              <w:t xml:space="preserve"> </w:t>
            </w:r>
            <w:r w:rsidRPr="004B6BAA">
              <w:rPr>
                <w:rFonts w:ascii="GHEA Grapalat" w:hAnsi="GHEA Grapalat" w:cs="Calibri"/>
                <w:sz w:val="16"/>
                <w:szCs w:val="16"/>
                <w:lang w:val="hy-AM" w:eastAsia="ru-RU" w:bidi="ru-RU"/>
              </w:rPr>
              <w:t>Количество почвы, прилипшей к корням, не должно превышать 3% от общего объема.</w:t>
            </w:r>
            <w:r w:rsidRPr="00EA7A83">
              <w:rPr>
                <w:rFonts w:ascii="GHEA Grapalat" w:hAnsi="GHEA Grapalat" w:cs="Sylfaen"/>
                <w:color w:val="000000"/>
                <w:sz w:val="16"/>
                <w:szCs w:val="16"/>
                <w:lang w:val="hy-AM"/>
              </w:rPr>
              <w:t xml:space="preserve"> Общие обязательные условия для группы товаров: безопасность и упаковка, в соответствии с </w:t>
            </w:r>
            <w:r>
              <w:rPr>
                <w:rFonts w:ascii="GHEA Grapalat" w:hAnsi="GHEA Grapalat" w:cs="Sylfaen"/>
                <w:color w:val="000000"/>
                <w:sz w:val="16"/>
                <w:szCs w:val="16"/>
                <w:lang w:val="hy-AM"/>
              </w:rPr>
              <w:t>п</w:t>
            </w:r>
            <w:r w:rsidRPr="00EA7A83">
              <w:rPr>
                <w:rFonts w:ascii="GHEA Grapalat" w:hAnsi="GHEA Grapalat" w:cs="Sylfaen"/>
                <w:color w:val="000000"/>
                <w:sz w:val="16"/>
                <w:szCs w:val="16"/>
                <w:lang w:val="hy-AM"/>
              </w:rPr>
              <w:t>оложением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и статьей 9 Закона РА «О безопасности пищевой продукции»</w:t>
            </w:r>
            <w:r>
              <w:rPr>
                <w:rFonts w:ascii="GHEA Grapalat" w:hAnsi="GHEA Grapalat" w:cs="Sylfaen"/>
                <w:color w:val="000000"/>
                <w:sz w:val="16"/>
                <w:szCs w:val="16"/>
                <w:lang w:val="hy-AM"/>
              </w:rPr>
              <w:t>.</w:t>
            </w:r>
            <w:r w:rsidRPr="0049375F">
              <w:rPr>
                <w:rFonts w:ascii="GHEA Grapalat" w:hAnsi="GHEA Grapalat" w:cs="Calibri"/>
                <w:sz w:val="16"/>
                <w:szCs w:val="16"/>
                <w:lang w:val="hy-AM" w:eastAsia="ru-RU" w:bidi="ru-RU"/>
              </w:rPr>
              <w:t xml:space="preserve"> «Маркировка: разборчивая».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w:t>
            </w:r>
            <w:r>
              <w:rPr>
                <w:rFonts w:ascii="GHEA Grapalat" w:hAnsi="GHEA Grapalat" w:cs="Calibri"/>
                <w:sz w:val="16"/>
                <w:szCs w:val="16"/>
                <w:lang w:val="hy-AM" w:eastAsia="ru-RU" w:bidi="ru-RU"/>
              </w:rPr>
              <w:t>у.</w:t>
            </w:r>
          </w:p>
        </w:tc>
        <w:tc>
          <w:tcPr>
            <w:tcW w:w="1080" w:type="dxa"/>
            <w:vAlign w:val="center"/>
          </w:tcPr>
          <w:p w14:paraId="5F071EAF"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2F30FA17"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04F70805"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13FB5C1F"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250</w:t>
            </w:r>
          </w:p>
        </w:tc>
        <w:tc>
          <w:tcPr>
            <w:tcW w:w="815" w:type="dxa"/>
            <w:vAlign w:val="center"/>
          </w:tcPr>
          <w:p w14:paraId="2D09BC7F"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 xml:space="preserve">РА, г. </w:t>
            </w:r>
            <w:r w:rsidRPr="000164C6">
              <w:rPr>
                <w:rFonts w:ascii="GHEA Grapalat" w:hAnsi="GHEA Grapalat"/>
                <w:sz w:val="16"/>
                <w:szCs w:val="16"/>
                <w:lang w:val="hy-AM"/>
              </w:rPr>
              <w:lastRenderedPageBreak/>
              <w:t>Ереван, Мамиконянц 31</w:t>
            </w:r>
          </w:p>
        </w:tc>
        <w:tc>
          <w:tcPr>
            <w:tcW w:w="1088" w:type="dxa"/>
            <w:gridSpan w:val="2"/>
          </w:tcPr>
          <w:p w14:paraId="6991268E"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00810E4D"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 xml:space="preserve">В </w:t>
            </w:r>
            <w:r w:rsidRPr="0053314A">
              <w:rPr>
                <w:rFonts w:ascii="GHEA Grapalat" w:hAnsi="GHEA Grapalat" w:cs="Calibri"/>
                <w:sz w:val="16"/>
                <w:szCs w:val="16"/>
                <w:lang w:val="hy-AM"/>
              </w:rPr>
              <w:lastRenderedPageBreak/>
              <w:t>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202DD5FD" w14:textId="77777777" w:rsidTr="005C5332">
        <w:trPr>
          <w:trHeight w:val="182"/>
          <w:jc w:val="center"/>
        </w:trPr>
        <w:tc>
          <w:tcPr>
            <w:tcW w:w="1428" w:type="dxa"/>
            <w:vAlign w:val="center"/>
          </w:tcPr>
          <w:p w14:paraId="28796D69" w14:textId="77777777" w:rsidR="00C35620" w:rsidRPr="00A65486" w:rsidRDefault="00C35620" w:rsidP="005C5332">
            <w:pPr>
              <w:jc w:val="center"/>
              <w:rPr>
                <w:rFonts w:ascii="GHEA Grapalat" w:hAnsi="GHEA Grapalat" w:cs="Calibri"/>
                <w:color w:val="000000"/>
                <w:sz w:val="16"/>
                <w:szCs w:val="16"/>
                <w:lang w:val="en-US"/>
              </w:rPr>
            </w:pPr>
            <w:r>
              <w:rPr>
                <w:rFonts w:ascii="GHEA Grapalat" w:hAnsi="GHEA Grapalat" w:cs="Calibri"/>
                <w:color w:val="000000"/>
                <w:sz w:val="16"/>
                <w:szCs w:val="16"/>
                <w:lang w:val="en-US"/>
              </w:rPr>
              <w:lastRenderedPageBreak/>
              <w:t>68</w:t>
            </w:r>
          </w:p>
        </w:tc>
        <w:tc>
          <w:tcPr>
            <w:tcW w:w="1620" w:type="dxa"/>
            <w:gridSpan w:val="2"/>
            <w:vAlign w:val="center"/>
          </w:tcPr>
          <w:p w14:paraId="55672FE2"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8"/>
                <w:szCs w:val="18"/>
              </w:rPr>
              <w:t>03221100/1</w:t>
            </w:r>
          </w:p>
        </w:tc>
        <w:tc>
          <w:tcPr>
            <w:tcW w:w="1336" w:type="dxa"/>
          </w:tcPr>
          <w:p w14:paraId="72A4C9AA"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8"/>
                <w:szCs w:val="18"/>
                <w:lang w:val="hy-AM"/>
              </w:rPr>
              <w:t>свекла</w:t>
            </w:r>
          </w:p>
        </w:tc>
        <w:tc>
          <w:tcPr>
            <w:tcW w:w="1184" w:type="dxa"/>
            <w:vAlign w:val="center"/>
          </w:tcPr>
          <w:p w14:paraId="36D9736C"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4F2DC908"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2C00F6">
              <w:rPr>
                <w:rFonts w:ascii="GHEA Grapalat" w:hAnsi="GHEA Grapalat" w:cs="Calibri"/>
                <w:sz w:val="16"/>
                <w:szCs w:val="16"/>
                <w:lang w:val="hy-AM" w:eastAsia="ru-RU" w:bidi="ru-RU"/>
              </w:rPr>
              <w:t>Свекла /красная/. Внешний вид: корнеплоды свежие, целые, без болезней, сухие, незагрязненные, без трещин и повреждений.</w:t>
            </w:r>
            <w:r w:rsidRPr="002C00F6">
              <w:rPr>
                <w:lang w:val="ru-RU"/>
              </w:rPr>
              <w:t xml:space="preserve"> </w:t>
            </w:r>
            <w:r w:rsidRPr="002C00F6">
              <w:rPr>
                <w:rFonts w:ascii="GHEA Grapalat" w:hAnsi="GHEA Grapalat" w:cs="Calibri"/>
                <w:sz w:val="16"/>
                <w:szCs w:val="16"/>
                <w:lang w:val="hy-AM" w:eastAsia="ru-RU" w:bidi="ru-RU"/>
              </w:rPr>
              <w:t>Внутренняя структура: мякоть сочная, тёмно-красная различных оттенков. Не менее 90% поставляемой партии имеет размер корнеплода (наибольший поперечный диаметр) 8-12 см.</w:t>
            </w:r>
            <w:r w:rsidRPr="002C00F6">
              <w:rPr>
                <w:lang w:val="ru-RU"/>
              </w:rPr>
              <w:t xml:space="preserve"> </w:t>
            </w:r>
            <w:r w:rsidRPr="002C00F6">
              <w:rPr>
                <w:rFonts w:ascii="GHEA Grapalat" w:hAnsi="GHEA Grapalat" w:cs="Calibri"/>
                <w:sz w:val="16"/>
                <w:szCs w:val="16"/>
                <w:lang w:val="hy-AM" w:eastAsia="ru-RU" w:bidi="ru-RU"/>
              </w:rPr>
              <w:t>Допускаются отклонения от указанных размеров и механические повреждения глубиной более 3 мм в количестве не более 5% от общего количества.</w:t>
            </w:r>
            <w:r w:rsidRPr="002C00F6">
              <w:rPr>
                <w:lang w:val="ru-RU"/>
              </w:rPr>
              <w:t xml:space="preserve"> </w:t>
            </w:r>
            <w:r w:rsidRPr="002C00F6">
              <w:rPr>
                <w:rFonts w:ascii="GHEA Grapalat" w:hAnsi="GHEA Grapalat" w:cs="Calibri"/>
                <w:sz w:val="16"/>
                <w:szCs w:val="16"/>
                <w:lang w:val="hy-AM" w:eastAsia="ru-RU" w:bidi="ru-RU"/>
              </w:rPr>
              <w:t>Количество почвы, прилипшей к корням, не более 3% от общего количества. Общие обязательные условия для группы продукции: безопасность и упаковка в соответствии с Регламентом «О безопасности пищевой продукции» (ТС 021/2011), утвержденным Решением Комиссии Таможенного союза от 9 декабря 2011 года № 880, «О безопасности упаковки» (ТС 005/2011), утвержденным Решением Комиссии Таможенного союза от 16 августа 2011 года № 769, и статьей 9 Закона Республики Армения «О безопасности пищевой продукции».</w:t>
            </w:r>
            <w:r w:rsidRPr="0049375F">
              <w:rPr>
                <w:rFonts w:ascii="GHEA Grapalat" w:hAnsi="GHEA Grapalat" w:cs="Calibri"/>
                <w:sz w:val="16"/>
                <w:szCs w:val="16"/>
                <w:lang w:val="hy-AM" w:eastAsia="ru-RU" w:bidi="ru-RU"/>
              </w:rPr>
              <w:t xml:space="preserve">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w:t>
            </w:r>
            <w:r>
              <w:rPr>
                <w:rFonts w:ascii="GHEA Grapalat" w:hAnsi="GHEA Grapalat" w:cs="Calibri"/>
                <w:sz w:val="16"/>
                <w:szCs w:val="16"/>
                <w:lang w:val="hy-AM" w:eastAsia="ru-RU" w:bidi="ru-RU"/>
              </w:rPr>
              <w:t>у.</w:t>
            </w:r>
          </w:p>
        </w:tc>
        <w:tc>
          <w:tcPr>
            <w:tcW w:w="1080" w:type="dxa"/>
            <w:vAlign w:val="center"/>
          </w:tcPr>
          <w:p w14:paraId="2A8606BC"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72BD1111"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5A44B0E9"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1843BEAD"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180</w:t>
            </w:r>
          </w:p>
        </w:tc>
        <w:tc>
          <w:tcPr>
            <w:tcW w:w="815" w:type="dxa"/>
            <w:vAlign w:val="center"/>
          </w:tcPr>
          <w:p w14:paraId="79F6B921"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09290F5E"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073F3DAD"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276CF687" w14:textId="77777777" w:rsidTr="005C5332">
        <w:trPr>
          <w:trHeight w:val="182"/>
          <w:jc w:val="center"/>
        </w:trPr>
        <w:tc>
          <w:tcPr>
            <w:tcW w:w="1428" w:type="dxa"/>
            <w:vAlign w:val="center"/>
          </w:tcPr>
          <w:p w14:paraId="197710F9" w14:textId="77777777" w:rsidR="00C35620" w:rsidRPr="00A65486" w:rsidRDefault="00C35620" w:rsidP="005C5332">
            <w:pPr>
              <w:jc w:val="center"/>
              <w:rPr>
                <w:rFonts w:ascii="GHEA Grapalat" w:hAnsi="GHEA Grapalat" w:cs="Calibri"/>
                <w:color w:val="000000"/>
                <w:sz w:val="16"/>
                <w:szCs w:val="16"/>
                <w:lang w:val="en-US"/>
              </w:rPr>
            </w:pPr>
            <w:r>
              <w:rPr>
                <w:rFonts w:ascii="GHEA Grapalat" w:hAnsi="GHEA Grapalat" w:cs="Calibri"/>
                <w:color w:val="000000"/>
                <w:sz w:val="16"/>
                <w:szCs w:val="16"/>
                <w:lang w:val="en-US"/>
              </w:rPr>
              <w:t>69</w:t>
            </w:r>
          </w:p>
        </w:tc>
        <w:tc>
          <w:tcPr>
            <w:tcW w:w="1620" w:type="dxa"/>
            <w:gridSpan w:val="2"/>
            <w:vAlign w:val="center"/>
          </w:tcPr>
          <w:p w14:paraId="07D2CD91"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8"/>
                <w:szCs w:val="18"/>
              </w:rPr>
              <w:t>03221410/1</w:t>
            </w:r>
          </w:p>
        </w:tc>
        <w:tc>
          <w:tcPr>
            <w:tcW w:w="1336" w:type="dxa"/>
          </w:tcPr>
          <w:p w14:paraId="3D24F47D"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4DC43DD2"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7C847608"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00B0FB75"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20AB765F"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6CE8DD32"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8"/>
                <w:szCs w:val="18"/>
                <w:lang w:val="hy-AM"/>
              </w:rPr>
              <w:t>капуста</w:t>
            </w:r>
          </w:p>
        </w:tc>
        <w:tc>
          <w:tcPr>
            <w:tcW w:w="1184" w:type="dxa"/>
            <w:vAlign w:val="center"/>
          </w:tcPr>
          <w:p w14:paraId="3C7AC5D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4D04459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03702B">
              <w:rPr>
                <w:rFonts w:ascii="GHEA Grapalat" w:hAnsi="GHEA Grapalat" w:cs="Calibri"/>
                <w:sz w:val="16"/>
                <w:szCs w:val="16"/>
                <w:lang w:val="hy-AM" w:eastAsia="ru-RU" w:bidi="ru-RU"/>
              </w:rPr>
              <w:t>Капуста: Внешний вид: кочаны свежие, целые, без болезней, без проростков, чистые, одного ботанического вида, без повреждений. 55% - раннеспелые, 45% - среднеспелые.</w:t>
            </w:r>
            <w:r w:rsidRPr="0003702B">
              <w:rPr>
                <w:lang w:val="ru-RU"/>
              </w:rPr>
              <w:t xml:space="preserve"> </w:t>
            </w:r>
            <w:r w:rsidRPr="0003702B">
              <w:rPr>
                <w:rFonts w:ascii="GHEA Grapalat" w:hAnsi="GHEA Grapalat" w:cs="Calibri"/>
                <w:sz w:val="16"/>
                <w:szCs w:val="16"/>
                <w:lang w:val="hy-AM" w:eastAsia="ru-RU" w:bidi="ru-RU"/>
              </w:rPr>
              <w:t xml:space="preserve">Кочаны должны </w:t>
            </w:r>
            <w:r w:rsidRPr="0003702B">
              <w:rPr>
                <w:rFonts w:ascii="GHEA Grapalat" w:hAnsi="GHEA Grapalat" w:cs="Calibri"/>
                <w:sz w:val="16"/>
                <w:szCs w:val="16"/>
                <w:lang w:val="hy-AM" w:eastAsia="ru-RU" w:bidi="ru-RU"/>
              </w:rPr>
              <w:lastRenderedPageBreak/>
              <w:t>быть полностью сформированными, плотными, не ломкими и без повреждений. Степень очистки кочанов: кочаны должны быть очищены до плотной поверхности зелёных и белых листьев.</w:t>
            </w:r>
            <w:r w:rsidRPr="0003702B">
              <w:rPr>
                <w:lang w:val="ru-RU"/>
              </w:rPr>
              <w:t xml:space="preserve"> </w:t>
            </w:r>
            <w:r w:rsidRPr="0003702B">
              <w:rPr>
                <w:rFonts w:ascii="GHEA Grapalat" w:hAnsi="GHEA Grapalat" w:cs="Calibri"/>
                <w:sz w:val="16"/>
                <w:szCs w:val="16"/>
                <w:lang w:val="hy-AM" w:eastAsia="ru-RU" w:bidi="ru-RU"/>
              </w:rPr>
              <w:t>Длина кочанов не должна превышать 3 см. Не допускается уборка кочанов, имеющих механические повреждения, трещины, а также подмороженных кочанов.</w:t>
            </w:r>
            <w:r w:rsidRPr="0003702B">
              <w:rPr>
                <w:lang w:val="ru-RU"/>
              </w:rPr>
              <w:t xml:space="preserve"> </w:t>
            </w:r>
            <w:r w:rsidRPr="0003702B">
              <w:rPr>
                <w:rFonts w:ascii="GHEA Grapalat" w:hAnsi="GHEA Grapalat" w:cs="Calibri"/>
                <w:sz w:val="16"/>
                <w:szCs w:val="16"/>
                <w:lang w:val="hy-AM" w:eastAsia="ru-RU" w:bidi="ru-RU"/>
              </w:rPr>
              <w:t xml:space="preserve">Не допускается </w:t>
            </w:r>
            <w:r>
              <w:rPr>
                <w:rFonts w:ascii="GHEA Grapalat" w:hAnsi="GHEA Grapalat" w:cs="Calibri"/>
                <w:sz w:val="16"/>
                <w:szCs w:val="16"/>
                <w:lang w:val="hy-AM" w:eastAsia="ru-RU" w:bidi="ru-RU"/>
              </w:rPr>
              <w:t>доставка</w:t>
            </w:r>
            <w:r w:rsidRPr="0003702B">
              <w:rPr>
                <w:rFonts w:ascii="GHEA Grapalat" w:hAnsi="GHEA Grapalat" w:cs="Calibri"/>
                <w:sz w:val="16"/>
                <w:szCs w:val="16"/>
                <w:lang w:val="hy-AM" w:eastAsia="ru-RU" w:bidi="ru-RU"/>
              </w:rPr>
              <w:t xml:space="preserve"> кочанов с механическими повреждениями, трещинами, подмороженными кочанами. Масса очищенных кочанов должна быть не менее 1 кг.</w:t>
            </w:r>
            <w:r w:rsidRPr="002C00F6">
              <w:rPr>
                <w:rFonts w:ascii="GHEA Grapalat" w:hAnsi="GHEA Grapalat" w:cs="Calibri"/>
                <w:sz w:val="16"/>
                <w:szCs w:val="16"/>
                <w:lang w:val="hy-AM" w:eastAsia="ru-RU" w:bidi="ru-RU"/>
              </w:rPr>
              <w:t xml:space="preserve"> Общие обязательные условия для группы продукции: безопасность и упаковка в соответствии с Регламентом «О безопасности пищевой продукции» (ТС 021/2011), утвержденным Решением Комиссии Таможенного союза от 9 декабря 2011 года № 880, «О безопасности упаковки» (ТС 005/2011), утвержденным Решением Комиссии Таможенного союза от 16 августа 2011 года № 769, и статьей 9 Закона Республики Армения «О безопасности пищевой продукции».</w:t>
            </w:r>
            <w:r w:rsidRPr="0049375F">
              <w:rPr>
                <w:rFonts w:ascii="GHEA Grapalat" w:hAnsi="GHEA Grapalat" w:cs="Calibri"/>
                <w:sz w:val="16"/>
                <w:szCs w:val="16"/>
                <w:lang w:val="hy-AM" w:eastAsia="ru-RU" w:bidi="ru-RU"/>
              </w:rPr>
              <w:t xml:space="preserve">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w:t>
            </w:r>
            <w:r>
              <w:rPr>
                <w:rFonts w:ascii="GHEA Grapalat" w:hAnsi="GHEA Grapalat" w:cs="Calibri"/>
                <w:sz w:val="16"/>
                <w:szCs w:val="16"/>
                <w:lang w:val="hy-AM" w:eastAsia="ru-RU" w:bidi="ru-RU"/>
              </w:rPr>
              <w:t>у.</w:t>
            </w:r>
          </w:p>
        </w:tc>
        <w:tc>
          <w:tcPr>
            <w:tcW w:w="1080" w:type="dxa"/>
            <w:vAlign w:val="center"/>
          </w:tcPr>
          <w:p w14:paraId="37EE50BA"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4C9BC31D"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0E991DAF"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23147680"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700</w:t>
            </w:r>
          </w:p>
        </w:tc>
        <w:tc>
          <w:tcPr>
            <w:tcW w:w="815" w:type="dxa"/>
            <w:vAlign w:val="center"/>
          </w:tcPr>
          <w:p w14:paraId="6312E19E"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6666516C"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7E4E9311"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072BE182" w14:textId="77777777" w:rsidTr="005C5332">
        <w:trPr>
          <w:trHeight w:val="182"/>
          <w:jc w:val="center"/>
        </w:trPr>
        <w:tc>
          <w:tcPr>
            <w:tcW w:w="1428" w:type="dxa"/>
            <w:vAlign w:val="center"/>
          </w:tcPr>
          <w:p w14:paraId="1A3A5C8E" w14:textId="77777777" w:rsidR="00C35620" w:rsidRPr="00A65486" w:rsidRDefault="00C35620" w:rsidP="005C5332">
            <w:pPr>
              <w:jc w:val="center"/>
              <w:rPr>
                <w:rFonts w:ascii="GHEA Grapalat" w:hAnsi="GHEA Grapalat" w:cs="Calibri"/>
                <w:color w:val="000000"/>
                <w:sz w:val="16"/>
                <w:szCs w:val="16"/>
                <w:lang w:val="en-US"/>
              </w:rPr>
            </w:pPr>
            <w:r>
              <w:rPr>
                <w:rFonts w:ascii="GHEA Grapalat" w:hAnsi="GHEA Grapalat" w:cs="Calibri"/>
                <w:color w:val="000000"/>
                <w:sz w:val="16"/>
                <w:szCs w:val="16"/>
                <w:lang w:val="en-US"/>
              </w:rPr>
              <w:t>70</w:t>
            </w:r>
          </w:p>
        </w:tc>
        <w:tc>
          <w:tcPr>
            <w:tcW w:w="1620" w:type="dxa"/>
            <w:gridSpan w:val="2"/>
            <w:vAlign w:val="center"/>
          </w:tcPr>
          <w:p w14:paraId="4BFD8050"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8"/>
                <w:szCs w:val="18"/>
              </w:rPr>
              <w:t>15331161/1</w:t>
            </w:r>
          </w:p>
        </w:tc>
        <w:tc>
          <w:tcPr>
            <w:tcW w:w="1336" w:type="dxa"/>
          </w:tcPr>
          <w:p w14:paraId="573056E7"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8"/>
                <w:szCs w:val="18"/>
                <w:lang w:val="hy-AM"/>
              </w:rPr>
              <w:t>лук репчатый</w:t>
            </w:r>
          </w:p>
        </w:tc>
        <w:tc>
          <w:tcPr>
            <w:tcW w:w="1184" w:type="dxa"/>
            <w:vAlign w:val="center"/>
          </w:tcPr>
          <w:p w14:paraId="7482AD96"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544A533E"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5265B2">
              <w:rPr>
                <w:rFonts w:ascii="GHEA Grapalat" w:hAnsi="GHEA Grapalat" w:cs="Calibri"/>
                <w:sz w:val="16"/>
                <w:szCs w:val="16"/>
                <w:lang w:val="hy-AM" w:eastAsia="ru-RU" w:bidi="ru-RU"/>
              </w:rPr>
              <w:t>Головки лука: Не менее 90% поставляемой партии должны иметь диаметр не менее 5 см, свежие, острые, полуострые или сладкие, здоровые, без внешних и внутренних повреждений</w:t>
            </w:r>
            <w:r w:rsidRPr="0003702B">
              <w:rPr>
                <w:rFonts w:ascii="GHEA Grapalat" w:hAnsi="GHEA Grapalat" w:cs="Calibri"/>
                <w:sz w:val="16"/>
                <w:szCs w:val="16"/>
                <w:lang w:val="hy-AM" w:eastAsia="ru-RU" w:bidi="ru-RU"/>
              </w:rPr>
              <w:t>.</w:t>
            </w:r>
            <w:r w:rsidRPr="002C00F6">
              <w:rPr>
                <w:rFonts w:ascii="GHEA Grapalat" w:hAnsi="GHEA Grapalat" w:cs="Calibri"/>
                <w:sz w:val="16"/>
                <w:szCs w:val="16"/>
                <w:lang w:val="hy-AM" w:eastAsia="ru-RU" w:bidi="ru-RU"/>
              </w:rPr>
              <w:t xml:space="preserve"> Общие обязательные условия для группы продукции: безопасность и упаковка в соответствии с Регламентом «О безопасности пищевой продукции» (ТС 021/2011), утвержденным Решением Комиссии Таможенного союза от 9 декабря 2011 года № 880, «О безопасности упаковки» (ТС 005/2011), утвержденным Решением Комиссии Таможенного союза от 16 августа 2011 года № 769, и статьей 9 Закона Республики Армения «О безопасности пищевой продукции».</w:t>
            </w:r>
            <w:r w:rsidRPr="0049375F">
              <w:rPr>
                <w:rFonts w:ascii="GHEA Grapalat" w:hAnsi="GHEA Grapalat" w:cs="Calibri"/>
                <w:sz w:val="16"/>
                <w:szCs w:val="16"/>
                <w:lang w:val="hy-AM" w:eastAsia="ru-RU" w:bidi="ru-RU"/>
              </w:rPr>
              <w:t xml:space="preserve">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w:t>
            </w:r>
            <w:r>
              <w:rPr>
                <w:rFonts w:ascii="GHEA Grapalat" w:hAnsi="GHEA Grapalat" w:cs="Calibri"/>
                <w:sz w:val="16"/>
                <w:szCs w:val="16"/>
                <w:lang w:val="hy-AM" w:eastAsia="ru-RU" w:bidi="ru-RU"/>
              </w:rPr>
              <w:t>у.</w:t>
            </w:r>
          </w:p>
        </w:tc>
        <w:tc>
          <w:tcPr>
            <w:tcW w:w="1080" w:type="dxa"/>
            <w:vAlign w:val="center"/>
          </w:tcPr>
          <w:p w14:paraId="42686630"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3A251229"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3B3676C0"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33768502"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250</w:t>
            </w:r>
          </w:p>
        </w:tc>
        <w:tc>
          <w:tcPr>
            <w:tcW w:w="815" w:type="dxa"/>
            <w:vAlign w:val="center"/>
          </w:tcPr>
          <w:p w14:paraId="64D96EB9"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0479969D"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4793ABA0"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6C4ED567" w14:textId="77777777" w:rsidTr="005C5332">
        <w:trPr>
          <w:trHeight w:val="182"/>
          <w:jc w:val="center"/>
        </w:trPr>
        <w:tc>
          <w:tcPr>
            <w:tcW w:w="1428" w:type="dxa"/>
            <w:vAlign w:val="center"/>
          </w:tcPr>
          <w:p w14:paraId="3976FD89" w14:textId="77777777" w:rsidR="00C35620" w:rsidRDefault="00C35620" w:rsidP="005C5332">
            <w:pPr>
              <w:jc w:val="center"/>
              <w:rPr>
                <w:rFonts w:ascii="GHEA Grapalat" w:hAnsi="GHEA Grapalat" w:cs="Calibri"/>
                <w:color w:val="000000"/>
                <w:sz w:val="16"/>
                <w:szCs w:val="16"/>
                <w:lang w:val="en-US"/>
              </w:rPr>
            </w:pPr>
            <w:r>
              <w:rPr>
                <w:rFonts w:ascii="GHEA Grapalat" w:hAnsi="GHEA Grapalat" w:cs="Calibri"/>
                <w:color w:val="000000"/>
                <w:sz w:val="16"/>
                <w:szCs w:val="16"/>
                <w:lang w:val="en-US"/>
              </w:rPr>
              <w:t>71</w:t>
            </w:r>
          </w:p>
        </w:tc>
        <w:tc>
          <w:tcPr>
            <w:tcW w:w="1620" w:type="dxa"/>
            <w:gridSpan w:val="2"/>
            <w:vAlign w:val="center"/>
          </w:tcPr>
          <w:p w14:paraId="24E94B49"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8"/>
                <w:szCs w:val="18"/>
              </w:rPr>
              <w:t>15331167/1</w:t>
            </w:r>
          </w:p>
        </w:tc>
        <w:tc>
          <w:tcPr>
            <w:tcW w:w="1336" w:type="dxa"/>
          </w:tcPr>
          <w:p w14:paraId="24F9F32F"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23F30660"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3D486279"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1CF68E61"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39C0F196"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3A00D2DF"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4CA68483"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8"/>
                <w:szCs w:val="18"/>
                <w:lang w:val="hy-AM"/>
              </w:rPr>
              <w:t>зелень,разная</w:t>
            </w:r>
          </w:p>
        </w:tc>
        <w:tc>
          <w:tcPr>
            <w:tcW w:w="1184" w:type="dxa"/>
            <w:vAlign w:val="center"/>
          </w:tcPr>
          <w:p w14:paraId="2B3664B7"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60C29320"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D36764">
              <w:rPr>
                <w:rFonts w:ascii="GHEA Grapalat" w:hAnsi="GHEA Grapalat" w:cs="Calibri"/>
                <w:sz w:val="16"/>
                <w:szCs w:val="16"/>
                <w:lang w:val="hy-AM" w:eastAsia="ru-RU" w:bidi="ru-RU"/>
              </w:rPr>
              <w:t>Смешанная зелень: 4 вида зелени: 15% базилика, 30% петрушки, 30% к</w:t>
            </w:r>
            <w:r>
              <w:rPr>
                <w:rFonts w:ascii="GHEA Grapalat" w:hAnsi="GHEA Grapalat" w:cs="Calibri"/>
                <w:sz w:val="16"/>
                <w:szCs w:val="16"/>
                <w:lang w:val="hy-AM" w:eastAsia="ru-RU" w:bidi="ru-RU"/>
              </w:rPr>
              <w:t>инза</w:t>
            </w:r>
            <w:r w:rsidRPr="00D36764">
              <w:rPr>
                <w:rFonts w:ascii="GHEA Grapalat" w:hAnsi="GHEA Grapalat" w:cs="Calibri"/>
                <w:sz w:val="16"/>
                <w:szCs w:val="16"/>
                <w:lang w:val="hy-AM" w:eastAsia="ru-RU" w:bidi="ru-RU"/>
              </w:rPr>
              <w:t>, 25% укропа, свежая, пучками или на вес, без испорченных или засохших частей</w:t>
            </w:r>
            <w:r>
              <w:rPr>
                <w:rFonts w:ascii="GHEA Grapalat" w:hAnsi="GHEA Grapalat" w:cs="Calibri"/>
                <w:sz w:val="16"/>
                <w:szCs w:val="16"/>
                <w:lang w:val="hy-AM" w:eastAsia="ru-RU" w:bidi="ru-RU"/>
              </w:rPr>
              <w:t>.</w:t>
            </w:r>
            <w:r w:rsidRPr="0003702B">
              <w:rPr>
                <w:rFonts w:ascii="GHEA Grapalat" w:hAnsi="GHEA Grapalat" w:cs="Calibri"/>
                <w:sz w:val="16"/>
                <w:szCs w:val="16"/>
                <w:lang w:val="hy-AM" w:eastAsia="ru-RU" w:bidi="ru-RU"/>
              </w:rPr>
              <w:t xml:space="preserve"> .</w:t>
            </w:r>
            <w:r w:rsidRPr="002C00F6">
              <w:rPr>
                <w:rFonts w:ascii="GHEA Grapalat" w:hAnsi="GHEA Grapalat" w:cs="Calibri"/>
                <w:sz w:val="16"/>
                <w:szCs w:val="16"/>
                <w:lang w:val="hy-AM" w:eastAsia="ru-RU" w:bidi="ru-RU"/>
              </w:rPr>
              <w:t xml:space="preserve"> Общие обязательные условия для группы продукции: безопасность и упаковка в соответствии с </w:t>
            </w:r>
            <w:r w:rsidRPr="002C00F6">
              <w:rPr>
                <w:rFonts w:ascii="GHEA Grapalat" w:hAnsi="GHEA Grapalat" w:cs="Calibri"/>
                <w:sz w:val="16"/>
                <w:szCs w:val="16"/>
                <w:lang w:val="hy-AM" w:eastAsia="ru-RU" w:bidi="ru-RU"/>
              </w:rPr>
              <w:lastRenderedPageBreak/>
              <w:t>Регламентом «О безопасности пищевой продукции» (ТС 021/2011), утвержденным Решением Комиссии Таможенного союза от 9 декабря 2011 года № 880, «О безопасности упаковки» (ТС 005/2011), утвержденным Решением Комиссии Таможенного союза от 16 августа 2011 года № 769, и статьей 9 Закона Республики Армения «О безопасности пищевой продукции».</w:t>
            </w:r>
            <w:r w:rsidRPr="0049375F">
              <w:rPr>
                <w:rFonts w:ascii="GHEA Grapalat" w:hAnsi="GHEA Grapalat" w:cs="Calibri"/>
                <w:sz w:val="16"/>
                <w:szCs w:val="16"/>
                <w:lang w:val="hy-AM" w:eastAsia="ru-RU" w:bidi="ru-RU"/>
              </w:rPr>
              <w:t xml:space="preserve">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w:t>
            </w:r>
            <w:r>
              <w:rPr>
                <w:rFonts w:ascii="GHEA Grapalat" w:hAnsi="GHEA Grapalat" w:cs="Calibri"/>
                <w:sz w:val="16"/>
                <w:szCs w:val="16"/>
                <w:lang w:val="hy-AM" w:eastAsia="ru-RU" w:bidi="ru-RU"/>
              </w:rPr>
              <w:t>у.</w:t>
            </w:r>
          </w:p>
        </w:tc>
        <w:tc>
          <w:tcPr>
            <w:tcW w:w="1080" w:type="dxa"/>
            <w:vAlign w:val="center"/>
          </w:tcPr>
          <w:p w14:paraId="239319E1"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5D548BC0"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0F823BBD"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123A8639"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100</w:t>
            </w:r>
          </w:p>
        </w:tc>
        <w:tc>
          <w:tcPr>
            <w:tcW w:w="815" w:type="dxa"/>
            <w:vAlign w:val="center"/>
          </w:tcPr>
          <w:p w14:paraId="6A3BF3E6"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1908AB6E"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7CA54B83"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19B8D74A" w14:textId="77777777" w:rsidTr="005C5332">
        <w:trPr>
          <w:trHeight w:val="182"/>
          <w:jc w:val="center"/>
        </w:trPr>
        <w:tc>
          <w:tcPr>
            <w:tcW w:w="1428" w:type="dxa"/>
            <w:vAlign w:val="center"/>
          </w:tcPr>
          <w:p w14:paraId="275DB127" w14:textId="77777777" w:rsidR="00C35620" w:rsidRDefault="00C35620" w:rsidP="005C5332">
            <w:pPr>
              <w:jc w:val="center"/>
              <w:rPr>
                <w:rFonts w:ascii="GHEA Grapalat" w:hAnsi="GHEA Grapalat" w:cs="Calibri"/>
                <w:color w:val="000000"/>
                <w:sz w:val="16"/>
                <w:szCs w:val="16"/>
                <w:lang w:val="en-US"/>
              </w:rPr>
            </w:pPr>
            <w:r>
              <w:rPr>
                <w:rFonts w:ascii="GHEA Grapalat" w:hAnsi="GHEA Grapalat" w:cs="Calibri"/>
                <w:color w:val="000000"/>
                <w:sz w:val="16"/>
                <w:szCs w:val="16"/>
                <w:lang w:val="en-US"/>
              </w:rPr>
              <w:t>72</w:t>
            </w:r>
          </w:p>
        </w:tc>
        <w:tc>
          <w:tcPr>
            <w:tcW w:w="1620" w:type="dxa"/>
            <w:gridSpan w:val="2"/>
            <w:vAlign w:val="center"/>
          </w:tcPr>
          <w:p w14:paraId="5061EBD3"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8"/>
                <w:szCs w:val="18"/>
              </w:rPr>
              <w:t>03221124/1</w:t>
            </w:r>
          </w:p>
        </w:tc>
        <w:tc>
          <w:tcPr>
            <w:tcW w:w="1336" w:type="dxa"/>
          </w:tcPr>
          <w:p w14:paraId="57A0E281"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521E5B6F"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71A692BA"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1E57EEDF"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2E7399E2"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23E347C6"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61453425"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36EE58A4"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8"/>
                <w:szCs w:val="18"/>
                <w:lang w:val="hy-AM"/>
              </w:rPr>
              <w:t>огурец</w:t>
            </w:r>
          </w:p>
        </w:tc>
        <w:tc>
          <w:tcPr>
            <w:tcW w:w="1184" w:type="dxa"/>
            <w:vAlign w:val="center"/>
          </w:tcPr>
          <w:p w14:paraId="70CB6650"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462109FE"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8D4498">
              <w:rPr>
                <w:rFonts w:ascii="GHEA Grapalat" w:hAnsi="GHEA Grapalat" w:cs="Calibri"/>
                <w:sz w:val="16"/>
                <w:szCs w:val="16"/>
                <w:lang w:val="hy-AM" w:eastAsia="ru-RU" w:bidi="ru-RU"/>
              </w:rPr>
              <w:t>Огурцы: Не менее 90% поставляемой партии должны быть длиной 8–15 см, диаметром 4–6 см в самой узкой части, свежими, целыми, здоровыми, незагрязненными и без механических повреждений.</w:t>
            </w:r>
            <w:r w:rsidRPr="002C00F6">
              <w:rPr>
                <w:rFonts w:ascii="GHEA Grapalat" w:hAnsi="GHEA Grapalat" w:cs="Calibri"/>
                <w:sz w:val="16"/>
                <w:szCs w:val="16"/>
                <w:lang w:val="hy-AM" w:eastAsia="ru-RU" w:bidi="ru-RU"/>
              </w:rPr>
              <w:t xml:space="preserve"> Общие обязательные условия для группы продукции: безопасность и упаковка в соответствии с Регламентом «О безопасности пищевой продукции» (ТС 021/2011), утвержденным Решением Комиссии Таможенного союза от 9 декабря 2011 года № 880, «О безопасности упаковки» (ТС 005/2011), утвержденным Решением Комиссии Таможенного союза от 16 августа 2011 года № 769, и статьей 9 Закона Республики Армения «О безопасности пищевой продукции».</w:t>
            </w:r>
            <w:r w:rsidRPr="0049375F">
              <w:rPr>
                <w:rFonts w:ascii="GHEA Grapalat" w:hAnsi="GHEA Grapalat" w:cs="Calibri"/>
                <w:sz w:val="16"/>
                <w:szCs w:val="16"/>
                <w:lang w:val="hy-AM" w:eastAsia="ru-RU" w:bidi="ru-RU"/>
              </w:rPr>
              <w:t xml:space="preserve">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w:t>
            </w:r>
            <w:r>
              <w:rPr>
                <w:rFonts w:ascii="GHEA Grapalat" w:hAnsi="GHEA Grapalat" w:cs="Calibri"/>
                <w:sz w:val="16"/>
                <w:szCs w:val="16"/>
                <w:lang w:val="hy-AM" w:eastAsia="ru-RU" w:bidi="ru-RU"/>
              </w:rPr>
              <w:t>у.</w:t>
            </w:r>
          </w:p>
        </w:tc>
        <w:tc>
          <w:tcPr>
            <w:tcW w:w="1080" w:type="dxa"/>
            <w:vAlign w:val="center"/>
          </w:tcPr>
          <w:p w14:paraId="7C8923B8"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342C50DE"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2327146A"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2D46F017"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200</w:t>
            </w:r>
          </w:p>
        </w:tc>
        <w:tc>
          <w:tcPr>
            <w:tcW w:w="815" w:type="dxa"/>
            <w:vAlign w:val="center"/>
          </w:tcPr>
          <w:p w14:paraId="15756412"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538CC57A"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5A80C956"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6061C32C" w14:textId="77777777" w:rsidTr="005C5332">
        <w:trPr>
          <w:trHeight w:val="182"/>
          <w:jc w:val="center"/>
        </w:trPr>
        <w:tc>
          <w:tcPr>
            <w:tcW w:w="1428" w:type="dxa"/>
            <w:vAlign w:val="center"/>
          </w:tcPr>
          <w:p w14:paraId="6327ECB3" w14:textId="77777777" w:rsidR="00C35620" w:rsidRPr="00776AC8"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73</w:t>
            </w:r>
          </w:p>
        </w:tc>
        <w:tc>
          <w:tcPr>
            <w:tcW w:w="1620" w:type="dxa"/>
            <w:gridSpan w:val="2"/>
            <w:vAlign w:val="center"/>
          </w:tcPr>
          <w:p w14:paraId="0DB07F6C"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8"/>
                <w:szCs w:val="18"/>
              </w:rPr>
              <w:t>15331139/1</w:t>
            </w:r>
          </w:p>
        </w:tc>
        <w:tc>
          <w:tcPr>
            <w:tcW w:w="1336" w:type="dxa"/>
          </w:tcPr>
          <w:p w14:paraId="47151765"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0F2F4A45"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244104F9"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6D687801"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5BD0BD5E"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71FD947D"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28367B58"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4D26A33A"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8"/>
                <w:szCs w:val="18"/>
                <w:lang w:val="hy-AM"/>
              </w:rPr>
              <w:t>помидоры</w:t>
            </w:r>
          </w:p>
        </w:tc>
        <w:tc>
          <w:tcPr>
            <w:tcW w:w="1184" w:type="dxa"/>
            <w:vAlign w:val="center"/>
          </w:tcPr>
          <w:p w14:paraId="5E50D41E"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5DE659E4"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B50835">
              <w:rPr>
                <w:rFonts w:ascii="GHEA Grapalat" w:hAnsi="GHEA Grapalat" w:cs="Calibri"/>
                <w:sz w:val="16"/>
                <w:szCs w:val="16"/>
                <w:lang w:val="hy-AM" w:eastAsia="ru-RU" w:bidi="ru-RU"/>
              </w:rPr>
              <w:t>Помидоры: Не менее 90% поставляемой партии должны иметь диаметр не менее 6 см, красные, свежие, целые, неповрежденные.</w:t>
            </w:r>
            <w:r w:rsidRPr="002C00F6">
              <w:rPr>
                <w:rFonts w:ascii="GHEA Grapalat" w:hAnsi="GHEA Grapalat" w:cs="Calibri"/>
                <w:sz w:val="16"/>
                <w:szCs w:val="16"/>
                <w:lang w:val="hy-AM" w:eastAsia="ru-RU" w:bidi="ru-RU"/>
              </w:rPr>
              <w:t xml:space="preserve"> Общие обязательные условия для группы продукции: безопасность и упаковка в соответствии с Регламентом «О безопасности пищевой продукции» (ТС 021/2011), утвержденным Решением Комиссии Таможенного союза от 9 декабря 2011 года № 880, «О безопасности упаковки» (ТС 005/2011), утвержденным Решением Комиссии Таможенного союза от 16 августа 2011 года № 769, и статьей 9 Закона Республики Армения «О безопасности пищевой продукции».</w:t>
            </w:r>
            <w:r w:rsidRPr="0049375F">
              <w:rPr>
                <w:rFonts w:ascii="GHEA Grapalat" w:hAnsi="GHEA Grapalat" w:cs="Calibri"/>
                <w:sz w:val="16"/>
                <w:szCs w:val="16"/>
                <w:lang w:val="hy-AM" w:eastAsia="ru-RU" w:bidi="ru-RU"/>
              </w:rPr>
              <w:t xml:space="preserve">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w:t>
            </w:r>
            <w:r>
              <w:rPr>
                <w:rFonts w:ascii="GHEA Grapalat" w:hAnsi="GHEA Grapalat" w:cs="Calibri"/>
                <w:sz w:val="16"/>
                <w:szCs w:val="16"/>
                <w:lang w:val="hy-AM" w:eastAsia="ru-RU" w:bidi="ru-RU"/>
              </w:rPr>
              <w:t>у.</w:t>
            </w:r>
          </w:p>
        </w:tc>
        <w:tc>
          <w:tcPr>
            <w:tcW w:w="1080" w:type="dxa"/>
            <w:vAlign w:val="center"/>
          </w:tcPr>
          <w:p w14:paraId="6913553F"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25BA2E6D"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7293CB95"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2AF617FA"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200</w:t>
            </w:r>
          </w:p>
        </w:tc>
        <w:tc>
          <w:tcPr>
            <w:tcW w:w="815" w:type="dxa"/>
            <w:vAlign w:val="center"/>
          </w:tcPr>
          <w:p w14:paraId="3E02AD9C"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07CB00B5"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11E6DABA"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4FEB54D0" w14:textId="77777777" w:rsidTr="005C5332">
        <w:trPr>
          <w:trHeight w:val="182"/>
          <w:jc w:val="center"/>
        </w:trPr>
        <w:tc>
          <w:tcPr>
            <w:tcW w:w="1428" w:type="dxa"/>
            <w:vAlign w:val="center"/>
          </w:tcPr>
          <w:p w14:paraId="21895244" w14:textId="77777777" w:rsidR="00C35620" w:rsidRPr="00776AC8"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74</w:t>
            </w:r>
          </w:p>
        </w:tc>
        <w:tc>
          <w:tcPr>
            <w:tcW w:w="1620" w:type="dxa"/>
            <w:gridSpan w:val="2"/>
            <w:vAlign w:val="center"/>
          </w:tcPr>
          <w:p w14:paraId="2C25C808"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8"/>
                <w:szCs w:val="18"/>
              </w:rPr>
              <w:t>15331170/1</w:t>
            </w:r>
          </w:p>
        </w:tc>
        <w:tc>
          <w:tcPr>
            <w:tcW w:w="1336" w:type="dxa"/>
          </w:tcPr>
          <w:p w14:paraId="40779FC4"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4838F945"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4CBFA874"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6FAE428E"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0B3C2851"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1DE3601A"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36EA9385"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8"/>
                <w:szCs w:val="18"/>
                <w:lang w:val="hy-AM"/>
              </w:rPr>
              <w:t>перец</w:t>
            </w:r>
          </w:p>
        </w:tc>
        <w:tc>
          <w:tcPr>
            <w:tcW w:w="1184" w:type="dxa"/>
            <w:vAlign w:val="center"/>
          </w:tcPr>
          <w:p w14:paraId="602A397E"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4EEC915B"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FE184F">
              <w:rPr>
                <w:rFonts w:ascii="GHEA Grapalat" w:hAnsi="GHEA Grapalat" w:cs="Calibri"/>
                <w:sz w:val="16"/>
                <w:szCs w:val="16"/>
                <w:lang w:val="hy-AM" w:eastAsia="ru-RU" w:bidi="ru-RU"/>
              </w:rPr>
              <w:t xml:space="preserve">Перец сладкий (красный, зеленый): Не менее 90% поставляемой партии имеет длину не менее 12 см, </w:t>
            </w:r>
            <w:r w:rsidRPr="00FE184F">
              <w:rPr>
                <w:rFonts w:ascii="GHEA Grapalat" w:hAnsi="GHEA Grapalat" w:cs="Calibri"/>
                <w:sz w:val="16"/>
                <w:szCs w:val="16"/>
                <w:lang w:val="hy-AM" w:eastAsia="ru-RU" w:bidi="ru-RU"/>
              </w:rPr>
              <w:lastRenderedPageBreak/>
              <w:t>диаметр в самой широкой части не менее 4 см, конической формы, с короткой ножкой.</w:t>
            </w:r>
            <w:r w:rsidRPr="00FE184F">
              <w:rPr>
                <w:lang w:val="ru-RU"/>
              </w:rPr>
              <w:t xml:space="preserve"> </w:t>
            </w:r>
            <w:r w:rsidRPr="00FE184F">
              <w:rPr>
                <w:rFonts w:ascii="GHEA Grapalat" w:hAnsi="GHEA Grapalat" w:cs="Calibri"/>
                <w:sz w:val="16"/>
                <w:szCs w:val="16"/>
                <w:lang w:val="hy-AM" w:eastAsia="ru-RU" w:bidi="ru-RU"/>
              </w:rPr>
              <w:t>Здоровы</w:t>
            </w:r>
            <w:r>
              <w:rPr>
                <w:rFonts w:ascii="GHEA Grapalat" w:hAnsi="GHEA Grapalat" w:cs="Calibri"/>
                <w:sz w:val="16"/>
                <w:szCs w:val="16"/>
                <w:lang w:val="hy-AM" w:eastAsia="ru-RU" w:bidi="ru-RU"/>
              </w:rPr>
              <w:t>е</w:t>
            </w:r>
            <w:r w:rsidRPr="00FE184F">
              <w:rPr>
                <w:rFonts w:ascii="GHEA Grapalat" w:hAnsi="GHEA Grapalat" w:cs="Calibri"/>
                <w:sz w:val="16"/>
                <w:szCs w:val="16"/>
                <w:lang w:val="hy-AM" w:eastAsia="ru-RU" w:bidi="ru-RU"/>
              </w:rPr>
              <w:t>, без внешних и внутренних повреждений, свеж</w:t>
            </w:r>
            <w:r>
              <w:rPr>
                <w:rFonts w:ascii="GHEA Grapalat" w:hAnsi="GHEA Grapalat" w:cs="Calibri"/>
                <w:sz w:val="16"/>
                <w:szCs w:val="16"/>
                <w:lang w:val="hy-AM" w:eastAsia="ru-RU" w:bidi="ru-RU"/>
              </w:rPr>
              <w:t>ые</w:t>
            </w:r>
            <w:r w:rsidRPr="00FE184F">
              <w:rPr>
                <w:rFonts w:ascii="GHEA Grapalat" w:hAnsi="GHEA Grapalat" w:cs="Calibri"/>
                <w:sz w:val="16"/>
                <w:szCs w:val="16"/>
                <w:lang w:val="hy-AM" w:eastAsia="ru-RU" w:bidi="ru-RU"/>
              </w:rPr>
              <w:t>.</w:t>
            </w:r>
            <w:r w:rsidRPr="002C00F6">
              <w:rPr>
                <w:rFonts w:ascii="GHEA Grapalat" w:hAnsi="GHEA Grapalat" w:cs="Calibri"/>
                <w:sz w:val="16"/>
                <w:szCs w:val="16"/>
                <w:lang w:val="hy-AM" w:eastAsia="ru-RU" w:bidi="ru-RU"/>
              </w:rPr>
              <w:t xml:space="preserve"> Общие обязательные условия для группы продукции: безопасность и упаковка в соответствии с Регламентом «О безопасности пищевой продукции» (ТС 021/2011), утвержденным Решением Комиссии Таможенного союза от 9 декабря 2011 года № 880, «О безопасности упаковки» (ТС 005/2011), утвержденным Решением Комиссии Таможенного союза от 16 августа 2011 года № 769, и статьей 9 Закона Республики Армения «О безопасности пищевой продукции».</w:t>
            </w:r>
            <w:r w:rsidRPr="0049375F">
              <w:rPr>
                <w:rFonts w:ascii="GHEA Grapalat" w:hAnsi="GHEA Grapalat" w:cs="Calibri"/>
                <w:sz w:val="16"/>
                <w:szCs w:val="16"/>
                <w:lang w:val="hy-AM" w:eastAsia="ru-RU" w:bidi="ru-RU"/>
              </w:rPr>
              <w:t xml:space="preserve">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w:t>
            </w:r>
            <w:r>
              <w:rPr>
                <w:rFonts w:ascii="GHEA Grapalat" w:hAnsi="GHEA Grapalat" w:cs="Calibri"/>
                <w:sz w:val="16"/>
                <w:szCs w:val="16"/>
                <w:lang w:val="hy-AM" w:eastAsia="ru-RU" w:bidi="ru-RU"/>
              </w:rPr>
              <w:t>у.</w:t>
            </w:r>
          </w:p>
        </w:tc>
        <w:tc>
          <w:tcPr>
            <w:tcW w:w="1080" w:type="dxa"/>
            <w:vAlign w:val="center"/>
          </w:tcPr>
          <w:p w14:paraId="64913031"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30F2A35D"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6771FF46"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1B5B0E21"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120</w:t>
            </w:r>
          </w:p>
        </w:tc>
        <w:tc>
          <w:tcPr>
            <w:tcW w:w="815" w:type="dxa"/>
            <w:vAlign w:val="center"/>
          </w:tcPr>
          <w:p w14:paraId="0F39B878"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 xml:space="preserve">РА, г. Ереван, </w:t>
            </w:r>
            <w:r w:rsidRPr="000164C6">
              <w:rPr>
                <w:rFonts w:ascii="GHEA Grapalat" w:hAnsi="GHEA Grapalat"/>
                <w:sz w:val="16"/>
                <w:szCs w:val="16"/>
                <w:lang w:val="hy-AM"/>
              </w:rPr>
              <w:lastRenderedPageBreak/>
              <w:t>Мамиконянц 31</w:t>
            </w:r>
          </w:p>
        </w:tc>
        <w:tc>
          <w:tcPr>
            <w:tcW w:w="1088" w:type="dxa"/>
            <w:gridSpan w:val="2"/>
          </w:tcPr>
          <w:p w14:paraId="34669B14"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5F580CAE"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lastRenderedPageBreak/>
              <w:t>365 дней</w:t>
            </w:r>
          </w:p>
        </w:tc>
      </w:tr>
      <w:tr w:rsidR="00C35620" w:rsidRPr="000164C6" w14:paraId="5806DA61" w14:textId="77777777" w:rsidTr="005C5332">
        <w:trPr>
          <w:trHeight w:val="182"/>
          <w:jc w:val="center"/>
        </w:trPr>
        <w:tc>
          <w:tcPr>
            <w:tcW w:w="1428" w:type="dxa"/>
            <w:vAlign w:val="center"/>
          </w:tcPr>
          <w:p w14:paraId="12219518" w14:textId="77777777" w:rsidR="00C35620" w:rsidRPr="00776AC8"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lastRenderedPageBreak/>
              <w:t>75</w:t>
            </w:r>
          </w:p>
        </w:tc>
        <w:tc>
          <w:tcPr>
            <w:tcW w:w="1620" w:type="dxa"/>
            <w:gridSpan w:val="2"/>
            <w:vAlign w:val="center"/>
          </w:tcPr>
          <w:p w14:paraId="2D6171EB"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8"/>
                <w:szCs w:val="18"/>
              </w:rPr>
              <w:t>15331168/1</w:t>
            </w:r>
          </w:p>
        </w:tc>
        <w:tc>
          <w:tcPr>
            <w:tcW w:w="1336" w:type="dxa"/>
          </w:tcPr>
          <w:p w14:paraId="0E5C00B1"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7A93423D"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7E612A59"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70A292D6"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27E81B59"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0E6DE5B3"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2911B8A1"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27E4BF99"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8"/>
                <w:szCs w:val="18"/>
                <w:lang w:val="hy-AM"/>
              </w:rPr>
              <w:t>баклажаны</w:t>
            </w:r>
          </w:p>
        </w:tc>
        <w:tc>
          <w:tcPr>
            <w:tcW w:w="1184" w:type="dxa"/>
            <w:vAlign w:val="center"/>
          </w:tcPr>
          <w:p w14:paraId="0D971286"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77AE4C28"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6A4AC3">
              <w:rPr>
                <w:rFonts w:ascii="GHEA Grapalat" w:hAnsi="GHEA Grapalat" w:cs="Calibri"/>
                <w:sz w:val="16"/>
                <w:szCs w:val="16"/>
                <w:lang w:val="hy-AM" w:eastAsia="ru-RU" w:bidi="ru-RU"/>
              </w:rPr>
              <w:t>Баклажаны: свежие, целые, чистые, здоровые. Не менее 90% поставляемой партии должны быть длиной не менее 15 см, а диаметр узкой части не должен превышать 6 см.</w:t>
            </w:r>
            <w:r w:rsidRPr="002C00F6">
              <w:rPr>
                <w:rFonts w:ascii="GHEA Grapalat" w:hAnsi="GHEA Grapalat" w:cs="Calibri"/>
                <w:sz w:val="16"/>
                <w:szCs w:val="16"/>
                <w:lang w:val="hy-AM" w:eastAsia="ru-RU" w:bidi="ru-RU"/>
              </w:rPr>
              <w:t xml:space="preserve"> Общие обязательные условия для группы продукции: безопасность и упаковка в соответствии с Регламентом «О безопасности пищевой продукции» (ТС 021/2011), утвержденным Решением Комиссии Таможенного союза от 9 декабря 2011 года № 880, «О безопасности упаковки» (ТС 005/2011), утвержденным Решением Комиссии Таможенного союза от 16 августа 2011 года № 769, и статьей 9 Закона Республики Армения «О безопасности пищевой продукции».</w:t>
            </w:r>
            <w:r w:rsidRPr="0049375F">
              <w:rPr>
                <w:rFonts w:ascii="GHEA Grapalat" w:hAnsi="GHEA Grapalat" w:cs="Calibri"/>
                <w:sz w:val="16"/>
                <w:szCs w:val="16"/>
                <w:lang w:val="hy-AM" w:eastAsia="ru-RU" w:bidi="ru-RU"/>
              </w:rPr>
              <w:t xml:space="preserve"> Конкретный день и время доставки определяются Покупателем путем предварительного (не ранее, чем за 2 рабочих дня) заказа по электронной почте или по телефон</w:t>
            </w:r>
            <w:r>
              <w:rPr>
                <w:rFonts w:ascii="GHEA Grapalat" w:hAnsi="GHEA Grapalat" w:cs="Calibri"/>
                <w:sz w:val="16"/>
                <w:szCs w:val="16"/>
                <w:lang w:val="hy-AM" w:eastAsia="ru-RU" w:bidi="ru-RU"/>
              </w:rPr>
              <w:t>у.</w:t>
            </w:r>
          </w:p>
        </w:tc>
        <w:tc>
          <w:tcPr>
            <w:tcW w:w="1080" w:type="dxa"/>
            <w:vAlign w:val="center"/>
          </w:tcPr>
          <w:p w14:paraId="74ACA48C"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1E317F2E"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6BE8C5F9"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5BFFDF7C"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50</w:t>
            </w:r>
          </w:p>
        </w:tc>
        <w:tc>
          <w:tcPr>
            <w:tcW w:w="815" w:type="dxa"/>
            <w:vAlign w:val="center"/>
          </w:tcPr>
          <w:p w14:paraId="022D85F9"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2779407B"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71AB69CD"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362EB7C3" w14:textId="77777777" w:rsidTr="005C5332">
        <w:trPr>
          <w:trHeight w:val="182"/>
          <w:jc w:val="center"/>
        </w:trPr>
        <w:tc>
          <w:tcPr>
            <w:tcW w:w="1428" w:type="dxa"/>
            <w:vAlign w:val="center"/>
          </w:tcPr>
          <w:p w14:paraId="19F48D4A" w14:textId="77777777" w:rsidR="00C35620" w:rsidRPr="00776AC8"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76</w:t>
            </w:r>
          </w:p>
        </w:tc>
        <w:tc>
          <w:tcPr>
            <w:tcW w:w="1620" w:type="dxa"/>
            <w:gridSpan w:val="2"/>
            <w:vAlign w:val="center"/>
          </w:tcPr>
          <w:p w14:paraId="55DCFF63"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8"/>
                <w:szCs w:val="18"/>
              </w:rPr>
              <w:t>15331131/1</w:t>
            </w:r>
          </w:p>
        </w:tc>
        <w:tc>
          <w:tcPr>
            <w:tcW w:w="1336" w:type="dxa"/>
          </w:tcPr>
          <w:p w14:paraId="1A3E58F3"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64E72FE7"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142591A7"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00517A41"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50CBC722"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34A3540C"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78DC1969"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2EC7D52B"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8"/>
                <w:szCs w:val="18"/>
                <w:lang w:val="hy-AM"/>
              </w:rPr>
              <w:t>фасоль ,зеленая</w:t>
            </w:r>
          </w:p>
        </w:tc>
        <w:tc>
          <w:tcPr>
            <w:tcW w:w="1184" w:type="dxa"/>
            <w:vAlign w:val="center"/>
          </w:tcPr>
          <w:p w14:paraId="4349AE8F"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7CBA78EA"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0F0C74">
              <w:rPr>
                <w:rFonts w:ascii="GHEA Grapalat" w:hAnsi="GHEA Grapalat" w:cs="Calibri"/>
                <w:sz w:val="16"/>
                <w:szCs w:val="16"/>
                <w:lang w:val="hy-AM" w:eastAsia="ru-RU" w:bidi="ru-RU"/>
              </w:rPr>
              <w:t>Зелёная фасоль, без жилок, молодая, свежая, целая, чистая, здоровая, не помятая, не грубая</w:t>
            </w:r>
            <w:r>
              <w:rPr>
                <w:rFonts w:ascii="GHEA Grapalat" w:hAnsi="GHEA Grapalat" w:cs="Calibri"/>
                <w:sz w:val="16"/>
                <w:szCs w:val="16"/>
                <w:lang w:val="hy-AM" w:eastAsia="ru-RU" w:bidi="ru-RU"/>
              </w:rPr>
              <w:t>.</w:t>
            </w:r>
            <w:r w:rsidRPr="006A4AC3">
              <w:rPr>
                <w:rFonts w:ascii="GHEA Grapalat" w:hAnsi="GHEA Grapalat" w:cs="Calibri"/>
                <w:sz w:val="16"/>
                <w:szCs w:val="16"/>
                <w:lang w:val="hy-AM" w:eastAsia="ru-RU" w:bidi="ru-RU"/>
              </w:rPr>
              <w:t xml:space="preserve"> диаметр узкой части не должен превышать 6 см.</w:t>
            </w:r>
            <w:r w:rsidRPr="002C00F6">
              <w:rPr>
                <w:rFonts w:ascii="GHEA Grapalat" w:hAnsi="GHEA Grapalat" w:cs="Calibri"/>
                <w:sz w:val="16"/>
                <w:szCs w:val="16"/>
                <w:lang w:val="hy-AM" w:eastAsia="ru-RU" w:bidi="ru-RU"/>
              </w:rPr>
              <w:t xml:space="preserve"> Общие обязательные условия для группы продукции: безопасность и упаковка в соответствии с Регламентом «О безопасности пищевой продукции» (ТС 021/2011), утвержденным Решением Комиссии Таможенного союза от 9 декабря 2011 года № 880, «О безопасности упаковки» (ТС 005/2011), утвержденным Решением Комиссии Таможенного союза от 16 августа 2011 года № 769, и статьей 9 Закона Республики Армения «О безопасности пищевой продукции».</w:t>
            </w:r>
            <w:r w:rsidRPr="0049375F">
              <w:rPr>
                <w:rFonts w:ascii="GHEA Grapalat" w:hAnsi="GHEA Grapalat" w:cs="Calibri"/>
                <w:sz w:val="16"/>
                <w:szCs w:val="16"/>
                <w:lang w:val="hy-AM" w:eastAsia="ru-RU" w:bidi="ru-RU"/>
              </w:rPr>
              <w:t xml:space="preserve"> Конкретный день и время </w:t>
            </w:r>
            <w:r w:rsidRPr="0049375F">
              <w:rPr>
                <w:rFonts w:ascii="GHEA Grapalat" w:hAnsi="GHEA Grapalat" w:cs="Calibri"/>
                <w:sz w:val="16"/>
                <w:szCs w:val="16"/>
                <w:lang w:val="hy-AM" w:eastAsia="ru-RU" w:bidi="ru-RU"/>
              </w:rPr>
              <w:lastRenderedPageBreak/>
              <w:t>доставки определяются Покупателем путем предварительного (не ранее, чем за 2 рабочих дня) заказа по электронной почте или по телефон</w:t>
            </w:r>
            <w:r>
              <w:rPr>
                <w:rFonts w:ascii="GHEA Grapalat" w:hAnsi="GHEA Grapalat" w:cs="Calibri"/>
                <w:sz w:val="16"/>
                <w:szCs w:val="16"/>
                <w:lang w:val="hy-AM" w:eastAsia="ru-RU" w:bidi="ru-RU"/>
              </w:rPr>
              <w:t>у.</w:t>
            </w:r>
          </w:p>
        </w:tc>
        <w:tc>
          <w:tcPr>
            <w:tcW w:w="1080" w:type="dxa"/>
            <w:vAlign w:val="center"/>
          </w:tcPr>
          <w:p w14:paraId="18BDA877"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3EF48FA8"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4738033C"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4AE10184"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70</w:t>
            </w:r>
          </w:p>
        </w:tc>
        <w:tc>
          <w:tcPr>
            <w:tcW w:w="815" w:type="dxa"/>
            <w:vAlign w:val="center"/>
          </w:tcPr>
          <w:p w14:paraId="3504144C"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788B7E4C"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1A792FE2"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7382B79B" w14:textId="77777777" w:rsidTr="005C5332">
        <w:trPr>
          <w:trHeight w:val="182"/>
          <w:jc w:val="center"/>
        </w:trPr>
        <w:tc>
          <w:tcPr>
            <w:tcW w:w="1428" w:type="dxa"/>
            <w:vAlign w:val="center"/>
          </w:tcPr>
          <w:p w14:paraId="394C7255" w14:textId="77777777" w:rsidR="00C35620" w:rsidRPr="00776AC8"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77</w:t>
            </w:r>
          </w:p>
        </w:tc>
        <w:tc>
          <w:tcPr>
            <w:tcW w:w="1620" w:type="dxa"/>
            <w:gridSpan w:val="2"/>
            <w:vAlign w:val="center"/>
          </w:tcPr>
          <w:p w14:paraId="44CAED16"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8"/>
                <w:szCs w:val="18"/>
              </w:rPr>
              <w:t>03221420/1</w:t>
            </w:r>
          </w:p>
        </w:tc>
        <w:tc>
          <w:tcPr>
            <w:tcW w:w="1336" w:type="dxa"/>
          </w:tcPr>
          <w:p w14:paraId="37F64666"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7DF795FC"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1E41EA12"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61BD8263"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3E40059A"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8"/>
                <w:szCs w:val="18"/>
                <w:lang w:val="hy-AM"/>
              </w:rPr>
              <w:t>цветная капуста</w:t>
            </w:r>
          </w:p>
        </w:tc>
        <w:tc>
          <w:tcPr>
            <w:tcW w:w="1184" w:type="dxa"/>
            <w:vAlign w:val="center"/>
          </w:tcPr>
          <w:p w14:paraId="3923C587"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2C5DAB0E"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534786">
              <w:rPr>
                <w:rFonts w:ascii="GHEA Grapalat" w:hAnsi="GHEA Grapalat" w:cs="Calibri"/>
                <w:sz w:val="16"/>
                <w:szCs w:val="16"/>
                <w:lang w:val="hy-AM" w:eastAsia="ru-RU" w:bidi="ru-RU"/>
              </w:rPr>
              <w:t>Цветная капуста: Свежая, целая, чистая, здоровая. Общие обязательные условия для группы товаров: Безопасность и упаковка в соответствии с Решением Комиссии Таможенного союза от 9 декабря 2011 г. № 880 «О безопасности пищевой продукции» (ТС 021/2011).</w:t>
            </w:r>
            <w:r w:rsidRPr="00534786">
              <w:rPr>
                <w:lang w:val="ru-RU"/>
              </w:rPr>
              <w:t xml:space="preserve"> </w:t>
            </w:r>
            <w:r w:rsidRPr="00534786">
              <w:rPr>
                <w:rFonts w:ascii="GHEA Grapalat" w:hAnsi="GHEA Grapalat" w:cs="Calibri"/>
                <w:sz w:val="16"/>
                <w:szCs w:val="16"/>
                <w:lang w:val="hy-AM" w:eastAsia="ru-RU" w:bidi="ru-RU"/>
              </w:rPr>
              <w:t>Положение «О безопасности упаковки» (ТС 005/2011) и статья 9 Закона РА «О безопасности пищевой продукции», принятого Решением Комиссии Таможенного союза от 16 августа 2011 г. № 769. Конкретный день и время поставки определяются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2077F7DA"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356C2FC7"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1271A702"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2D20B6AB"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150</w:t>
            </w:r>
          </w:p>
        </w:tc>
        <w:tc>
          <w:tcPr>
            <w:tcW w:w="815" w:type="dxa"/>
            <w:vAlign w:val="center"/>
          </w:tcPr>
          <w:p w14:paraId="5B0C87C6"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0AC1A5FA"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420922A4"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7B91A6A9" w14:textId="77777777" w:rsidTr="005C5332">
        <w:trPr>
          <w:trHeight w:val="182"/>
          <w:jc w:val="center"/>
        </w:trPr>
        <w:tc>
          <w:tcPr>
            <w:tcW w:w="1428" w:type="dxa"/>
            <w:vAlign w:val="center"/>
          </w:tcPr>
          <w:p w14:paraId="78CAA0D4"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78</w:t>
            </w:r>
          </w:p>
        </w:tc>
        <w:tc>
          <w:tcPr>
            <w:tcW w:w="1620" w:type="dxa"/>
            <w:gridSpan w:val="2"/>
            <w:vAlign w:val="center"/>
          </w:tcPr>
          <w:p w14:paraId="1088D809"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rPr>
              <w:t>03221122/1</w:t>
            </w:r>
          </w:p>
        </w:tc>
        <w:tc>
          <w:tcPr>
            <w:tcW w:w="1336" w:type="dxa"/>
          </w:tcPr>
          <w:p w14:paraId="6CD47DD9"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2EECF0F5"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52E4BC0C"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2C0EF86B"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555CF577"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6A41B2D7"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8"/>
                <w:szCs w:val="18"/>
                <w:lang w:val="hy-AM"/>
              </w:rPr>
              <w:t>кабачки</w:t>
            </w:r>
          </w:p>
        </w:tc>
        <w:tc>
          <w:tcPr>
            <w:tcW w:w="1184" w:type="dxa"/>
            <w:vAlign w:val="center"/>
          </w:tcPr>
          <w:p w14:paraId="7576CF6C"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6A0062F5"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Pr>
                <w:rFonts w:ascii="GHEA Grapalat" w:hAnsi="GHEA Grapalat" w:cs="Calibri"/>
                <w:color w:val="000000"/>
                <w:sz w:val="18"/>
                <w:szCs w:val="18"/>
                <w:lang w:val="hy-AM"/>
              </w:rPr>
              <w:t>Кабачки</w:t>
            </w:r>
            <w:r w:rsidRPr="007D2DD9">
              <w:rPr>
                <w:rFonts w:ascii="GHEA Grapalat" w:hAnsi="GHEA Grapalat" w:cs="Calibri"/>
                <w:sz w:val="16"/>
                <w:szCs w:val="16"/>
                <w:lang w:val="hy-AM" w:eastAsia="ru-RU" w:bidi="ru-RU"/>
              </w:rPr>
              <w:t xml:space="preserve"> свеж</w:t>
            </w:r>
            <w:r>
              <w:rPr>
                <w:rFonts w:ascii="GHEA Grapalat" w:hAnsi="GHEA Grapalat" w:cs="Calibri"/>
                <w:sz w:val="16"/>
                <w:szCs w:val="16"/>
                <w:lang w:val="hy-AM" w:eastAsia="ru-RU" w:bidi="ru-RU"/>
              </w:rPr>
              <w:t>ые</w:t>
            </w:r>
            <w:r w:rsidRPr="007D2DD9">
              <w:rPr>
                <w:rFonts w:ascii="GHEA Grapalat" w:hAnsi="GHEA Grapalat" w:cs="Calibri"/>
                <w:sz w:val="16"/>
                <w:szCs w:val="16"/>
                <w:lang w:val="hy-AM" w:eastAsia="ru-RU" w:bidi="ru-RU"/>
              </w:rPr>
              <w:t>, цел</w:t>
            </w:r>
            <w:r>
              <w:rPr>
                <w:rFonts w:ascii="GHEA Grapalat" w:hAnsi="GHEA Grapalat" w:cs="Calibri"/>
                <w:sz w:val="16"/>
                <w:szCs w:val="16"/>
                <w:lang w:val="hy-AM" w:eastAsia="ru-RU" w:bidi="ru-RU"/>
              </w:rPr>
              <w:t>ые</w:t>
            </w:r>
            <w:r w:rsidRPr="007D2DD9">
              <w:rPr>
                <w:rFonts w:ascii="GHEA Grapalat" w:hAnsi="GHEA Grapalat" w:cs="Calibri"/>
                <w:sz w:val="16"/>
                <w:szCs w:val="16"/>
                <w:lang w:val="hy-AM" w:eastAsia="ru-RU" w:bidi="ru-RU"/>
              </w:rPr>
              <w:t>, чист</w:t>
            </w:r>
            <w:r>
              <w:rPr>
                <w:rFonts w:ascii="GHEA Grapalat" w:hAnsi="GHEA Grapalat" w:cs="Calibri"/>
                <w:sz w:val="16"/>
                <w:szCs w:val="16"/>
                <w:lang w:val="hy-AM" w:eastAsia="ru-RU" w:bidi="ru-RU"/>
              </w:rPr>
              <w:t>ые</w:t>
            </w:r>
            <w:r w:rsidRPr="007D2DD9">
              <w:rPr>
                <w:rFonts w:ascii="GHEA Grapalat" w:hAnsi="GHEA Grapalat" w:cs="Calibri"/>
                <w:sz w:val="16"/>
                <w:szCs w:val="16"/>
                <w:lang w:val="hy-AM" w:eastAsia="ru-RU" w:bidi="ru-RU"/>
              </w:rPr>
              <w:t>, полезн</w:t>
            </w:r>
            <w:r>
              <w:rPr>
                <w:rFonts w:ascii="GHEA Grapalat" w:hAnsi="GHEA Grapalat" w:cs="Calibri"/>
                <w:sz w:val="16"/>
                <w:szCs w:val="16"/>
                <w:lang w:val="hy-AM" w:eastAsia="ru-RU" w:bidi="ru-RU"/>
              </w:rPr>
              <w:t>ые</w:t>
            </w:r>
            <w:r w:rsidRPr="007D2DD9">
              <w:rPr>
                <w:rFonts w:ascii="GHEA Grapalat" w:hAnsi="GHEA Grapalat" w:cs="Calibri"/>
                <w:sz w:val="16"/>
                <w:szCs w:val="16"/>
                <w:lang w:val="hy-AM" w:eastAsia="ru-RU" w:bidi="ru-RU"/>
              </w:rPr>
              <w:t>. Общие обязательные условия для группы товаров: безопасность и упаковка в соответствии с Решением Комиссии Таможенного союза от 9 декабря 2011 г. № 880 «О безопасности пищевой продукции» (ТС 021/2011)</w:t>
            </w:r>
            <w:r>
              <w:rPr>
                <w:rFonts w:ascii="GHEA Grapalat" w:hAnsi="GHEA Grapalat" w:cs="Calibri"/>
                <w:sz w:val="16"/>
                <w:szCs w:val="16"/>
                <w:lang w:val="hy-AM" w:eastAsia="ru-RU" w:bidi="ru-RU"/>
              </w:rPr>
              <w:t xml:space="preserve"> </w:t>
            </w:r>
            <w:r w:rsidRPr="00534786">
              <w:rPr>
                <w:rFonts w:ascii="GHEA Grapalat" w:hAnsi="GHEA Grapalat" w:cs="Calibri"/>
                <w:sz w:val="16"/>
                <w:szCs w:val="16"/>
                <w:lang w:val="hy-AM" w:eastAsia="ru-RU" w:bidi="ru-RU"/>
              </w:rPr>
              <w:t>и статья 9 Закона РА «О безопасности пищевой продукции», принятого Решением Комиссии Таможенного союза от 16 августа 2011 г. № 769. Конкретный день и время поставки определяются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2BE1539B"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7E512BC9"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0B09ACFE"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0D3E4034"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50</w:t>
            </w:r>
          </w:p>
        </w:tc>
        <w:tc>
          <w:tcPr>
            <w:tcW w:w="815" w:type="dxa"/>
            <w:vAlign w:val="center"/>
          </w:tcPr>
          <w:p w14:paraId="2831B9A6"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16ABD5F8"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593C5B91"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5268EF49" w14:textId="77777777" w:rsidTr="005C5332">
        <w:trPr>
          <w:trHeight w:val="182"/>
          <w:jc w:val="center"/>
        </w:trPr>
        <w:tc>
          <w:tcPr>
            <w:tcW w:w="1428" w:type="dxa"/>
            <w:vAlign w:val="center"/>
          </w:tcPr>
          <w:p w14:paraId="1DB38B32"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79</w:t>
            </w:r>
          </w:p>
        </w:tc>
        <w:tc>
          <w:tcPr>
            <w:tcW w:w="1620" w:type="dxa"/>
            <w:gridSpan w:val="2"/>
            <w:vAlign w:val="center"/>
          </w:tcPr>
          <w:p w14:paraId="0BEFC2ED"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8"/>
                <w:szCs w:val="18"/>
              </w:rPr>
              <w:t>03221420/2</w:t>
            </w:r>
          </w:p>
        </w:tc>
        <w:tc>
          <w:tcPr>
            <w:tcW w:w="1336" w:type="dxa"/>
          </w:tcPr>
          <w:p w14:paraId="0815B5B3"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43E83EF6"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3FC44047"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66E2C69F"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24EAB202"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5ABBADF3"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8"/>
                <w:szCs w:val="18"/>
                <w:lang w:val="hy-AM"/>
              </w:rPr>
              <w:t>броколли</w:t>
            </w:r>
          </w:p>
        </w:tc>
        <w:tc>
          <w:tcPr>
            <w:tcW w:w="1184" w:type="dxa"/>
            <w:vAlign w:val="center"/>
          </w:tcPr>
          <w:p w14:paraId="6D0D1818"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2A62423D"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3B7B16">
              <w:rPr>
                <w:rFonts w:ascii="GHEA Grapalat" w:hAnsi="GHEA Grapalat" w:cs="Calibri"/>
                <w:sz w:val="16"/>
                <w:szCs w:val="16"/>
                <w:lang w:val="hy-AM" w:eastAsia="ru-RU" w:bidi="ru-RU"/>
              </w:rPr>
              <w:t>Брокколи: Свежая, целая, чистая, полезная. Общие обязательные условия для группы товаров: Безопасность и упаковка в соответствии с Решением Комиссии Таможенного союза от 9 декабря 2011 г. № 880 «О безопасности пищевой продукции» (ТС 021/2011).</w:t>
            </w:r>
            <w:r w:rsidRPr="003B7B16">
              <w:rPr>
                <w:lang w:val="ru-RU"/>
              </w:rPr>
              <w:t xml:space="preserve"> </w:t>
            </w:r>
            <w:r w:rsidRPr="003B7B16">
              <w:rPr>
                <w:rFonts w:ascii="GHEA Grapalat" w:hAnsi="GHEA Grapalat" w:cs="Calibri"/>
                <w:sz w:val="16"/>
                <w:szCs w:val="16"/>
                <w:lang w:val="hy-AM" w:eastAsia="ru-RU" w:bidi="ru-RU"/>
              </w:rPr>
              <w:t>Положение «О безопасности упаковки» (ТС 005/2011) и статья 9 Закона РА «О безопасности пищевой продукции», принятого Решением Комиссии Таможенного союза от 16 августа 2011 г. № 769. Конкретный день и время поставки определяются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1693D8D5"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40F21F79"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23AE325C"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6CCEBF3F"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120</w:t>
            </w:r>
          </w:p>
        </w:tc>
        <w:tc>
          <w:tcPr>
            <w:tcW w:w="815" w:type="dxa"/>
            <w:vAlign w:val="center"/>
          </w:tcPr>
          <w:p w14:paraId="528BCD32"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584BD400"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7010DFDC"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13DFEF0B" w14:textId="77777777" w:rsidTr="005C5332">
        <w:trPr>
          <w:trHeight w:val="182"/>
          <w:jc w:val="center"/>
        </w:trPr>
        <w:tc>
          <w:tcPr>
            <w:tcW w:w="1428" w:type="dxa"/>
            <w:vAlign w:val="center"/>
          </w:tcPr>
          <w:p w14:paraId="1EB0A0CF"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80</w:t>
            </w:r>
          </w:p>
        </w:tc>
        <w:tc>
          <w:tcPr>
            <w:tcW w:w="1620" w:type="dxa"/>
            <w:gridSpan w:val="2"/>
            <w:vAlign w:val="center"/>
          </w:tcPr>
          <w:p w14:paraId="7915DE24"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sz w:val="16"/>
                <w:szCs w:val="16"/>
              </w:rPr>
              <w:t>15613350/2</w:t>
            </w:r>
          </w:p>
        </w:tc>
        <w:tc>
          <w:tcPr>
            <w:tcW w:w="1336" w:type="dxa"/>
          </w:tcPr>
          <w:p w14:paraId="56F80D14"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051A97CE"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683E5DA6"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3B9BA2C4"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5CBFFD89"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4C6E63C9"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41F6E8E4"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3851489F"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215BD4C7"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5AFEA80A"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8"/>
                <w:szCs w:val="18"/>
                <w:lang w:val="hy-AM"/>
              </w:rPr>
              <w:t>киноа</w:t>
            </w:r>
          </w:p>
        </w:tc>
        <w:tc>
          <w:tcPr>
            <w:tcW w:w="1184" w:type="dxa"/>
            <w:vAlign w:val="center"/>
          </w:tcPr>
          <w:p w14:paraId="768167FD"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5D7F4560"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AC2455">
              <w:rPr>
                <w:rFonts w:ascii="GHEA Grapalat" w:hAnsi="GHEA Grapalat" w:cs="Calibri"/>
                <w:sz w:val="16"/>
                <w:szCs w:val="16"/>
                <w:lang w:val="hy-AM" w:eastAsia="ru-RU" w:bidi="ru-RU"/>
              </w:rPr>
              <w:t>«Расфасовка: не более 5 кг. Крупа пшеничная вареная высшего и первого сортов, цельное зерно пшеницы или молотая крупы №1, №2, №3, №4, №5, чистая, влажность не более 14%, примесей не более 0,3%</w:t>
            </w:r>
            <w:r>
              <w:rPr>
                <w:rFonts w:ascii="GHEA Grapalat" w:hAnsi="GHEA Grapalat" w:cs="Calibri"/>
                <w:sz w:val="16"/>
                <w:szCs w:val="16"/>
                <w:lang w:val="hy-AM" w:eastAsia="ru-RU" w:bidi="ru-RU"/>
              </w:rPr>
              <w:t>.</w:t>
            </w:r>
            <w:r w:rsidRPr="00A07C2C">
              <w:rPr>
                <w:rFonts w:ascii="GHEA Grapalat" w:hAnsi="GHEA Grapalat" w:cs="Calibri"/>
                <w:sz w:val="16"/>
                <w:szCs w:val="16"/>
                <w:lang w:val="hy-AM" w:eastAsia="ru-RU" w:bidi="ru-RU"/>
              </w:rPr>
              <w:t xml:space="preserve"> По АСТ 303-2008 или эквивалентные </w:t>
            </w:r>
            <w:r w:rsidRPr="00A07C2C">
              <w:rPr>
                <w:rFonts w:ascii="GHEA Grapalat" w:hAnsi="GHEA Grapalat" w:cs="Calibri"/>
                <w:sz w:val="16"/>
                <w:szCs w:val="16"/>
                <w:lang w:val="hy-AM" w:eastAsia="ru-RU" w:bidi="ru-RU"/>
              </w:rPr>
              <w:lastRenderedPageBreak/>
              <w:t>показатели настоящему стандарту. Упаковка в бумажный пакет или полиэтиленовую пленку, предназначенную для пищевых продуктов.</w:t>
            </w:r>
            <w:r w:rsidRPr="003B7B16">
              <w:rPr>
                <w:rFonts w:ascii="GHEA Grapalat" w:hAnsi="GHEA Grapalat" w:cs="Calibri"/>
                <w:sz w:val="16"/>
                <w:szCs w:val="16"/>
                <w:lang w:val="hy-AM" w:eastAsia="ru-RU" w:bidi="ru-RU"/>
              </w:rPr>
              <w:t xml:space="preserve"> . Общие обязательные условия для группы товаров: Безопасность и упаковка в соответствии с Решением Комиссии Таможенного союза от 9 декабря 2011 г. № 880 «О безопасности пищевой продукции» (ТС 021/2011).</w:t>
            </w:r>
            <w:r w:rsidRPr="0095785A">
              <w:rPr>
                <w:rFonts w:ascii="GHEA Grapalat" w:hAnsi="GHEA Grapalat" w:cs="Calibri"/>
                <w:sz w:val="16"/>
                <w:szCs w:val="16"/>
                <w:lang w:val="hy-AM" w:eastAsia="ru-RU" w:bidi="ru-RU"/>
              </w:rPr>
              <w:t xml:space="preserve"> Доставка осуществляется не реже двух раз в месяц. Конкретная дата доставки определяется Покупателем путём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w:t>
            </w:r>
            <w:r w:rsidRPr="0095785A">
              <w:rPr>
                <w:lang w:val="ru-RU"/>
              </w:rPr>
              <w:t xml:space="preserve"> </w:t>
            </w:r>
            <w:r w:rsidRPr="0095785A">
              <w:rPr>
                <w:rFonts w:ascii="GHEA Grapalat" w:hAnsi="GHEA Grapalat" w:cs="Calibri"/>
                <w:sz w:val="16"/>
                <w:szCs w:val="16"/>
                <w:lang w:val="hy-AM" w:eastAsia="ru-RU" w:bidi="ru-RU"/>
              </w:rPr>
              <w:t>Для видов продовольственных товаров, определенных указанным решением, указанный объем поставки каждого вида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w:t>
            </w:r>
          </w:p>
        </w:tc>
        <w:tc>
          <w:tcPr>
            <w:tcW w:w="1080" w:type="dxa"/>
            <w:vAlign w:val="center"/>
          </w:tcPr>
          <w:p w14:paraId="76956670"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810" w:type="dxa"/>
            <w:vAlign w:val="center"/>
          </w:tcPr>
          <w:p w14:paraId="5C87CC79"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60BC2C79"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2E031B17"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25</w:t>
            </w:r>
          </w:p>
        </w:tc>
        <w:tc>
          <w:tcPr>
            <w:tcW w:w="815" w:type="dxa"/>
            <w:vAlign w:val="center"/>
          </w:tcPr>
          <w:p w14:paraId="483301DE"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67DB8A8C"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6C5F0216"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r w:rsidR="00C35620" w:rsidRPr="000164C6" w14:paraId="4B6612CD" w14:textId="77777777" w:rsidTr="005C5332">
        <w:trPr>
          <w:trHeight w:val="182"/>
          <w:jc w:val="center"/>
        </w:trPr>
        <w:tc>
          <w:tcPr>
            <w:tcW w:w="1428" w:type="dxa"/>
            <w:vAlign w:val="center"/>
          </w:tcPr>
          <w:p w14:paraId="10E245F3"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81</w:t>
            </w:r>
          </w:p>
        </w:tc>
        <w:tc>
          <w:tcPr>
            <w:tcW w:w="1620" w:type="dxa"/>
            <w:gridSpan w:val="2"/>
            <w:vAlign w:val="center"/>
          </w:tcPr>
          <w:p w14:paraId="53A243A8" w14:textId="77777777" w:rsidR="00C35620" w:rsidRPr="004F1D4F" w:rsidRDefault="00C35620" w:rsidP="005C5332">
            <w:pPr>
              <w:rPr>
                <w:rFonts w:ascii="GHEA Grapalat" w:hAnsi="GHEA Grapalat" w:cs="Calibri"/>
                <w:color w:val="000000"/>
                <w:sz w:val="16"/>
                <w:szCs w:val="16"/>
                <w:lang w:val="hy-AM"/>
              </w:rPr>
            </w:pPr>
            <w:r w:rsidRPr="004F1D4F">
              <w:rPr>
                <w:rFonts w:ascii="GHEA Grapalat" w:hAnsi="GHEA Grapalat" w:cs="Calibri"/>
                <w:color w:val="000000"/>
                <w:sz w:val="16"/>
                <w:szCs w:val="16"/>
              </w:rPr>
              <w:t>03221127/1</w:t>
            </w:r>
          </w:p>
        </w:tc>
        <w:tc>
          <w:tcPr>
            <w:tcW w:w="1336" w:type="dxa"/>
          </w:tcPr>
          <w:p w14:paraId="130A6FB5"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126C26E8"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5A1D55F1"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3276D937"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1477E495" w14:textId="77777777" w:rsidR="00C35620" w:rsidRDefault="00C35620" w:rsidP="005C5332">
            <w:pPr>
              <w:pStyle w:val="HTMLPreformatted"/>
              <w:shd w:val="clear" w:color="auto" w:fill="F8F9FA"/>
              <w:rPr>
                <w:rFonts w:ascii="GHEA Grapalat" w:hAnsi="GHEA Grapalat" w:cs="Calibri"/>
                <w:color w:val="000000"/>
                <w:sz w:val="18"/>
                <w:szCs w:val="18"/>
                <w:lang w:val="hy-AM"/>
              </w:rPr>
            </w:pPr>
          </w:p>
          <w:p w14:paraId="5688D430" w14:textId="77777777" w:rsidR="00C35620" w:rsidRPr="00D85A03" w:rsidRDefault="00C35620" w:rsidP="005C5332">
            <w:pPr>
              <w:pStyle w:val="HTMLPreformatted"/>
              <w:shd w:val="clear" w:color="auto" w:fill="F8F9FA"/>
              <w:rPr>
                <w:rFonts w:ascii="GHEA Grapalat" w:hAnsi="GHEA Grapalat" w:cs="Calibri"/>
                <w:sz w:val="16"/>
                <w:szCs w:val="16"/>
                <w:lang w:val="hy-AM" w:eastAsia="ru-RU" w:bidi="ru-RU"/>
              </w:rPr>
            </w:pPr>
            <w:r>
              <w:rPr>
                <w:rFonts w:ascii="GHEA Grapalat" w:hAnsi="GHEA Grapalat" w:cs="Calibri"/>
                <w:color w:val="000000"/>
                <w:sz w:val="18"/>
                <w:szCs w:val="18"/>
                <w:lang w:val="hy-AM"/>
              </w:rPr>
              <w:t>мароль</w:t>
            </w:r>
          </w:p>
        </w:tc>
        <w:tc>
          <w:tcPr>
            <w:tcW w:w="1184" w:type="dxa"/>
            <w:vAlign w:val="center"/>
          </w:tcPr>
          <w:p w14:paraId="5A4107C8"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p>
        </w:tc>
        <w:tc>
          <w:tcPr>
            <w:tcW w:w="4140" w:type="dxa"/>
            <w:vAlign w:val="center"/>
          </w:tcPr>
          <w:p w14:paraId="0BD47567" w14:textId="77777777" w:rsidR="00C35620" w:rsidRPr="000164C6" w:rsidRDefault="00C35620" w:rsidP="005C5332">
            <w:pPr>
              <w:pStyle w:val="HTMLPreformatted"/>
              <w:shd w:val="clear" w:color="auto" w:fill="F8F9FA"/>
              <w:spacing w:line="252" w:lineRule="auto"/>
              <w:rPr>
                <w:rFonts w:ascii="GHEA Grapalat" w:hAnsi="GHEA Grapalat" w:cs="Calibri"/>
                <w:sz w:val="16"/>
                <w:szCs w:val="16"/>
                <w:lang w:val="hy-AM" w:eastAsia="ru-RU" w:bidi="ru-RU"/>
              </w:rPr>
            </w:pPr>
            <w:r w:rsidRPr="00171CFE">
              <w:rPr>
                <w:rFonts w:ascii="GHEA Grapalat" w:hAnsi="GHEA Grapalat" w:cs="Calibri"/>
                <w:sz w:val="16"/>
                <w:szCs w:val="16"/>
                <w:lang w:val="hy-AM" w:eastAsia="ru-RU" w:bidi="ru-RU"/>
              </w:rPr>
              <w:t>Листья салата: свежие, неповреждённые, незрелые. Связками или по весу.</w:t>
            </w:r>
            <w:r w:rsidRPr="003B7B16">
              <w:rPr>
                <w:rFonts w:ascii="GHEA Grapalat" w:hAnsi="GHEA Grapalat" w:cs="Calibri"/>
                <w:sz w:val="16"/>
                <w:szCs w:val="16"/>
                <w:lang w:val="hy-AM" w:eastAsia="ru-RU" w:bidi="ru-RU"/>
              </w:rPr>
              <w:t xml:space="preserve"> Общие обязательные условия для группы товаров: Безопасность и упаковка в соответствии с Решением Комиссии Таможенного союза от 9 декабря 2011 г. № 880 «О безопасности пищевой продукции» (ТС 021/2011).</w:t>
            </w:r>
            <w:r w:rsidRPr="003B7B16">
              <w:rPr>
                <w:lang w:val="ru-RU"/>
              </w:rPr>
              <w:t xml:space="preserve"> </w:t>
            </w:r>
            <w:r w:rsidRPr="003B7B16">
              <w:rPr>
                <w:rFonts w:ascii="GHEA Grapalat" w:hAnsi="GHEA Grapalat" w:cs="Calibri"/>
                <w:sz w:val="16"/>
                <w:szCs w:val="16"/>
                <w:lang w:val="hy-AM" w:eastAsia="ru-RU" w:bidi="ru-RU"/>
              </w:rPr>
              <w:t>Положение «О безопасности упаковки» (ТС 005/2011) и статья 9 Закона РА «О безопасности пищевой продукции», принятого Решением Комиссии Таможенного союза от 16 августа 2011 г. № 769. Конкретный день и время поставки определяются Покупателем путем предварительного (не ранее, чем за 2 рабочих дня) заказа по электронной почте или по телефону.</w:t>
            </w:r>
          </w:p>
        </w:tc>
        <w:tc>
          <w:tcPr>
            <w:tcW w:w="1080" w:type="dxa"/>
            <w:vAlign w:val="center"/>
          </w:tcPr>
          <w:p w14:paraId="70A8998D" w14:textId="77777777" w:rsidR="00C35620" w:rsidRDefault="00C35620" w:rsidP="005C5332">
            <w:pPr>
              <w:jc w:val="center"/>
              <w:rPr>
                <w:rFonts w:ascii="GHEA Grapalat" w:hAnsi="GHEA Grapalat" w:cs="Calibri"/>
                <w:sz w:val="16"/>
                <w:szCs w:val="16"/>
                <w:lang w:val="hy-AM"/>
              </w:rPr>
            </w:pPr>
            <w:r>
              <w:rPr>
                <w:rFonts w:ascii="GHEA Grapalat" w:hAnsi="GHEA Grapalat" w:cs="Calibri"/>
                <w:sz w:val="16"/>
                <w:szCs w:val="16"/>
                <w:lang w:val="hy-AM"/>
              </w:rPr>
              <w:t>кг</w:t>
            </w:r>
          </w:p>
        </w:tc>
        <w:tc>
          <w:tcPr>
            <w:tcW w:w="810" w:type="dxa"/>
            <w:vAlign w:val="center"/>
          </w:tcPr>
          <w:p w14:paraId="0F17ABB7" w14:textId="77777777" w:rsidR="00C35620" w:rsidRPr="000164C6" w:rsidRDefault="00C35620" w:rsidP="005C5332">
            <w:pPr>
              <w:jc w:val="center"/>
              <w:rPr>
                <w:rFonts w:ascii="GHEA Grapalat" w:hAnsi="GHEA Grapalat"/>
                <w:sz w:val="16"/>
                <w:szCs w:val="16"/>
                <w:lang w:val="hy-AM"/>
              </w:rPr>
            </w:pPr>
          </w:p>
        </w:tc>
        <w:tc>
          <w:tcPr>
            <w:tcW w:w="810" w:type="dxa"/>
            <w:vAlign w:val="center"/>
          </w:tcPr>
          <w:p w14:paraId="1A2337C4" w14:textId="77777777" w:rsidR="00C35620" w:rsidRPr="000164C6" w:rsidRDefault="00C35620" w:rsidP="005C5332">
            <w:pPr>
              <w:jc w:val="center"/>
              <w:rPr>
                <w:rFonts w:ascii="GHEA Grapalat" w:hAnsi="GHEA Grapalat"/>
                <w:sz w:val="16"/>
                <w:szCs w:val="16"/>
                <w:lang w:val="hy-AM"/>
              </w:rPr>
            </w:pPr>
          </w:p>
        </w:tc>
        <w:tc>
          <w:tcPr>
            <w:tcW w:w="715" w:type="dxa"/>
            <w:vAlign w:val="center"/>
          </w:tcPr>
          <w:p w14:paraId="541F1B17" w14:textId="77777777" w:rsidR="00C35620" w:rsidRDefault="00C35620" w:rsidP="005C533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50</w:t>
            </w:r>
          </w:p>
        </w:tc>
        <w:tc>
          <w:tcPr>
            <w:tcW w:w="815" w:type="dxa"/>
            <w:vAlign w:val="center"/>
          </w:tcPr>
          <w:p w14:paraId="485F26BC" w14:textId="77777777" w:rsidR="00C35620" w:rsidRPr="000164C6" w:rsidRDefault="00C35620" w:rsidP="005C5332">
            <w:pPr>
              <w:jc w:val="center"/>
              <w:rPr>
                <w:rFonts w:ascii="GHEA Grapalat" w:hAnsi="GHEA Grapalat"/>
                <w:sz w:val="16"/>
                <w:szCs w:val="16"/>
                <w:lang w:val="hy-AM"/>
              </w:rPr>
            </w:pPr>
            <w:r w:rsidRPr="000164C6">
              <w:rPr>
                <w:rFonts w:ascii="GHEA Grapalat" w:hAnsi="GHEA Grapalat"/>
                <w:sz w:val="16"/>
                <w:szCs w:val="16"/>
                <w:lang w:val="hy-AM"/>
              </w:rPr>
              <w:t>РА, г. Ереван, Мамиконянц 31</w:t>
            </w:r>
          </w:p>
        </w:tc>
        <w:tc>
          <w:tcPr>
            <w:tcW w:w="1088" w:type="dxa"/>
            <w:gridSpan w:val="2"/>
          </w:tcPr>
          <w:p w14:paraId="055DCAEC" w14:textId="77777777" w:rsidR="00C35620" w:rsidRPr="000164C6" w:rsidRDefault="00C35620" w:rsidP="005C5332">
            <w:pPr>
              <w:jc w:val="center"/>
              <w:rPr>
                <w:rFonts w:ascii="GHEA Grapalat" w:hAnsi="GHEA Grapalat"/>
                <w:sz w:val="16"/>
                <w:szCs w:val="16"/>
                <w:lang w:val="hy-AM"/>
              </w:rPr>
            </w:pPr>
          </w:p>
        </w:tc>
        <w:tc>
          <w:tcPr>
            <w:tcW w:w="881" w:type="dxa"/>
            <w:vAlign w:val="center"/>
          </w:tcPr>
          <w:p w14:paraId="7A3E844A" w14:textId="77777777" w:rsidR="00C35620" w:rsidRPr="0053314A" w:rsidRDefault="00C35620" w:rsidP="005C5332">
            <w:pPr>
              <w:spacing w:line="252" w:lineRule="auto"/>
              <w:jc w:val="both"/>
              <w:rPr>
                <w:rFonts w:ascii="GHEA Grapalat" w:hAnsi="GHEA Grapalat" w:cs="Calibri"/>
                <w:sz w:val="16"/>
                <w:szCs w:val="16"/>
                <w:lang w:val="hy-AM"/>
              </w:rPr>
            </w:pPr>
            <w:r w:rsidRPr="0053314A">
              <w:rPr>
                <w:rFonts w:ascii="GHEA Grapalat" w:hAnsi="GHEA Grapalat" w:cs="Calibri"/>
                <w:sz w:val="16"/>
                <w:szCs w:val="16"/>
                <w:lang w:val="hy-AM"/>
              </w:rPr>
              <w:t>В течени</w:t>
            </w:r>
            <w:r>
              <w:rPr>
                <w:rFonts w:ascii="GHEA Grapalat" w:hAnsi="GHEA Grapalat" w:cs="Calibri"/>
                <w:sz w:val="16"/>
                <w:szCs w:val="16"/>
                <w:lang w:val="hy-AM"/>
              </w:rPr>
              <w:t>и</w:t>
            </w:r>
            <w:r w:rsidRPr="0053314A">
              <w:rPr>
                <w:rFonts w:ascii="GHEA Grapalat" w:hAnsi="GHEA Grapalat" w:cs="Calibri"/>
                <w:sz w:val="16"/>
                <w:szCs w:val="16"/>
                <w:lang w:val="hy-AM"/>
              </w:rPr>
              <w:t>365 дней</w:t>
            </w:r>
          </w:p>
        </w:tc>
      </w:tr>
    </w:tbl>
    <w:p w14:paraId="080D1F06" w14:textId="77777777" w:rsidR="00C35620" w:rsidRPr="000164C6" w:rsidRDefault="00C35620" w:rsidP="00C35620">
      <w:pPr>
        <w:pStyle w:val="HTMLPreformatted"/>
        <w:shd w:val="clear" w:color="auto" w:fill="F8F9FA"/>
        <w:spacing w:line="252" w:lineRule="auto"/>
        <w:rPr>
          <w:rFonts w:ascii="GHEA Grapalat" w:hAnsi="GHEA Grapalat" w:cs="Calibri"/>
          <w:sz w:val="16"/>
          <w:szCs w:val="16"/>
          <w:lang w:val="hy-AM" w:eastAsia="ru-RU" w:bidi="ru-RU"/>
        </w:rPr>
      </w:pPr>
      <w:r w:rsidRPr="000164C6">
        <w:rPr>
          <w:rFonts w:ascii="GHEA Grapalat" w:hAnsi="GHEA Grapalat" w:cs="Calibri"/>
          <w:sz w:val="16"/>
          <w:szCs w:val="16"/>
          <w:lang w:val="hy-AM" w:eastAsia="ru-RU" w:bidi="ru-RU"/>
        </w:rPr>
        <w:t>*Все товары, указанные в технических характеристиках, должны быть новыми и неиспользованными</w:t>
      </w:r>
    </w:p>
    <w:p w14:paraId="7A6BCF9D" w14:textId="77777777" w:rsidR="00C35620" w:rsidRPr="000164C6" w:rsidRDefault="00C35620" w:rsidP="00C35620">
      <w:pPr>
        <w:pStyle w:val="HTMLPreformatted"/>
        <w:shd w:val="clear" w:color="auto" w:fill="F8F9FA"/>
        <w:spacing w:line="252" w:lineRule="auto"/>
        <w:rPr>
          <w:rFonts w:ascii="GHEA Grapalat" w:hAnsi="GHEA Grapalat" w:cs="Calibri"/>
          <w:sz w:val="16"/>
          <w:szCs w:val="16"/>
          <w:lang w:val="ru-RU" w:eastAsia="ru-RU" w:bidi="ru-RU"/>
        </w:rPr>
      </w:pPr>
    </w:p>
    <w:p w14:paraId="1508C135" w14:textId="77777777" w:rsidR="00C35620" w:rsidRPr="000164C6" w:rsidRDefault="00C35620" w:rsidP="00C35620">
      <w:pPr>
        <w:pStyle w:val="HTMLPreformatted"/>
        <w:shd w:val="clear" w:color="auto" w:fill="F8F9FA"/>
        <w:spacing w:line="252" w:lineRule="auto"/>
        <w:rPr>
          <w:rFonts w:ascii="GHEA Grapalat" w:hAnsi="GHEA Grapalat" w:cs="Calibri"/>
          <w:sz w:val="16"/>
          <w:szCs w:val="16"/>
          <w:lang w:val="hy-AM" w:eastAsia="ru-RU" w:bidi="ru-RU"/>
        </w:rPr>
      </w:pPr>
      <w:r w:rsidRPr="000164C6">
        <w:rPr>
          <w:rFonts w:ascii="GHEA Grapalat" w:hAnsi="GHEA Grapalat" w:cs="Calibri"/>
          <w:sz w:val="16"/>
          <w:szCs w:val="16"/>
          <w:lang w:val="hy-AM" w:eastAsia="ru-RU" w:bidi="ru-RU"/>
        </w:rPr>
        <w:lastRenderedPageBreak/>
        <w:t>*Допускается отклонение до 3% по всем параметрам</w:t>
      </w:r>
    </w:p>
    <w:p w14:paraId="0BE8DBCF" w14:textId="77777777" w:rsidR="00C35620" w:rsidRPr="000164C6" w:rsidRDefault="00C35620" w:rsidP="00C35620">
      <w:pPr>
        <w:pStyle w:val="HTMLPreformatted"/>
        <w:shd w:val="clear" w:color="auto" w:fill="F8F9FA"/>
        <w:spacing w:line="252" w:lineRule="auto"/>
        <w:rPr>
          <w:rFonts w:ascii="GHEA Grapalat" w:hAnsi="GHEA Grapalat" w:cs="Calibri"/>
          <w:sz w:val="16"/>
          <w:szCs w:val="16"/>
          <w:lang w:val="hy-AM" w:eastAsia="ru-RU" w:bidi="ru-RU"/>
        </w:rPr>
      </w:pPr>
      <w:r w:rsidRPr="000164C6">
        <w:rPr>
          <w:rFonts w:ascii="GHEA Grapalat" w:hAnsi="GHEA Grapalat" w:cs="Calibri"/>
          <w:sz w:val="16"/>
          <w:szCs w:val="16"/>
          <w:lang w:val="hy-AM" w:eastAsia="ru-RU" w:bidi="ru-RU"/>
        </w:rPr>
        <w:t>* Срок поставки продукции, а в случае поэтапной поставки срок поставки первой очереди, должен быть установлен не менее 20 календарных дней, исчисляемых с даты вступления в силу условия об исполнении прав и обязанностей сторон по договору,</w:t>
      </w:r>
      <w:r w:rsidRPr="000164C6">
        <w:rPr>
          <w:rFonts w:ascii="GHEA Grapalat" w:hAnsi="GHEA Grapalat" w:cs="Calibri"/>
          <w:b/>
          <w:sz w:val="16"/>
          <w:szCs w:val="16"/>
          <w:lang w:val="hy-AM"/>
        </w:rPr>
        <w:t xml:space="preserve"> </w:t>
      </w:r>
      <w:r w:rsidRPr="000164C6">
        <w:rPr>
          <w:rFonts w:ascii="GHEA Grapalat" w:hAnsi="GHEA Grapalat" w:cs="Calibri"/>
          <w:sz w:val="16"/>
          <w:szCs w:val="16"/>
          <w:lang w:val="hy-AM" w:eastAsia="ru-RU" w:bidi="ru-RU"/>
        </w:rPr>
        <w:t>за исключением случая, когда выбранный участник соглашается доставить товар в более короткий срок.</w:t>
      </w:r>
    </w:p>
    <w:p w14:paraId="7F454799" w14:textId="77777777" w:rsidR="00C35620" w:rsidRPr="000164C6" w:rsidRDefault="00C35620" w:rsidP="00C35620">
      <w:pPr>
        <w:pStyle w:val="HTMLPreformatted"/>
        <w:shd w:val="clear" w:color="auto" w:fill="F8F9FA"/>
        <w:spacing w:line="252" w:lineRule="auto"/>
        <w:rPr>
          <w:rFonts w:ascii="GHEA Grapalat" w:hAnsi="GHEA Grapalat" w:cs="Calibri"/>
          <w:sz w:val="16"/>
          <w:szCs w:val="16"/>
          <w:lang w:val="hy-AM" w:eastAsia="ru-RU" w:bidi="ru-RU"/>
        </w:rPr>
      </w:pPr>
      <w:r w:rsidRPr="000164C6">
        <w:rPr>
          <w:rFonts w:ascii="GHEA Grapalat" w:hAnsi="GHEA Grapalat" w:cs="Calibri"/>
          <w:sz w:val="16"/>
          <w:szCs w:val="16"/>
          <w:lang w:val="hy-AM" w:eastAsia="ru-RU" w:bidi="ru-RU"/>
        </w:rPr>
        <w:t xml:space="preserve">** Если в заявке выбранного участника представлена </w:t>
      </w:r>
      <w:r w:rsidRPr="000164C6">
        <w:rPr>
          <w:rFonts w:ascii="Cambria Math" w:hAnsi="Cambria Math" w:cs="Cambria Math"/>
          <w:sz w:val="16"/>
          <w:szCs w:val="16"/>
          <w:lang w:val="hy-AM" w:eastAsia="ru-RU" w:bidi="ru-RU"/>
        </w:rPr>
        <w:t>​​</w:t>
      </w:r>
      <w:r w:rsidRPr="000164C6">
        <w:rPr>
          <w:rFonts w:ascii="GHEA Grapalat" w:hAnsi="GHEA Grapalat" w:cs="GHEA Grapalat"/>
          <w:sz w:val="16"/>
          <w:szCs w:val="16"/>
          <w:lang w:val="hy-AM" w:eastAsia="ru-RU" w:bidi="ru-RU"/>
        </w:rPr>
        <w:t>продукция</w:t>
      </w:r>
      <w:r w:rsidRPr="000164C6">
        <w:rPr>
          <w:rFonts w:ascii="GHEA Grapalat" w:hAnsi="GHEA Grapalat" w:cs="Calibri"/>
          <w:sz w:val="16"/>
          <w:szCs w:val="16"/>
          <w:lang w:val="hy-AM" w:eastAsia="ru-RU" w:bidi="ru-RU"/>
        </w:rPr>
        <w:t xml:space="preserve">, </w:t>
      </w:r>
      <w:r w:rsidRPr="000164C6">
        <w:rPr>
          <w:rFonts w:ascii="GHEA Grapalat" w:hAnsi="GHEA Grapalat" w:cs="GHEA Grapalat"/>
          <w:sz w:val="16"/>
          <w:szCs w:val="16"/>
          <w:lang w:val="hy-AM" w:eastAsia="ru-RU" w:bidi="ru-RU"/>
        </w:rPr>
        <w:t>выпускаемая</w:t>
      </w:r>
      <w:r w:rsidRPr="000164C6">
        <w:rPr>
          <w:rFonts w:ascii="GHEA Grapalat" w:hAnsi="GHEA Grapalat" w:cs="Calibri"/>
          <w:sz w:val="16"/>
          <w:szCs w:val="16"/>
          <w:lang w:val="hy-AM" w:eastAsia="ru-RU" w:bidi="ru-RU"/>
        </w:rPr>
        <w:t xml:space="preserve"> </w:t>
      </w:r>
      <w:r w:rsidRPr="000164C6">
        <w:rPr>
          <w:rFonts w:ascii="GHEA Grapalat" w:hAnsi="GHEA Grapalat" w:cs="GHEA Grapalat"/>
          <w:sz w:val="16"/>
          <w:szCs w:val="16"/>
          <w:lang w:val="hy-AM" w:eastAsia="ru-RU" w:bidi="ru-RU"/>
        </w:rPr>
        <w:t>более</w:t>
      </w:r>
      <w:r w:rsidRPr="000164C6">
        <w:rPr>
          <w:rFonts w:ascii="GHEA Grapalat" w:hAnsi="GHEA Grapalat" w:cs="Calibri"/>
          <w:sz w:val="16"/>
          <w:szCs w:val="16"/>
          <w:lang w:val="hy-AM" w:eastAsia="ru-RU" w:bidi="ru-RU"/>
        </w:rPr>
        <w:t xml:space="preserve"> </w:t>
      </w:r>
      <w:r w:rsidRPr="000164C6">
        <w:rPr>
          <w:rFonts w:ascii="GHEA Grapalat" w:hAnsi="GHEA Grapalat" w:cs="GHEA Grapalat"/>
          <w:sz w:val="16"/>
          <w:szCs w:val="16"/>
          <w:lang w:val="hy-AM" w:eastAsia="ru-RU" w:bidi="ru-RU"/>
        </w:rPr>
        <w:t>чем</w:t>
      </w:r>
      <w:r w:rsidRPr="000164C6">
        <w:rPr>
          <w:rFonts w:ascii="GHEA Grapalat" w:hAnsi="GHEA Grapalat" w:cs="Calibri"/>
          <w:sz w:val="16"/>
          <w:szCs w:val="16"/>
          <w:lang w:val="hy-AM" w:eastAsia="ru-RU" w:bidi="ru-RU"/>
        </w:rPr>
        <w:t xml:space="preserve"> </w:t>
      </w:r>
      <w:r w:rsidRPr="000164C6">
        <w:rPr>
          <w:rFonts w:ascii="GHEA Grapalat" w:hAnsi="GHEA Grapalat" w:cs="GHEA Grapalat"/>
          <w:sz w:val="16"/>
          <w:szCs w:val="16"/>
          <w:lang w:val="hy-AM" w:eastAsia="ru-RU" w:bidi="ru-RU"/>
        </w:rPr>
        <w:t>одним</w:t>
      </w:r>
      <w:r w:rsidRPr="000164C6">
        <w:rPr>
          <w:rFonts w:ascii="GHEA Grapalat" w:hAnsi="GHEA Grapalat" w:cs="Calibri"/>
          <w:sz w:val="16"/>
          <w:szCs w:val="16"/>
          <w:lang w:val="hy-AM" w:eastAsia="ru-RU" w:bidi="ru-RU"/>
        </w:rPr>
        <w:t xml:space="preserve"> </w:t>
      </w:r>
      <w:r w:rsidRPr="000164C6">
        <w:rPr>
          <w:rFonts w:ascii="GHEA Grapalat" w:hAnsi="GHEA Grapalat" w:cs="GHEA Grapalat"/>
          <w:sz w:val="16"/>
          <w:szCs w:val="16"/>
          <w:lang w:val="hy-AM" w:eastAsia="ru-RU" w:bidi="ru-RU"/>
        </w:rPr>
        <w:t>производителем</w:t>
      </w:r>
      <w:r w:rsidRPr="000164C6">
        <w:rPr>
          <w:rFonts w:ascii="GHEA Grapalat" w:hAnsi="GHEA Grapalat" w:cs="Calibri"/>
          <w:sz w:val="16"/>
          <w:szCs w:val="16"/>
          <w:lang w:val="hy-AM" w:eastAsia="ru-RU" w:bidi="ru-RU"/>
        </w:rPr>
        <w:t xml:space="preserve">, </w:t>
      </w:r>
      <w:r w:rsidRPr="000164C6">
        <w:rPr>
          <w:rFonts w:ascii="GHEA Grapalat" w:hAnsi="GHEA Grapalat" w:cs="GHEA Grapalat"/>
          <w:sz w:val="16"/>
          <w:szCs w:val="16"/>
          <w:lang w:val="hy-AM" w:eastAsia="ru-RU" w:bidi="ru-RU"/>
        </w:rPr>
        <w:t>а</w:t>
      </w:r>
      <w:r w:rsidRPr="000164C6">
        <w:rPr>
          <w:rFonts w:ascii="GHEA Grapalat" w:hAnsi="GHEA Grapalat" w:cs="Calibri"/>
          <w:sz w:val="16"/>
          <w:szCs w:val="16"/>
          <w:lang w:val="hy-AM" w:eastAsia="ru-RU" w:bidi="ru-RU"/>
        </w:rPr>
        <w:t xml:space="preserve"> </w:t>
      </w:r>
      <w:r w:rsidRPr="000164C6">
        <w:rPr>
          <w:rFonts w:ascii="GHEA Grapalat" w:hAnsi="GHEA Grapalat" w:cs="GHEA Grapalat"/>
          <w:sz w:val="16"/>
          <w:szCs w:val="16"/>
          <w:lang w:val="hy-AM" w:eastAsia="ru-RU" w:bidi="ru-RU"/>
        </w:rPr>
        <w:t>также</w:t>
      </w:r>
      <w:r w:rsidRPr="000164C6">
        <w:rPr>
          <w:rFonts w:ascii="GHEA Grapalat" w:hAnsi="GHEA Grapalat" w:cs="Calibri"/>
          <w:sz w:val="16"/>
          <w:szCs w:val="16"/>
          <w:lang w:val="hy-AM" w:eastAsia="ru-RU" w:bidi="ru-RU"/>
        </w:rPr>
        <w:t xml:space="preserve"> </w:t>
      </w:r>
      <w:r w:rsidRPr="000164C6">
        <w:rPr>
          <w:rFonts w:ascii="GHEA Grapalat" w:hAnsi="GHEA Grapalat" w:cs="GHEA Grapalat"/>
          <w:sz w:val="16"/>
          <w:szCs w:val="16"/>
          <w:lang w:val="hy-AM" w:eastAsia="ru-RU" w:bidi="ru-RU"/>
        </w:rPr>
        <w:t>продукция</w:t>
      </w:r>
      <w:r w:rsidRPr="000164C6">
        <w:rPr>
          <w:rFonts w:ascii="GHEA Grapalat" w:hAnsi="GHEA Grapalat" w:cs="Calibri"/>
          <w:sz w:val="16"/>
          <w:szCs w:val="16"/>
          <w:lang w:val="hy-AM" w:eastAsia="ru-RU" w:bidi="ru-RU"/>
        </w:rPr>
        <w:t xml:space="preserve"> </w:t>
      </w:r>
      <w:r w:rsidRPr="000164C6">
        <w:rPr>
          <w:rFonts w:ascii="GHEA Grapalat" w:hAnsi="GHEA Grapalat" w:cs="GHEA Grapalat"/>
          <w:sz w:val="16"/>
          <w:szCs w:val="16"/>
          <w:lang w:val="hy-AM" w:eastAsia="ru-RU" w:bidi="ru-RU"/>
        </w:rPr>
        <w:t>с</w:t>
      </w:r>
      <w:r w:rsidRPr="000164C6">
        <w:rPr>
          <w:rFonts w:ascii="GHEA Grapalat" w:hAnsi="GHEA Grapalat" w:cs="Calibri"/>
          <w:sz w:val="16"/>
          <w:szCs w:val="16"/>
          <w:lang w:val="hy-AM" w:eastAsia="ru-RU" w:bidi="ru-RU"/>
        </w:rPr>
        <w:t xml:space="preserve"> </w:t>
      </w:r>
      <w:r w:rsidRPr="000164C6">
        <w:rPr>
          <w:rFonts w:ascii="GHEA Grapalat" w:hAnsi="GHEA Grapalat" w:cs="GHEA Grapalat"/>
          <w:sz w:val="16"/>
          <w:szCs w:val="16"/>
          <w:lang w:val="hy-AM" w:eastAsia="ru-RU" w:bidi="ru-RU"/>
        </w:rPr>
        <w:t>разными</w:t>
      </w:r>
      <w:r w:rsidRPr="000164C6">
        <w:rPr>
          <w:rFonts w:ascii="GHEA Grapalat" w:hAnsi="GHEA Grapalat" w:cs="Calibri"/>
          <w:sz w:val="16"/>
          <w:szCs w:val="16"/>
          <w:lang w:val="hy-AM" w:eastAsia="ru-RU" w:bidi="ru-RU"/>
        </w:rPr>
        <w:t xml:space="preserve"> </w:t>
      </w:r>
      <w:r w:rsidRPr="000164C6">
        <w:rPr>
          <w:rFonts w:ascii="GHEA Grapalat" w:hAnsi="GHEA Grapalat" w:cs="GHEA Grapalat"/>
          <w:sz w:val="16"/>
          <w:szCs w:val="16"/>
          <w:lang w:val="hy-AM" w:eastAsia="ru-RU" w:bidi="ru-RU"/>
        </w:rPr>
        <w:t>торговыми</w:t>
      </w:r>
      <w:r w:rsidRPr="000164C6">
        <w:rPr>
          <w:rFonts w:ascii="GHEA Grapalat" w:hAnsi="GHEA Grapalat" w:cs="Calibri"/>
          <w:sz w:val="16"/>
          <w:szCs w:val="16"/>
          <w:lang w:val="hy-AM" w:eastAsia="ru-RU" w:bidi="ru-RU"/>
        </w:rPr>
        <w:t xml:space="preserve"> </w:t>
      </w:r>
      <w:r w:rsidRPr="000164C6">
        <w:rPr>
          <w:rFonts w:ascii="GHEA Grapalat" w:hAnsi="GHEA Grapalat" w:cs="GHEA Grapalat"/>
          <w:sz w:val="16"/>
          <w:szCs w:val="16"/>
          <w:lang w:val="hy-AM" w:eastAsia="ru-RU" w:bidi="ru-RU"/>
        </w:rPr>
        <w:t>марками</w:t>
      </w:r>
      <w:r w:rsidRPr="000164C6">
        <w:rPr>
          <w:rFonts w:ascii="GHEA Grapalat" w:hAnsi="GHEA Grapalat" w:cs="Calibri"/>
          <w:sz w:val="16"/>
          <w:szCs w:val="16"/>
          <w:lang w:val="hy-AM" w:eastAsia="ru-RU" w:bidi="ru-RU"/>
        </w:rPr>
        <w:t xml:space="preserve">, </w:t>
      </w:r>
      <w:r w:rsidRPr="000164C6">
        <w:rPr>
          <w:rFonts w:ascii="GHEA Grapalat" w:hAnsi="GHEA Grapalat" w:cs="GHEA Grapalat"/>
          <w:sz w:val="16"/>
          <w:szCs w:val="16"/>
          <w:lang w:val="hy-AM" w:eastAsia="ru-RU" w:bidi="ru-RU"/>
        </w:rPr>
        <w:t>брендами</w:t>
      </w:r>
      <w:r w:rsidRPr="000164C6">
        <w:rPr>
          <w:rFonts w:ascii="GHEA Grapalat" w:hAnsi="GHEA Grapalat" w:cs="Calibri"/>
          <w:sz w:val="16"/>
          <w:szCs w:val="16"/>
          <w:lang w:val="hy-AM" w:eastAsia="ru-RU" w:bidi="ru-RU"/>
        </w:rPr>
        <w:t xml:space="preserve"> </w:t>
      </w:r>
      <w:r w:rsidRPr="000164C6">
        <w:rPr>
          <w:rFonts w:ascii="GHEA Grapalat" w:hAnsi="GHEA Grapalat" w:cs="GHEA Grapalat"/>
          <w:sz w:val="16"/>
          <w:szCs w:val="16"/>
          <w:lang w:val="hy-AM" w:eastAsia="ru-RU" w:bidi="ru-RU"/>
        </w:rPr>
        <w:t>и</w:t>
      </w:r>
      <w:r w:rsidRPr="000164C6">
        <w:rPr>
          <w:rFonts w:ascii="GHEA Grapalat" w:hAnsi="GHEA Grapalat" w:cs="Calibri"/>
          <w:sz w:val="16"/>
          <w:szCs w:val="16"/>
          <w:lang w:val="hy-AM" w:eastAsia="ru-RU" w:bidi="ru-RU"/>
        </w:rPr>
        <w:t xml:space="preserve"> </w:t>
      </w:r>
      <w:r w:rsidRPr="000164C6">
        <w:rPr>
          <w:rFonts w:ascii="GHEA Grapalat" w:hAnsi="GHEA Grapalat" w:cs="GHEA Grapalat"/>
          <w:sz w:val="16"/>
          <w:szCs w:val="16"/>
          <w:lang w:val="hy-AM" w:eastAsia="ru-RU" w:bidi="ru-RU"/>
        </w:rPr>
        <w:t>моделя</w:t>
      </w:r>
      <w:r w:rsidRPr="000164C6">
        <w:rPr>
          <w:rFonts w:ascii="GHEA Grapalat" w:hAnsi="GHEA Grapalat" w:cs="Calibri"/>
          <w:sz w:val="16"/>
          <w:szCs w:val="16"/>
          <w:lang w:val="hy-AM" w:eastAsia="ru-RU" w:bidi="ru-RU"/>
        </w:rPr>
        <w:t>ми, то в данное приложение будут включены те из них, которые получили удовлетворительную оценку.</w:t>
      </w:r>
      <w:r w:rsidRPr="000164C6">
        <w:rPr>
          <w:rFonts w:ascii="GHEA Grapalat" w:hAnsi="GHEA Grapalat" w:cs="Calibri"/>
          <w:b/>
          <w:sz w:val="16"/>
          <w:szCs w:val="16"/>
          <w:lang w:val="hy-AM"/>
        </w:rPr>
        <w:t xml:space="preserve"> </w:t>
      </w:r>
      <w:r w:rsidRPr="000164C6">
        <w:rPr>
          <w:rFonts w:ascii="GHEA Grapalat" w:hAnsi="GHEA Grapalat" w:cs="Calibri"/>
          <w:sz w:val="16"/>
          <w:szCs w:val="16"/>
          <w:lang w:val="hy-AM" w:eastAsia="ru-RU" w:bidi="ru-RU"/>
        </w:rPr>
        <w:t>Если в приглашении не предусмотрено представление информации о товарном знаке, фирменном наименовании, модели и производителе предлагаемого участником товара, то графа «товарный знак, фирменное наименование, модель и производитель» удаляется.</w:t>
      </w:r>
      <w:r w:rsidRPr="000164C6">
        <w:rPr>
          <w:rFonts w:ascii="GHEA Grapalat" w:hAnsi="GHEA Grapalat" w:cs="Calibri"/>
          <w:b/>
          <w:sz w:val="16"/>
          <w:szCs w:val="16"/>
          <w:lang w:val="hy-AM"/>
        </w:rPr>
        <w:t xml:space="preserve"> </w:t>
      </w:r>
      <w:r w:rsidRPr="000164C6">
        <w:rPr>
          <w:rFonts w:ascii="GHEA Grapalat" w:hAnsi="GHEA Grapalat" w:cs="Calibri"/>
          <w:sz w:val="16"/>
          <w:szCs w:val="16"/>
          <w:lang w:val="hy-AM" w:eastAsia="ru-RU" w:bidi="ru-RU"/>
        </w:rPr>
        <w:t>Если это предусмотрено договором, Продавец обязан также предоставить Покупателю гарантийное письмо или сертификат соответствия от производителя товара или его представителя.</w:t>
      </w:r>
    </w:p>
    <w:p w14:paraId="1FD8A9A7" w14:textId="77777777" w:rsidR="00C35620" w:rsidRPr="000164C6" w:rsidRDefault="00C35620" w:rsidP="00C35620">
      <w:pPr>
        <w:pStyle w:val="FootnoteText"/>
        <w:widowControl w:val="0"/>
        <w:ind w:left="270" w:right="480"/>
        <w:jc w:val="both"/>
        <w:rPr>
          <w:rFonts w:ascii="GHEA Grapalat" w:hAnsi="GHEA Grapalat"/>
          <w:sz w:val="14"/>
          <w:szCs w:val="14"/>
          <w:lang w:val="hy-AM"/>
        </w:rPr>
      </w:pPr>
      <w:r w:rsidRPr="000164C6">
        <w:rPr>
          <w:rFonts w:ascii="GHEA Grapalat" w:hAnsi="GHEA Grapalat"/>
          <w:sz w:val="14"/>
          <w:szCs w:val="14"/>
          <w:lang w:val="hy-AM"/>
        </w:rPr>
        <w:t xml:space="preserve"> </w:t>
      </w:r>
    </w:p>
    <w:tbl>
      <w:tblPr>
        <w:tblpPr w:leftFromText="180" w:rightFromText="180" w:vertAnchor="text" w:horzAnchor="margin" w:tblpXSpec="center" w:tblpY="183"/>
        <w:tblW w:w="9639" w:type="dxa"/>
        <w:tblLayout w:type="fixed"/>
        <w:tblLook w:val="0000" w:firstRow="0" w:lastRow="0" w:firstColumn="0" w:lastColumn="0" w:noHBand="0" w:noVBand="0"/>
      </w:tblPr>
      <w:tblGrid>
        <w:gridCol w:w="4536"/>
        <w:gridCol w:w="760"/>
        <w:gridCol w:w="4343"/>
      </w:tblGrid>
      <w:tr w:rsidR="00C35620" w:rsidRPr="000164C6" w14:paraId="42C6F02E" w14:textId="77777777" w:rsidTr="005C5332">
        <w:tc>
          <w:tcPr>
            <w:tcW w:w="4536" w:type="dxa"/>
          </w:tcPr>
          <w:p w14:paraId="55F122E4" w14:textId="77777777" w:rsidR="00C35620" w:rsidRPr="000164C6" w:rsidRDefault="00C35620" w:rsidP="005C5332">
            <w:pPr>
              <w:widowControl w:val="0"/>
              <w:jc w:val="center"/>
              <w:rPr>
                <w:rFonts w:ascii="GHEA Grapalat" w:hAnsi="GHEA Grapalat"/>
                <w:b/>
              </w:rPr>
            </w:pPr>
            <w:r w:rsidRPr="000164C6">
              <w:rPr>
                <w:rFonts w:ascii="GHEA Grapalat" w:hAnsi="GHEA Grapalat"/>
                <w:b/>
              </w:rPr>
              <w:t>ПОКУПАТЕЛЬ</w:t>
            </w:r>
          </w:p>
          <w:p w14:paraId="1ED459A6" w14:textId="77777777" w:rsidR="00C35620" w:rsidRPr="000164C6" w:rsidRDefault="00C35620" w:rsidP="005C5332">
            <w:pPr>
              <w:widowControl w:val="0"/>
              <w:jc w:val="center"/>
              <w:rPr>
                <w:rFonts w:ascii="GHEA Grapalat" w:hAnsi="GHEA Grapalat" w:cs="Sylfaen"/>
                <w:b/>
                <w:bCs/>
              </w:rPr>
            </w:pPr>
          </w:p>
          <w:p w14:paraId="53800075" w14:textId="77777777" w:rsidR="00C35620" w:rsidRPr="000164C6" w:rsidRDefault="00C35620" w:rsidP="005C5332">
            <w:pPr>
              <w:widowControl w:val="0"/>
              <w:jc w:val="center"/>
              <w:rPr>
                <w:rFonts w:ascii="GHEA Grapalat" w:hAnsi="GHEA Grapalat"/>
              </w:rPr>
            </w:pPr>
            <w:r w:rsidRPr="000164C6">
              <w:rPr>
                <w:rFonts w:ascii="GHEA Grapalat" w:hAnsi="GHEA Grapalat"/>
              </w:rPr>
              <w:t>_____________________</w:t>
            </w:r>
          </w:p>
          <w:p w14:paraId="709E6975" w14:textId="77777777" w:rsidR="00C35620" w:rsidRPr="000164C6" w:rsidRDefault="00C35620" w:rsidP="005C5332">
            <w:pPr>
              <w:widowControl w:val="0"/>
              <w:jc w:val="center"/>
              <w:rPr>
                <w:rFonts w:ascii="GHEA Grapalat" w:hAnsi="GHEA Grapalat"/>
                <w:sz w:val="16"/>
                <w:szCs w:val="16"/>
              </w:rPr>
            </w:pPr>
            <w:r w:rsidRPr="000164C6">
              <w:rPr>
                <w:rFonts w:ascii="GHEA Grapalat" w:hAnsi="GHEA Grapalat"/>
                <w:sz w:val="16"/>
                <w:szCs w:val="16"/>
              </w:rPr>
              <w:t>/подпись/</w:t>
            </w:r>
          </w:p>
          <w:p w14:paraId="0840AF5C" w14:textId="77777777" w:rsidR="00C35620" w:rsidRPr="000164C6" w:rsidRDefault="00C35620" w:rsidP="005C5332">
            <w:pPr>
              <w:widowControl w:val="0"/>
              <w:rPr>
                <w:rFonts w:ascii="GHEA Grapalat" w:hAnsi="GHEA Grapalat"/>
                <w:lang w:val="hy-AM"/>
              </w:rPr>
            </w:pPr>
          </w:p>
        </w:tc>
        <w:tc>
          <w:tcPr>
            <w:tcW w:w="760" w:type="dxa"/>
          </w:tcPr>
          <w:p w14:paraId="349407A8" w14:textId="77777777" w:rsidR="00C35620" w:rsidRPr="000164C6" w:rsidRDefault="00C35620" w:rsidP="005C5332">
            <w:pPr>
              <w:widowControl w:val="0"/>
              <w:jc w:val="center"/>
              <w:rPr>
                <w:rFonts w:ascii="GHEA Grapalat" w:hAnsi="GHEA Grapalat"/>
              </w:rPr>
            </w:pPr>
          </w:p>
        </w:tc>
        <w:tc>
          <w:tcPr>
            <w:tcW w:w="4343" w:type="dxa"/>
          </w:tcPr>
          <w:p w14:paraId="2DF68A74" w14:textId="77777777" w:rsidR="00C35620" w:rsidRPr="000164C6" w:rsidRDefault="00C35620" w:rsidP="005C5332">
            <w:pPr>
              <w:widowControl w:val="0"/>
              <w:jc w:val="center"/>
              <w:rPr>
                <w:rFonts w:ascii="GHEA Grapalat" w:hAnsi="GHEA Grapalat"/>
                <w:b/>
              </w:rPr>
            </w:pPr>
            <w:r w:rsidRPr="000164C6">
              <w:rPr>
                <w:rFonts w:ascii="GHEA Grapalat" w:hAnsi="GHEA Grapalat"/>
                <w:b/>
              </w:rPr>
              <w:t>ПРОДАВЕЦ</w:t>
            </w:r>
          </w:p>
          <w:p w14:paraId="662A567C" w14:textId="77777777" w:rsidR="00C35620" w:rsidRPr="000164C6" w:rsidRDefault="00C35620" w:rsidP="005C5332">
            <w:pPr>
              <w:widowControl w:val="0"/>
              <w:jc w:val="center"/>
              <w:rPr>
                <w:rFonts w:ascii="GHEA Grapalat" w:hAnsi="GHEA Grapalat" w:cs="Sylfaen"/>
                <w:b/>
                <w:bCs/>
              </w:rPr>
            </w:pPr>
          </w:p>
          <w:p w14:paraId="0144C4CB" w14:textId="77777777" w:rsidR="00C35620" w:rsidRPr="000164C6" w:rsidRDefault="00C35620" w:rsidP="005C5332">
            <w:pPr>
              <w:widowControl w:val="0"/>
              <w:jc w:val="center"/>
              <w:rPr>
                <w:rFonts w:ascii="GHEA Grapalat" w:hAnsi="GHEA Grapalat"/>
              </w:rPr>
            </w:pPr>
            <w:r w:rsidRPr="000164C6">
              <w:rPr>
                <w:rFonts w:ascii="GHEA Grapalat" w:hAnsi="GHEA Grapalat"/>
              </w:rPr>
              <w:t>______________________</w:t>
            </w:r>
          </w:p>
          <w:p w14:paraId="463E48E2" w14:textId="77777777" w:rsidR="00C35620" w:rsidRPr="000164C6" w:rsidRDefault="00C35620" w:rsidP="005C5332">
            <w:pPr>
              <w:widowControl w:val="0"/>
              <w:jc w:val="center"/>
              <w:rPr>
                <w:rFonts w:ascii="GHEA Grapalat" w:hAnsi="GHEA Grapalat"/>
                <w:sz w:val="16"/>
                <w:szCs w:val="16"/>
              </w:rPr>
            </w:pPr>
            <w:r w:rsidRPr="000164C6">
              <w:rPr>
                <w:rFonts w:ascii="GHEA Grapalat" w:hAnsi="GHEA Grapalat"/>
                <w:sz w:val="16"/>
                <w:szCs w:val="16"/>
              </w:rPr>
              <w:t>/подпись/</w:t>
            </w:r>
          </w:p>
          <w:p w14:paraId="5E7ED53A" w14:textId="77777777" w:rsidR="00C35620" w:rsidRPr="000164C6" w:rsidRDefault="00C35620" w:rsidP="005C5332">
            <w:pPr>
              <w:widowControl w:val="0"/>
              <w:jc w:val="center"/>
              <w:rPr>
                <w:rFonts w:ascii="GHEA Grapalat" w:hAnsi="GHEA Grapalat"/>
              </w:rPr>
            </w:pPr>
            <w:r w:rsidRPr="000164C6">
              <w:rPr>
                <w:rFonts w:ascii="GHEA Grapalat" w:hAnsi="GHEA Grapalat"/>
              </w:rPr>
              <w:t xml:space="preserve">                                                           М. П.</w:t>
            </w:r>
          </w:p>
        </w:tc>
      </w:tr>
    </w:tbl>
    <w:p w14:paraId="435B07F9" w14:textId="77777777" w:rsidR="00C35620" w:rsidRDefault="00C35620" w:rsidP="00977F52">
      <w:pPr>
        <w:widowControl w:val="0"/>
        <w:jc w:val="center"/>
        <w:rPr>
          <w:rFonts w:ascii="GHEA Grapalat" w:hAnsi="GHEA Grapalat"/>
        </w:rPr>
      </w:pPr>
    </w:p>
    <w:p w14:paraId="3D4DE080" w14:textId="77777777" w:rsidR="00C35620" w:rsidRDefault="00C35620" w:rsidP="00977F52">
      <w:pPr>
        <w:widowControl w:val="0"/>
        <w:jc w:val="center"/>
        <w:rPr>
          <w:rFonts w:ascii="GHEA Grapalat" w:hAnsi="GHEA Grapalat"/>
        </w:rPr>
      </w:pPr>
    </w:p>
    <w:p w14:paraId="746C6610" w14:textId="77777777" w:rsidR="00C35620" w:rsidRDefault="00C35620" w:rsidP="00977F52">
      <w:pPr>
        <w:widowControl w:val="0"/>
        <w:jc w:val="center"/>
        <w:rPr>
          <w:rFonts w:ascii="GHEA Grapalat" w:hAnsi="GHEA Grapalat"/>
        </w:rPr>
      </w:pPr>
    </w:p>
    <w:p w14:paraId="428CD6B3" w14:textId="77777777" w:rsidR="00C35620" w:rsidRDefault="00C35620" w:rsidP="00977F52">
      <w:pPr>
        <w:widowControl w:val="0"/>
        <w:jc w:val="center"/>
        <w:rPr>
          <w:rFonts w:ascii="GHEA Grapalat" w:hAnsi="GHEA Grapalat"/>
        </w:rPr>
      </w:pPr>
    </w:p>
    <w:p w14:paraId="4301BDAE" w14:textId="77777777" w:rsidR="00C35620" w:rsidRDefault="00C35620" w:rsidP="00977F52">
      <w:pPr>
        <w:widowControl w:val="0"/>
        <w:jc w:val="center"/>
        <w:rPr>
          <w:rFonts w:ascii="GHEA Grapalat" w:hAnsi="GHEA Grapalat"/>
        </w:rPr>
      </w:pPr>
    </w:p>
    <w:p w14:paraId="26784BB5" w14:textId="77777777" w:rsidR="00C35620" w:rsidRDefault="00C35620" w:rsidP="00977F52">
      <w:pPr>
        <w:widowControl w:val="0"/>
        <w:jc w:val="center"/>
        <w:rPr>
          <w:rFonts w:ascii="GHEA Grapalat" w:hAnsi="GHEA Grapalat"/>
        </w:rPr>
      </w:pPr>
    </w:p>
    <w:p w14:paraId="5ED8C341" w14:textId="77777777" w:rsidR="00C35620" w:rsidRDefault="00C35620" w:rsidP="00977F52">
      <w:pPr>
        <w:widowControl w:val="0"/>
        <w:jc w:val="center"/>
        <w:rPr>
          <w:rFonts w:ascii="GHEA Grapalat" w:hAnsi="GHEA Grapalat"/>
        </w:rPr>
      </w:pPr>
    </w:p>
    <w:p w14:paraId="41A0DBBB" w14:textId="77777777" w:rsidR="00C35620" w:rsidRDefault="00C35620" w:rsidP="00977F52">
      <w:pPr>
        <w:widowControl w:val="0"/>
        <w:jc w:val="center"/>
        <w:rPr>
          <w:rFonts w:ascii="GHEA Grapalat" w:hAnsi="GHEA Grapalat"/>
        </w:rPr>
      </w:pPr>
    </w:p>
    <w:p w14:paraId="37DC1651" w14:textId="77777777" w:rsidR="00C35620" w:rsidRDefault="00C35620" w:rsidP="00977F52">
      <w:pPr>
        <w:widowControl w:val="0"/>
        <w:jc w:val="center"/>
        <w:rPr>
          <w:rFonts w:ascii="GHEA Grapalat" w:hAnsi="GHEA Grapalat"/>
        </w:rPr>
      </w:pPr>
    </w:p>
    <w:p w14:paraId="6C2B8135" w14:textId="77777777" w:rsidR="00C35620" w:rsidRDefault="00C35620" w:rsidP="00977F52">
      <w:pPr>
        <w:widowControl w:val="0"/>
        <w:jc w:val="center"/>
        <w:rPr>
          <w:rFonts w:ascii="GHEA Grapalat" w:hAnsi="GHEA Grapalat"/>
        </w:rPr>
      </w:pPr>
    </w:p>
    <w:p w14:paraId="565E6D6C" w14:textId="77777777" w:rsidR="00C35620" w:rsidRDefault="00C35620" w:rsidP="00977F52">
      <w:pPr>
        <w:widowControl w:val="0"/>
        <w:jc w:val="center"/>
        <w:rPr>
          <w:rFonts w:ascii="GHEA Grapalat" w:hAnsi="GHEA Grapalat"/>
        </w:rPr>
      </w:pPr>
    </w:p>
    <w:p w14:paraId="208E020C" w14:textId="77777777" w:rsidR="00C35620" w:rsidRDefault="00C35620" w:rsidP="00977F52">
      <w:pPr>
        <w:widowControl w:val="0"/>
        <w:jc w:val="center"/>
        <w:rPr>
          <w:rFonts w:ascii="GHEA Grapalat" w:hAnsi="GHEA Grapalat"/>
        </w:rPr>
      </w:pPr>
    </w:p>
    <w:p w14:paraId="7D0AC3FA" w14:textId="77777777" w:rsidR="00C35620" w:rsidRDefault="00C35620" w:rsidP="00977F52">
      <w:pPr>
        <w:widowControl w:val="0"/>
        <w:jc w:val="center"/>
        <w:rPr>
          <w:rFonts w:ascii="GHEA Grapalat" w:hAnsi="GHEA Grapalat"/>
        </w:rPr>
      </w:pPr>
    </w:p>
    <w:p w14:paraId="168E23D3" w14:textId="77777777" w:rsidR="00C35620" w:rsidRDefault="00C35620" w:rsidP="00977F52">
      <w:pPr>
        <w:widowControl w:val="0"/>
        <w:jc w:val="center"/>
        <w:rPr>
          <w:rFonts w:ascii="GHEA Grapalat" w:hAnsi="GHEA Grapalat"/>
        </w:rPr>
      </w:pPr>
    </w:p>
    <w:p w14:paraId="5029EFC6" w14:textId="77777777" w:rsidR="00C35620" w:rsidRDefault="00C35620" w:rsidP="00977F52">
      <w:pPr>
        <w:widowControl w:val="0"/>
        <w:jc w:val="center"/>
        <w:rPr>
          <w:rFonts w:ascii="GHEA Grapalat" w:hAnsi="GHEA Grapalat"/>
        </w:rPr>
      </w:pPr>
    </w:p>
    <w:p w14:paraId="0021F619" w14:textId="77777777" w:rsidR="00C35620" w:rsidRDefault="00C35620" w:rsidP="00977F52">
      <w:pPr>
        <w:widowControl w:val="0"/>
        <w:jc w:val="center"/>
        <w:rPr>
          <w:rFonts w:ascii="GHEA Grapalat" w:hAnsi="GHEA Grapalat"/>
        </w:rPr>
      </w:pPr>
    </w:p>
    <w:p w14:paraId="167E2494" w14:textId="77777777" w:rsidR="00C35620" w:rsidRDefault="00C35620" w:rsidP="00977F52">
      <w:pPr>
        <w:widowControl w:val="0"/>
        <w:jc w:val="center"/>
        <w:rPr>
          <w:rFonts w:ascii="GHEA Grapalat" w:hAnsi="GHEA Grapalat"/>
        </w:rPr>
      </w:pPr>
    </w:p>
    <w:p w14:paraId="486D2CB7" w14:textId="77777777" w:rsidR="00C35620" w:rsidRDefault="00C35620" w:rsidP="00977F52">
      <w:pPr>
        <w:widowControl w:val="0"/>
        <w:jc w:val="center"/>
        <w:rPr>
          <w:rFonts w:ascii="GHEA Grapalat" w:hAnsi="GHEA Grapalat"/>
        </w:rPr>
      </w:pPr>
    </w:p>
    <w:p w14:paraId="3D9FEBDE" w14:textId="77777777" w:rsidR="00C35620" w:rsidRDefault="00C35620" w:rsidP="00977F52">
      <w:pPr>
        <w:widowControl w:val="0"/>
        <w:jc w:val="center"/>
        <w:rPr>
          <w:rFonts w:ascii="GHEA Grapalat" w:hAnsi="GHEA Grapalat"/>
        </w:rPr>
      </w:pPr>
    </w:p>
    <w:p w14:paraId="18A595A4" w14:textId="77777777" w:rsidR="00C35620" w:rsidRDefault="00C35620" w:rsidP="00977F52">
      <w:pPr>
        <w:widowControl w:val="0"/>
        <w:jc w:val="center"/>
        <w:rPr>
          <w:rFonts w:ascii="GHEA Grapalat" w:hAnsi="GHEA Grapalat"/>
        </w:rPr>
      </w:pPr>
    </w:p>
    <w:p w14:paraId="454BE591" w14:textId="77777777" w:rsidR="00C35620" w:rsidRDefault="00C35620" w:rsidP="00977F52">
      <w:pPr>
        <w:widowControl w:val="0"/>
        <w:jc w:val="center"/>
        <w:rPr>
          <w:rFonts w:ascii="GHEA Grapalat" w:hAnsi="GHEA Grapalat"/>
        </w:rPr>
      </w:pPr>
    </w:p>
    <w:p w14:paraId="647E288E" w14:textId="77777777" w:rsidR="00C35620" w:rsidRDefault="00C35620" w:rsidP="00977F52">
      <w:pPr>
        <w:widowControl w:val="0"/>
        <w:jc w:val="center"/>
        <w:rPr>
          <w:rFonts w:ascii="GHEA Grapalat" w:hAnsi="GHEA Grapalat"/>
        </w:rPr>
      </w:pPr>
    </w:p>
    <w:p w14:paraId="6B8B3A6C" w14:textId="77777777" w:rsidR="00C35620" w:rsidRDefault="00C35620" w:rsidP="00977F52">
      <w:pPr>
        <w:widowControl w:val="0"/>
        <w:jc w:val="center"/>
        <w:rPr>
          <w:rFonts w:ascii="GHEA Grapalat" w:hAnsi="GHEA Grapalat"/>
        </w:rPr>
      </w:pPr>
    </w:p>
    <w:p w14:paraId="4505EEC9" w14:textId="77777777" w:rsidR="00C35620" w:rsidRDefault="00C35620" w:rsidP="00977F52">
      <w:pPr>
        <w:widowControl w:val="0"/>
        <w:jc w:val="center"/>
        <w:rPr>
          <w:rFonts w:ascii="GHEA Grapalat" w:hAnsi="GHEA Grapalat"/>
        </w:rPr>
      </w:pPr>
    </w:p>
    <w:p w14:paraId="7FCF55E4" w14:textId="77777777" w:rsidR="00C35620" w:rsidRDefault="00C35620" w:rsidP="00977F52">
      <w:pPr>
        <w:widowControl w:val="0"/>
        <w:jc w:val="center"/>
        <w:rPr>
          <w:rFonts w:ascii="GHEA Grapalat" w:hAnsi="GHEA Grapalat"/>
        </w:rPr>
      </w:pPr>
    </w:p>
    <w:p w14:paraId="51B8C51B" w14:textId="77777777" w:rsidR="00C35620" w:rsidRDefault="00C35620" w:rsidP="00977F52">
      <w:pPr>
        <w:widowControl w:val="0"/>
        <w:jc w:val="center"/>
        <w:rPr>
          <w:rFonts w:ascii="GHEA Grapalat" w:hAnsi="GHEA Grapalat"/>
        </w:rPr>
      </w:pPr>
    </w:p>
    <w:p w14:paraId="7F57C0A8" w14:textId="77777777" w:rsidR="00C35620" w:rsidRDefault="00C35620" w:rsidP="00977F52">
      <w:pPr>
        <w:widowControl w:val="0"/>
        <w:jc w:val="center"/>
        <w:rPr>
          <w:rFonts w:ascii="GHEA Grapalat" w:hAnsi="GHEA Grapalat"/>
        </w:rPr>
      </w:pPr>
    </w:p>
    <w:p w14:paraId="2664D2B0" w14:textId="77777777" w:rsidR="00C35620" w:rsidRDefault="00C35620" w:rsidP="00977F52">
      <w:pPr>
        <w:widowControl w:val="0"/>
        <w:jc w:val="center"/>
        <w:rPr>
          <w:rFonts w:ascii="GHEA Grapalat" w:hAnsi="GHEA Grapalat"/>
        </w:rPr>
      </w:pPr>
    </w:p>
    <w:p w14:paraId="15F0BFD6" w14:textId="6486E750" w:rsidR="00977F52" w:rsidRPr="00B138F3" w:rsidRDefault="00977F52" w:rsidP="00977F52">
      <w:pPr>
        <w:widowControl w:val="0"/>
        <w:jc w:val="center"/>
        <w:rPr>
          <w:rFonts w:ascii="GHEA Grapalat" w:hAnsi="GHEA Grapalat"/>
        </w:rPr>
      </w:pPr>
      <w:r w:rsidRPr="00B138F3">
        <w:rPr>
          <w:rFonts w:ascii="GHEA Grapalat" w:hAnsi="GHEA Grapalat"/>
        </w:rPr>
        <w:t>ГРАФИК ОПЛАТЫ</w:t>
      </w:r>
    </w:p>
    <w:p w14:paraId="4FFC2718" w14:textId="77777777" w:rsidR="00977F52" w:rsidRPr="00B138F3" w:rsidRDefault="00977F52" w:rsidP="00977F52">
      <w:pPr>
        <w:widowControl w:val="0"/>
        <w:jc w:val="right"/>
        <w:rPr>
          <w:rFonts w:ascii="GHEA Grapalat" w:hAnsi="GHEA Grapalat"/>
        </w:rPr>
      </w:pPr>
      <w:r w:rsidRPr="00B138F3">
        <w:rPr>
          <w:rFonts w:ascii="GHEA Grapalat" w:hAnsi="GHEA Grapalat"/>
        </w:rPr>
        <w:t>Драмов РА</w:t>
      </w:r>
    </w:p>
    <w:tbl>
      <w:tblPr>
        <w:tblW w:w="15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702"/>
        <w:gridCol w:w="1353"/>
        <w:gridCol w:w="458"/>
        <w:gridCol w:w="468"/>
        <w:gridCol w:w="443"/>
        <w:gridCol w:w="458"/>
        <w:gridCol w:w="442"/>
        <w:gridCol w:w="448"/>
        <w:gridCol w:w="447"/>
        <w:gridCol w:w="453"/>
        <w:gridCol w:w="471"/>
        <w:gridCol w:w="464"/>
        <w:gridCol w:w="459"/>
        <w:gridCol w:w="465"/>
        <w:gridCol w:w="5054"/>
      </w:tblGrid>
      <w:tr w:rsidR="00977F52" w:rsidRPr="00B138F3" w14:paraId="7029447B" w14:textId="77777777" w:rsidTr="00977F52">
        <w:trPr>
          <w:trHeight w:val="263"/>
          <w:jc w:val="center"/>
        </w:trPr>
        <w:tc>
          <w:tcPr>
            <w:tcW w:w="15132" w:type="dxa"/>
            <w:gridSpan w:val="16"/>
          </w:tcPr>
          <w:p w14:paraId="17749FF5" w14:textId="77777777" w:rsidR="00977F52" w:rsidRPr="00B138F3" w:rsidRDefault="00977F52" w:rsidP="00B84965">
            <w:pPr>
              <w:widowControl w:val="0"/>
              <w:jc w:val="center"/>
              <w:rPr>
                <w:rFonts w:ascii="GHEA Grapalat" w:hAnsi="GHEA Grapalat"/>
                <w:sz w:val="16"/>
                <w:szCs w:val="16"/>
              </w:rPr>
            </w:pPr>
            <w:r w:rsidRPr="00B138F3">
              <w:rPr>
                <w:rFonts w:ascii="GHEA Grapalat" w:hAnsi="GHEA Grapalat"/>
                <w:sz w:val="16"/>
                <w:szCs w:val="16"/>
              </w:rPr>
              <w:t>Товар</w:t>
            </w:r>
          </w:p>
        </w:tc>
      </w:tr>
      <w:tr w:rsidR="00977F52" w:rsidRPr="00B138F3" w14:paraId="59B05A3F" w14:textId="77777777" w:rsidTr="00977F52">
        <w:trPr>
          <w:trHeight w:val="645"/>
          <w:jc w:val="center"/>
        </w:trPr>
        <w:tc>
          <w:tcPr>
            <w:tcW w:w="1547" w:type="dxa"/>
            <w:vAlign w:val="center"/>
          </w:tcPr>
          <w:p w14:paraId="7A3511A6" w14:textId="77777777" w:rsidR="00977F52" w:rsidRPr="00B138F3" w:rsidRDefault="00977F52" w:rsidP="00B84965">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702" w:type="dxa"/>
            <w:vAlign w:val="center"/>
          </w:tcPr>
          <w:p w14:paraId="60F30DF4" w14:textId="77777777" w:rsidR="00977F52" w:rsidRPr="00B138F3" w:rsidRDefault="00977F52" w:rsidP="00B84965">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353" w:type="dxa"/>
            <w:vAlign w:val="center"/>
          </w:tcPr>
          <w:p w14:paraId="676B4532" w14:textId="77777777" w:rsidR="00977F52" w:rsidRPr="00B138F3" w:rsidRDefault="00977F52" w:rsidP="00B84965">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530" w:type="dxa"/>
            <w:gridSpan w:val="13"/>
            <w:vAlign w:val="center"/>
          </w:tcPr>
          <w:p w14:paraId="194A7D29" w14:textId="77777777" w:rsidR="00977F52" w:rsidRPr="00B138F3" w:rsidRDefault="00977F52" w:rsidP="00B84965">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 г., по месяцам, в том числе</w:t>
            </w:r>
            <w:r w:rsidRPr="00B138F3">
              <w:rPr>
                <w:rStyle w:val="FootnoteReference"/>
                <w:rFonts w:ascii="GHEA Grapalat" w:hAnsi="GHEA Grapalat"/>
                <w:sz w:val="16"/>
                <w:szCs w:val="16"/>
              </w:rPr>
              <w:footnoteReference w:customMarkFollows="1" w:id="10"/>
              <w:t>**</w:t>
            </w:r>
          </w:p>
        </w:tc>
      </w:tr>
      <w:tr w:rsidR="00977F52" w:rsidRPr="00B138F3" w14:paraId="6D77AD8F" w14:textId="77777777" w:rsidTr="00977F52">
        <w:trPr>
          <w:cantSplit/>
          <w:trHeight w:val="1134"/>
          <w:jc w:val="center"/>
        </w:trPr>
        <w:tc>
          <w:tcPr>
            <w:tcW w:w="1547" w:type="dxa"/>
          </w:tcPr>
          <w:p w14:paraId="5D83003F" w14:textId="77777777" w:rsidR="00977F52" w:rsidRPr="00B138F3" w:rsidRDefault="00977F52" w:rsidP="00B84965">
            <w:pPr>
              <w:widowControl w:val="0"/>
              <w:jc w:val="center"/>
              <w:rPr>
                <w:rFonts w:ascii="GHEA Grapalat" w:hAnsi="GHEA Grapalat"/>
                <w:sz w:val="16"/>
                <w:szCs w:val="16"/>
              </w:rPr>
            </w:pPr>
          </w:p>
        </w:tc>
        <w:tc>
          <w:tcPr>
            <w:tcW w:w="1702" w:type="dxa"/>
          </w:tcPr>
          <w:p w14:paraId="05AD572B" w14:textId="77777777" w:rsidR="00977F52" w:rsidRPr="00B138F3" w:rsidRDefault="00977F52" w:rsidP="00B84965">
            <w:pPr>
              <w:widowControl w:val="0"/>
              <w:jc w:val="center"/>
              <w:rPr>
                <w:rFonts w:ascii="GHEA Grapalat" w:hAnsi="GHEA Grapalat"/>
                <w:sz w:val="16"/>
                <w:szCs w:val="16"/>
              </w:rPr>
            </w:pPr>
          </w:p>
        </w:tc>
        <w:tc>
          <w:tcPr>
            <w:tcW w:w="1353" w:type="dxa"/>
          </w:tcPr>
          <w:p w14:paraId="65F5BDC6" w14:textId="77777777" w:rsidR="00977F52" w:rsidRPr="00B138F3" w:rsidRDefault="00977F52" w:rsidP="00B84965">
            <w:pPr>
              <w:widowControl w:val="0"/>
              <w:jc w:val="center"/>
              <w:rPr>
                <w:rFonts w:ascii="GHEA Grapalat" w:hAnsi="GHEA Grapalat"/>
                <w:sz w:val="16"/>
                <w:szCs w:val="16"/>
              </w:rPr>
            </w:pPr>
          </w:p>
        </w:tc>
        <w:tc>
          <w:tcPr>
            <w:tcW w:w="458" w:type="dxa"/>
            <w:textDirection w:val="btLr"/>
            <w:vAlign w:val="center"/>
          </w:tcPr>
          <w:p w14:paraId="1F7E34C4" w14:textId="77777777" w:rsidR="00977F52" w:rsidRPr="00B138F3" w:rsidRDefault="00977F52" w:rsidP="00B84965">
            <w:pPr>
              <w:widowControl w:val="0"/>
              <w:ind w:left="113" w:right="-7"/>
              <w:jc w:val="center"/>
              <w:rPr>
                <w:rFonts w:ascii="GHEA Grapalat" w:hAnsi="GHEA Grapalat"/>
                <w:sz w:val="16"/>
                <w:szCs w:val="16"/>
              </w:rPr>
            </w:pPr>
            <w:r w:rsidRPr="00B138F3">
              <w:rPr>
                <w:rFonts w:ascii="GHEA Grapalat" w:hAnsi="GHEA Grapalat"/>
                <w:sz w:val="16"/>
                <w:szCs w:val="16"/>
              </w:rPr>
              <w:t>январь</w:t>
            </w:r>
          </w:p>
        </w:tc>
        <w:tc>
          <w:tcPr>
            <w:tcW w:w="468" w:type="dxa"/>
            <w:textDirection w:val="btLr"/>
            <w:vAlign w:val="center"/>
          </w:tcPr>
          <w:p w14:paraId="47BB02E4" w14:textId="77777777" w:rsidR="00977F52" w:rsidRPr="00B138F3" w:rsidRDefault="00977F52" w:rsidP="00B84965">
            <w:pPr>
              <w:widowControl w:val="0"/>
              <w:ind w:left="113" w:right="-7"/>
              <w:jc w:val="center"/>
              <w:rPr>
                <w:rFonts w:ascii="GHEA Grapalat" w:hAnsi="GHEA Grapalat" w:cs="Sylfaen"/>
                <w:sz w:val="16"/>
                <w:szCs w:val="16"/>
              </w:rPr>
            </w:pPr>
            <w:r w:rsidRPr="00B138F3">
              <w:rPr>
                <w:rFonts w:ascii="GHEA Grapalat" w:hAnsi="GHEA Grapalat"/>
                <w:sz w:val="16"/>
                <w:szCs w:val="16"/>
              </w:rPr>
              <w:t>февраль</w:t>
            </w:r>
          </w:p>
        </w:tc>
        <w:tc>
          <w:tcPr>
            <w:tcW w:w="443" w:type="dxa"/>
            <w:textDirection w:val="btLr"/>
            <w:vAlign w:val="center"/>
          </w:tcPr>
          <w:p w14:paraId="6C6ACDCD" w14:textId="77777777" w:rsidR="00977F52" w:rsidRPr="00B138F3" w:rsidRDefault="00977F52" w:rsidP="00B84965">
            <w:pPr>
              <w:widowControl w:val="0"/>
              <w:ind w:left="113" w:right="-7"/>
              <w:jc w:val="center"/>
              <w:rPr>
                <w:rFonts w:ascii="GHEA Grapalat" w:hAnsi="GHEA Grapalat"/>
                <w:sz w:val="16"/>
                <w:szCs w:val="16"/>
              </w:rPr>
            </w:pPr>
            <w:r w:rsidRPr="00B138F3">
              <w:rPr>
                <w:rFonts w:ascii="GHEA Grapalat" w:hAnsi="GHEA Grapalat"/>
                <w:sz w:val="16"/>
                <w:szCs w:val="16"/>
              </w:rPr>
              <w:t>март</w:t>
            </w:r>
          </w:p>
        </w:tc>
        <w:tc>
          <w:tcPr>
            <w:tcW w:w="458" w:type="dxa"/>
            <w:textDirection w:val="btLr"/>
            <w:vAlign w:val="center"/>
          </w:tcPr>
          <w:p w14:paraId="58661DAB" w14:textId="77777777" w:rsidR="00977F52" w:rsidRPr="00B138F3" w:rsidRDefault="00977F52" w:rsidP="00B84965">
            <w:pPr>
              <w:widowControl w:val="0"/>
              <w:ind w:left="113" w:right="-7"/>
              <w:jc w:val="center"/>
              <w:rPr>
                <w:rFonts w:ascii="GHEA Grapalat" w:hAnsi="GHEA Grapalat" w:cs="Sylfaen"/>
                <w:sz w:val="16"/>
                <w:szCs w:val="16"/>
              </w:rPr>
            </w:pPr>
            <w:r w:rsidRPr="00B138F3">
              <w:rPr>
                <w:rFonts w:ascii="GHEA Grapalat" w:hAnsi="GHEA Grapalat"/>
                <w:sz w:val="16"/>
                <w:szCs w:val="16"/>
              </w:rPr>
              <w:t>апрель</w:t>
            </w:r>
          </w:p>
        </w:tc>
        <w:tc>
          <w:tcPr>
            <w:tcW w:w="442" w:type="dxa"/>
            <w:textDirection w:val="btLr"/>
            <w:vAlign w:val="center"/>
          </w:tcPr>
          <w:p w14:paraId="608D0E0C" w14:textId="77777777" w:rsidR="00977F52" w:rsidRPr="00B138F3" w:rsidRDefault="00977F52" w:rsidP="00B84965">
            <w:pPr>
              <w:widowControl w:val="0"/>
              <w:ind w:left="113" w:right="-7"/>
              <w:jc w:val="center"/>
              <w:rPr>
                <w:rFonts w:ascii="GHEA Grapalat" w:hAnsi="GHEA Grapalat"/>
                <w:sz w:val="16"/>
                <w:szCs w:val="16"/>
              </w:rPr>
            </w:pPr>
            <w:r w:rsidRPr="00B138F3">
              <w:rPr>
                <w:rFonts w:ascii="GHEA Grapalat" w:hAnsi="GHEA Grapalat"/>
                <w:sz w:val="16"/>
                <w:szCs w:val="16"/>
              </w:rPr>
              <w:t>май</w:t>
            </w:r>
          </w:p>
        </w:tc>
        <w:tc>
          <w:tcPr>
            <w:tcW w:w="448" w:type="dxa"/>
            <w:textDirection w:val="btLr"/>
            <w:vAlign w:val="center"/>
          </w:tcPr>
          <w:p w14:paraId="1E60D5E7" w14:textId="77777777" w:rsidR="00977F52" w:rsidRPr="00B138F3" w:rsidRDefault="00977F52" w:rsidP="00B84965">
            <w:pPr>
              <w:widowControl w:val="0"/>
              <w:ind w:left="113" w:right="-7"/>
              <w:jc w:val="center"/>
              <w:rPr>
                <w:rFonts w:ascii="GHEA Grapalat" w:hAnsi="GHEA Grapalat"/>
                <w:sz w:val="16"/>
                <w:szCs w:val="16"/>
              </w:rPr>
            </w:pPr>
            <w:r w:rsidRPr="00B138F3">
              <w:rPr>
                <w:rFonts w:ascii="GHEA Grapalat" w:hAnsi="GHEA Grapalat"/>
                <w:sz w:val="16"/>
                <w:szCs w:val="16"/>
              </w:rPr>
              <w:t>июнь</w:t>
            </w:r>
          </w:p>
        </w:tc>
        <w:tc>
          <w:tcPr>
            <w:tcW w:w="447" w:type="dxa"/>
            <w:textDirection w:val="btLr"/>
            <w:vAlign w:val="center"/>
          </w:tcPr>
          <w:p w14:paraId="03FAB5D8" w14:textId="77777777" w:rsidR="00977F52" w:rsidRPr="00B138F3" w:rsidRDefault="00977F52" w:rsidP="00B84965">
            <w:pPr>
              <w:widowControl w:val="0"/>
              <w:ind w:left="113" w:right="-7"/>
              <w:jc w:val="center"/>
              <w:rPr>
                <w:rFonts w:ascii="GHEA Grapalat" w:hAnsi="GHEA Grapalat"/>
                <w:sz w:val="16"/>
                <w:szCs w:val="16"/>
              </w:rPr>
            </w:pPr>
            <w:r w:rsidRPr="00B138F3">
              <w:rPr>
                <w:rFonts w:ascii="GHEA Grapalat" w:hAnsi="GHEA Grapalat"/>
                <w:sz w:val="16"/>
                <w:szCs w:val="16"/>
              </w:rPr>
              <w:t>июль</w:t>
            </w:r>
          </w:p>
        </w:tc>
        <w:tc>
          <w:tcPr>
            <w:tcW w:w="453" w:type="dxa"/>
            <w:textDirection w:val="btLr"/>
            <w:vAlign w:val="center"/>
          </w:tcPr>
          <w:p w14:paraId="441ED86A" w14:textId="77777777" w:rsidR="00977F52" w:rsidRPr="00B138F3" w:rsidRDefault="00977F52" w:rsidP="00B84965">
            <w:pPr>
              <w:widowControl w:val="0"/>
              <w:ind w:left="113" w:right="-7"/>
              <w:jc w:val="center"/>
              <w:rPr>
                <w:rFonts w:ascii="GHEA Grapalat" w:hAnsi="GHEA Grapalat"/>
                <w:sz w:val="16"/>
                <w:szCs w:val="16"/>
              </w:rPr>
            </w:pPr>
            <w:r w:rsidRPr="00B138F3">
              <w:rPr>
                <w:rFonts w:ascii="GHEA Grapalat" w:hAnsi="GHEA Grapalat"/>
                <w:sz w:val="16"/>
                <w:szCs w:val="16"/>
              </w:rPr>
              <w:t>август</w:t>
            </w:r>
          </w:p>
        </w:tc>
        <w:tc>
          <w:tcPr>
            <w:tcW w:w="471" w:type="dxa"/>
            <w:textDirection w:val="btLr"/>
            <w:vAlign w:val="center"/>
          </w:tcPr>
          <w:p w14:paraId="6E613625" w14:textId="77777777" w:rsidR="00977F52" w:rsidRPr="00B138F3" w:rsidRDefault="00977F52" w:rsidP="00B84965">
            <w:pPr>
              <w:widowControl w:val="0"/>
              <w:ind w:left="113" w:right="-7"/>
              <w:jc w:val="center"/>
              <w:rPr>
                <w:rFonts w:ascii="GHEA Grapalat" w:hAnsi="GHEA Grapalat"/>
                <w:sz w:val="16"/>
                <w:szCs w:val="16"/>
              </w:rPr>
            </w:pPr>
            <w:r w:rsidRPr="00B138F3">
              <w:rPr>
                <w:rFonts w:ascii="GHEA Grapalat" w:hAnsi="GHEA Grapalat"/>
                <w:sz w:val="16"/>
                <w:szCs w:val="16"/>
              </w:rPr>
              <w:t>сентябрь</w:t>
            </w:r>
          </w:p>
        </w:tc>
        <w:tc>
          <w:tcPr>
            <w:tcW w:w="464" w:type="dxa"/>
            <w:textDirection w:val="btLr"/>
            <w:vAlign w:val="center"/>
          </w:tcPr>
          <w:p w14:paraId="226708E7" w14:textId="77777777" w:rsidR="00977F52" w:rsidRPr="00B138F3" w:rsidRDefault="00977F52" w:rsidP="00B84965">
            <w:pPr>
              <w:widowControl w:val="0"/>
              <w:ind w:left="113" w:right="-7"/>
              <w:jc w:val="center"/>
              <w:rPr>
                <w:rFonts w:ascii="GHEA Grapalat" w:hAnsi="GHEA Grapalat"/>
                <w:sz w:val="16"/>
                <w:szCs w:val="16"/>
              </w:rPr>
            </w:pPr>
            <w:r w:rsidRPr="00B138F3">
              <w:rPr>
                <w:rFonts w:ascii="GHEA Grapalat" w:hAnsi="GHEA Grapalat"/>
                <w:sz w:val="16"/>
                <w:szCs w:val="16"/>
              </w:rPr>
              <w:t>октябрь</w:t>
            </w:r>
          </w:p>
        </w:tc>
        <w:tc>
          <w:tcPr>
            <w:tcW w:w="459" w:type="dxa"/>
            <w:textDirection w:val="btLr"/>
            <w:vAlign w:val="center"/>
          </w:tcPr>
          <w:p w14:paraId="65CD4947" w14:textId="77777777" w:rsidR="00977F52" w:rsidRPr="00B138F3" w:rsidRDefault="00977F52" w:rsidP="00B84965">
            <w:pPr>
              <w:widowControl w:val="0"/>
              <w:ind w:left="113" w:right="-7"/>
              <w:jc w:val="center"/>
              <w:rPr>
                <w:rFonts w:ascii="GHEA Grapalat" w:hAnsi="GHEA Grapalat"/>
                <w:sz w:val="16"/>
                <w:szCs w:val="16"/>
              </w:rPr>
            </w:pPr>
            <w:r w:rsidRPr="00B138F3">
              <w:rPr>
                <w:rFonts w:ascii="GHEA Grapalat" w:hAnsi="GHEA Grapalat"/>
                <w:sz w:val="16"/>
                <w:szCs w:val="16"/>
              </w:rPr>
              <w:t>ноябрь</w:t>
            </w:r>
          </w:p>
        </w:tc>
        <w:tc>
          <w:tcPr>
            <w:tcW w:w="465" w:type="dxa"/>
            <w:textDirection w:val="btLr"/>
            <w:vAlign w:val="center"/>
          </w:tcPr>
          <w:p w14:paraId="0F810DF3" w14:textId="77777777" w:rsidR="00977F52" w:rsidRPr="00B138F3" w:rsidRDefault="00977F52" w:rsidP="00B84965">
            <w:pPr>
              <w:widowControl w:val="0"/>
              <w:ind w:left="113" w:right="-7"/>
              <w:jc w:val="center"/>
              <w:rPr>
                <w:rFonts w:ascii="GHEA Grapalat" w:hAnsi="GHEA Grapalat"/>
                <w:sz w:val="16"/>
                <w:szCs w:val="16"/>
              </w:rPr>
            </w:pPr>
            <w:r w:rsidRPr="00B138F3">
              <w:rPr>
                <w:rFonts w:ascii="GHEA Grapalat" w:hAnsi="GHEA Grapalat"/>
                <w:sz w:val="16"/>
                <w:szCs w:val="16"/>
              </w:rPr>
              <w:t>декабрь</w:t>
            </w:r>
          </w:p>
        </w:tc>
        <w:tc>
          <w:tcPr>
            <w:tcW w:w="5054" w:type="dxa"/>
            <w:vAlign w:val="center"/>
          </w:tcPr>
          <w:p w14:paraId="6500DEFE" w14:textId="77777777" w:rsidR="00977F52" w:rsidRPr="00B138F3" w:rsidRDefault="00977F52" w:rsidP="00977F52">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977F52" w:rsidRPr="00B138F3" w14:paraId="5E462B89" w14:textId="77777777" w:rsidTr="00977F52">
        <w:trPr>
          <w:cantSplit/>
          <w:trHeight w:val="1134"/>
          <w:jc w:val="center"/>
        </w:trPr>
        <w:tc>
          <w:tcPr>
            <w:tcW w:w="1547" w:type="dxa"/>
            <w:vAlign w:val="center"/>
          </w:tcPr>
          <w:p w14:paraId="234A2762" w14:textId="77777777" w:rsidR="00977F52" w:rsidRPr="00E81505" w:rsidRDefault="00977F52" w:rsidP="00B84965">
            <w:pPr>
              <w:jc w:val="center"/>
              <w:rPr>
                <w:rFonts w:ascii="GHEA Grapalat" w:hAnsi="GHEA Grapalat" w:cs="Calibri"/>
                <w:sz w:val="16"/>
                <w:szCs w:val="16"/>
              </w:rPr>
            </w:pPr>
          </w:p>
        </w:tc>
        <w:tc>
          <w:tcPr>
            <w:tcW w:w="1702" w:type="dxa"/>
            <w:vAlign w:val="center"/>
          </w:tcPr>
          <w:p w14:paraId="6ED5ABBF" w14:textId="77777777" w:rsidR="00977F52" w:rsidRPr="00E81505" w:rsidRDefault="00977F52" w:rsidP="00B84965">
            <w:pPr>
              <w:jc w:val="center"/>
              <w:rPr>
                <w:rFonts w:ascii="GHEA Grapalat" w:hAnsi="GHEA Grapalat" w:cs="Calibri"/>
                <w:sz w:val="16"/>
                <w:szCs w:val="16"/>
              </w:rPr>
            </w:pPr>
          </w:p>
        </w:tc>
        <w:tc>
          <w:tcPr>
            <w:tcW w:w="1353" w:type="dxa"/>
            <w:vAlign w:val="center"/>
          </w:tcPr>
          <w:p w14:paraId="162AB3BA" w14:textId="77777777" w:rsidR="00977F52" w:rsidRPr="00E81505" w:rsidRDefault="00977F52" w:rsidP="00B84965">
            <w:pPr>
              <w:rPr>
                <w:rFonts w:ascii="GHEA Grapalat" w:hAnsi="GHEA Grapalat"/>
                <w:sz w:val="16"/>
                <w:szCs w:val="16"/>
              </w:rPr>
            </w:pPr>
          </w:p>
        </w:tc>
        <w:tc>
          <w:tcPr>
            <w:tcW w:w="458" w:type="dxa"/>
            <w:vAlign w:val="center"/>
          </w:tcPr>
          <w:p w14:paraId="7F3DAB6D" w14:textId="77777777" w:rsidR="00977F52" w:rsidRPr="00B138F3" w:rsidRDefault="00977F52" w:rsidP="00B84965">
            <w:pPr>
              <w:widowControl w:val="0"/>
              <w:jc w:val="center"/>
              <w:rPr>
                <w:rFonts w:ascii="GHEA Grapalat" w:hAnsi="GHEA Grapalat" w:cs="Arial"/>
                <w:sz w:val="16"/>
                <w:szCs w:val="16"/>
              </w:rPr>
            </w:pPr>
            <w:r w:rsidRPr="00B138F3">
              <w:rPr>
                <w:rFonts w:ascii="GHEA Grapalat" w:hAnsi="GHEA Grapalat"/>
                <w:sz w:val="16"/>
                <w:szCs w:val="16"/>
              </w:rPr>
              <w:t>... %</w:t>
            </w:r>
          </w:p>
        </w:tc>
        <w:tc>
          <w:tcPr>
            <w:tcW w:w="468" w:type="dxa"/>
            <w:vAlign w:val="center"/>
          </w:tcPr>
          <w:p w14:paraId="7BE67206" w14:textId="77777777" w:rsidR="00977F52" w:rsidRPr="00B138F3" w:rsidRDefault="00977F52" w:rsidP="00B84965">
            <w:pPr>
              <w:widowControl w:val="0"/>
              <w:jc w:val="center"/>
              <w:rPr>
                <w:rFonts w:ascii="GHEA Grapalat" w:hAnsi="GHEA Grapalat"/>
                <w:b/>
                <w:sz w:val="16"/>
                <w:szCs w:val="16"/>
              </w:rPr>
            </w:pPr>
            <w:r w:rsidRPr="00B138F3">
              <w:rPr>
                <w:rFonts w:ascii="GHEA Grapalat" w:hAnsi="GHEA Grapalat"/>
                <w:sz w:val="16"/>
                <w:szCs w:val="16"/>
              </w:rPr>
              <w:t>... %</w:t>
            </w:r>
          </w:p>
        </w:tc>
        <w:tc>
          <w:tcPr>
            <w:tcW w:w="443" w:type="dxa"/>
            <w:vAlign w:val="center"/>
          </w:tcPr>
          <w:p w14:paraId="52B15314" w14:textId="77777777" w:rsidR="00977F52" w:rsidRPr="00B138F3" w:rsidRDefault="00977F52" w:rsidP="00B84965">
            <w:pPr>
              <w:widowControl w:val="0"/>
              <w:jc w:val="center"/>
              <w:rPr>
                <w:rFonts w:ascii="GHEA Grapalat" w:hAnsi="GHEA Grapalat" w:cs="Arial"/>
                <w:sz w:val="16"/>
                <w:szCs w:val="16"/>
              </w:rPr>
            </w:pPr>
            <w:r w:rsidRPr="00B138F3">
              <w:rPr>
                <w:rFonts w:ascii="GHEA Grapalat" w:hAnsi="GHEA Grapalat"/>
                <w:sz w:val="16"/>
                <w:szCs w:val="16"/>
              </w:rPr>
              <w:t>... %</w:t>
            </w:r>
          </w:p>
        </w:tc>
        <w:tc>
          <w:tcPr>
            <w:tcW w:w="458" w:type="dxa"/>
            <w:vAlign w:val="center"/>
          </w:tcPr>
          <w:p w14:paraId="77CD0CB1" w14:textId="77777777" w:rsidR="00977F52" w:rsidRPr="00B138F3" w:rsidRDefault="00977F52" w:rsidP="00B84965">
            <w:pPr>
              <w:widowControl w:val="0"/>
              <w:jc w:val="center"/>
              <w:rPr>
                <w:rFonts w:ascii="GHEA Grapalat" w:hAnsi="GHEA Grapalat"/>
                <w:b/>
                <w:sz w:val="16"/>
                <w:szCs w:val="16"/>
              </w:rPr>
            </w:pPr>
            <w:r w:rsidRPr="00B138F3">
              <w:rPr>
                <w:rFonts w:ascii="GHEA Grapalat" w:hAnsi="GHEA Grapalat"/>
                <w:sz w:val="16"/>
                <w:szCs w:val="16"/>
              </w:rPr>
              <w:t>... %</w:t>
            </w:r>
          </w:p>
        </w:tc>
        <w:tc>
          <w:tcPr>
            <w:tcW w:w="442" w:type="dxa"/>
            <w:vAlign w:val="center"/>
          </w:tcPr>
          <w:p w14:paraId="106CC7C2" w14:textId="77777777" w:rsidR="00977F52" w:rsidRPr="00B138F3" w:rsidRDefault="00977F52" w:rsidP="00B84965">
            <w:pPr>
              <w:widowControl w:val="0"/>
              <w:jc w:val="center"/>
              <w:rPr>
                <w:rFonts w:ascii="GHEA Grapalat" w:hAnsi="GHEA Grapalat" w:cs="Arial"/>
                <w:sz w:val="16"/>
                <w:szCs w:val="16"/>
              </w:rPr>
            </w:pPr>
            <w:r w:rsidRPr="00B138F3">
              <w:rPr>
                <w:rFonts w:ascii="GHEA Grapalat" w:hAnsi="GHEA Grapalat"/>
                <w:sz w:val="16"/>
                <w:szCs w:val="16"/>
              </w:rPr>
              <w:t>... %</w:t>
            </w:r>
          </w:p>
        </w:tc>
        <w:tc>
          <w:tcPr>
            <w:tcW w:w="448" w:type="dxa"/>
            <w:vAlign w:val="center"/>
          </w:tcPr>
          <w:p w14:paraId="38380EDB" w14:textId="77777777" w:rsidR="00977F52" w:rsidRPr="00B138F3" w:rsidRDefault="00977F52" w:rsidP="00B84965">
            <w:pPr>
              <w:widowControl w:val="0"/>
              <w:jc w:val="center"/>
              <w:rPr>
                <w:rFonts w:ascii="GHEA Grapalat" w:hAnsi="GHEA Grapalat"/>
                <w:b/>
                <w:sz w:val="16"/>
                <w:szCs w:val="16"/>
              </w:rPr>
            </w:pPr>
            <w:r w:rsidRPr="00B138F3">
              <w:rPr>
                <w:rFonts w:ascii="GHEA Grapalat" w:hAnsi="GHEA Grapalat"/>
                <w:sz w:val="16"/>
                <w:szCs w:val="16"/>
              </w:rPr>
              <w:t>... %</w:t>
            </w:r>
          </w:p>
        </w:tc>
        <w:tc>
          <w:tcPr>
            <w:tcW w:w="447" w:type="dxa"/>
            <w:vAlign w:val="center"/>
          </w:tcPr>
          <w:p w14:paraId="599EB5EF" w14:textId="77777777" w:rsidR="00977F52" w:rsidRPr="00B138F3" w:rsidRDefault="00977F52" w:rsidP="00B84965">
            <w:pPr>
              <w:widowControl w:val="0"/>
              <w:jc w:val="center"/>
              <w:rPr>
                <w:rFonts w:ascii="GHEA Grapalat" w:hAnsi="GHEA Grapalat" w:cs="Arial"/>
                <w:sz w:val="16"/>
                <w:szCs w:val="16"/>
              </w:rPr>
            </w:pPr>
            <w:r w:rsidRPr="00B138F3">
              <w:rPr>
                <w:rFonts w:ascii="GHEA Grapalat" w:hAnsi="GHEA Grapalat"/>
                <w:sz w:val="16"/>
                <w:szCs w:val="16"/>
              </w:rPr>
              <w:t>... %</w:t>
            </w:r>
          </w:p>
        </w:tc>
        <w:tc>
          <w:tcPr>
            <w:tcW w:w="453" w:type="dxa"/>
            <w:vAlign w:val="center"/>
          </w:tcPr>
          <w:p w14:paraId="38B66B84" w14:textId="77777777" w:rsidR="00977F52" w:rsidRPr="00B138F3" w:rsidRDefault="00977F52" w:rsidP="00B84965">
            <w:pPr>
              <w:widowControl w:val="0"/>
              <w:jc w:val="center"/>
              <w:rPr>
                <w:rFonts w:ascii="GHEA Grapalat" w:hAnsi="GHEA Grapalat"/>
                <w:b/>
                <w:sz w:val="16"/>
                <w:szCs w:val="16"/>
              </w:rPr>
            </w:pPr>
            <w:r w:rsidRPr="00B138F3">
              <w:rPr>
                <w:rFonts w:ascii="GHEA Grapalat" w:hAnsi="GHEA Grapalat"/>
                <w:sz w:val="16"/>
                <w:szCs w:val="16"/>
              </w:rPr>
              <w:t>... %</w:t>
            </w:r>
          </w:p>
        </w:tc>
        <w:tc>
          <w:tcPr>
            <w:tcW w:w="471" w:type="dxa"/>
            <w:vAlign w:val="center"/>
          </w:tcPr>
          <w:p w14:paraId="49476AB0" w14:textId="77777777" w:rsidR="00977F52" w:rsidRPr="00B138F3" w:rsidRDefault="00977F52" w:rsidP="00B84965">
            <w:pPr>
              <w:widowControl w:val="0"/>
              <w:jc w:val="center"/>
              <w:rPr>
                <w:rFonts w:ascii="GHEA Grapalat" w:hAnsi="GHEA Grapalat" w:cs="Arial"/>
                <w:sz w:val="16"/>
                <w:szCs w:val="16"/>
              </w:rPr>
            </w:pPr>
            <w:r w:rsidRPr="00B138F3">
              <w:rPr>
                <w:rFonts w:ascii="GHEA Grapalat" w:hAnsi="GHEA Grapalat"/>
                <w:sz w:val="16"/>
                <w:szCs w:val="16"/>
              </w:rPr>
              <w:t>... %</w:t>
            </w:r>
          </w:p>
        </w:tc>
        <w:tc>
          <w:tcPr>
            <w:tcW w:w="464" w:type="dxa"/>
            <w:vAlign w:val="center"/>
          </w:tcPr>
          <w:p w14:paraId="53D4C391" w14:textId="77777777" w:rsidR="00977F52" w:rsidRPr="00B138F3" w:rsidRDefault="00977F52" w:rsidP="00B84965">
            <w:pPr>
              <w:widowControl w:val="0"/>
              <w:jc w:val="center"/>
              <w:rPr>
                <w:rFonts w:ascii="GHEA Grapalat" w:hAnsi="GHEA Grapalat"/>
                <w:b/>
                <w:sz w:val="16"/>
                <w:szCs w:val="16"/>
              </w:rPr>
            </w:pPr>
            <w:r w:rsidRPr="00B138F3">
              <w:rPr>
                <w:rFonts w:ascii="GHEA Grapalat" w:hAnsi="GHEA Grapalat"/>
                <w:sz w:val="16"/>
                <w:szCs w:val="16"/>
              </w:rPr>
              <w:t>... %</w:t>
            </w:r>
          </w:p>
        </w:tc>
        <w:tc>
          <w:tcPr>
            <w:tcW w:w="459" w:type="dxa"/>
            <w:vAlign w:val="center"/>
          </w:tcPr>
          <w:p w14:paraId="245F8584" w14:textId="77777777" w:rsidR="00977F52" w:rsidRPr="00B138F3" w:rsidRDefault="00977F52" w:rsidP="00B84965">
            <w:pPr>
              <w:widowControl w:val="0"/>
              <w:jc w:val="center"/>
              <w:rPr>
                <w:rFonts w:ascii="GHEA Grapalat" w:hAnsi="GHEA Grapalat" w:cs="Arial"/>
                <w:sz w:val="16"/>
                <w:szCs w:val="16"/>
              </w:rPr>
            </w:pPr>
            <w:r w:rsidRPr="00B138F3">
              <w:rPr>
                <w:rFonts w:ascii="GHEA Grapalat" w:hAnsi="GHEA Grapalat"/>
                <w:sz w:val="16"/>
                <w:szCs w:val="16"/>
              </w:rPr>
              <w:t>... %</w:t>
            </w:r>
          </w:p>
        </w:tc>
        <w:tc>
          <w:tcPr>
            <w:tcW w:w="465" w:type="dxa"/>
            <w:vAlign w:val="center"/>
          </w:tcPr>
          <w:p w14:paraId="7F91EBBF" w14:textId="77777777" w:rsidR="00977F52" w:rsidRPr="00B138F3" w:rsidRDefault="00977F52" w:rsidP="00B84965">
            <w:pPr>
              <w:widowControl w:val="0"/>
              <w:jc w:val="center"/>
              <w:rPr>
                <w:rFonts w:ascii="GHEA Grapalat" w:hAnsi="GHEA Grapalat" w:cs="Arial"/>
                <w:sz w:val="16"/>
                <w:szCs w:val="16"/>
              </w:rPr>
            </w:pPr>
            <w:r w:rsidRPr="00B138F3">
              <w:rPr>
                <w:rFonts w:ascii="GHEA Grapalat" w:hAnsi="GHEA Grapalat"/>
                <w:sz w:val="16"/>
                <w:szCs w:val="16"/>
              </w:rPr>
              <w:t>... %</w:t>
            </w:r>
          </w:p>
        </w:tc>
        <w:tc>
          <w:tcPr>
            <w:tcW w:w="5054" w:type="dxa"/>
            <w:vAlign w:val="center"/>
          </w:tcPr>
          <w:p w14:paraId="1C0DF394" w14:textId="77777777" w:rsidR="00977F52" w:rsidRPr="00B138F3" w:rsidRDefault="00977F52" w:rsidP="00977F52">
            <w:pPr>
              <w:widowControl w:val="0"/>
              <w:jc w:val="center"/>
              <w:rPr>
                <w:rFonts w:ascii="GHEA Grapalat" w:hAnsi="GHEA Grapalat"/>
                <w:b/>
                <w:sz w:val="16"/>
                <w:szCs w:val="16"/>
              </w:rPr>
            </w:pPr>
            <w:r w:rsidRPr="00B138F3">
              <w:rPr>
                <w:rFonts w:ascii="GHEA Grapalat" w:hAnsi="GHEA Grapalat"/>
                <w:sz w:val="16"/>
                <w:szCs w:val="16"/>
              </w:rPr>
              <w:t>... %</w:t>
            </w:r>
          </w:p>
        </w:tc>
      </w:tr>
    </w:tbl>
    <w:p w14:paraId="45011E81" w14:textId="77777777" w:rsidR="00977F52" w:rsidRPr="005C1313" w:rsidRDefault="00977F52" w:rsidP="00977F52">
      <w:pPr>
        <w:pStyle w:val="FootnoteText"/>
        <w:widowControl w:val="0"/>
        <w:ind w:left="-450"/>
        <w:jc w:val="both"/>
        <w:rPr>
          <w:rFonts w:ascii="GHEA Grapalat" w:hAnsi="GHEA Grapalat"/>
          <w:i/>
          <w:sz w:val="18"/>
          <w:szCs w:val="18"/>
        </w:rPr>
      </w:pPr>
      <w:r w:rsidRPr="005C1313">
        <w:rPr>
          <w:rStyle w:val="FootnoteReference"/>
          <w:rFonts w:ascii="GHEA Grapalat" w:hAnsi="GHEA Grapalat"/>
          <w:sz w:val="18"/>
          <w:szCs w:val="18"/>
        </w:rPr>
        <w:t>*</w:t>
      </w:r>
      <w:r w:rsidRPr="005C1313">
        <w:rPr>
          <w:rFonts w:ascii="GHEA Grapalat" w:hAnsi="GHEA Grapalat"/>
          <w:sz w:val="18"/>
          <w:szCs w:val="18"/>
        </w:rPr>
        <w:t xml:space="preserve"> </w:t>
      </w:r>
      <w:r w:rsidRPr="005C1313">
        <w:rPr>
          <w:rFonts w:ascii="GHEA Grapalat" w:hAnsi="GHEA Grapalat"/>
          <w:i/>
          <w:sz w:val="18"/>
          <w:szCs w:val="18"/>
        </w:rPr>
        <w:t xml:space="preserve">Подлежащие уплате суммы представляются в порядке возрастания. </w:t>
      </w:r>
    </w:p>
    <w:p w14:paraId="56FC1EBE" w14:textId="77777777" w:rsidR="00977F52" w:rsidRPr="005C1313" w:rsidRDefault="00977F52" w:rsidP="00977F52">
      <w:pPr>
        <w:pStyle w:val="FootnoteText"/>
        <w:widowControl w:val="0"/>
        <w:ind w:left="-450"/>
        <w:jc w:val="both"/>
        <w:rPr>
          <w:rFonts w:ascii="GHEA Grapalat" w:hAnsi="GHEA Grapalat"/>
          <w:sz w:val="18"/>
          <w:szCs w:val="18"/>
        </w:rPr>
      </w:pPr>
      <w:r w:rsidRPr="005C1313">
        <w:rPr>
          <w:rFonts w:ascii="GHEA Grapalat" w:hAnsi="GHEA Grapalat"/>
          <w:i/>
          <w:sz w:val="18"/>
          <w:szCs w:val="18"/>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r w:rsidRPr="005C1313">
        <w:rPr>
          <w:rFonts w:ascii="GHEA Grapalat" w:hAnsi="GHEA Grapalat"/>
          <w:i/>
          <w:sz w:val="18"/>
          <w:szCs w:val="18"/>
          <w:lang w:val="hy-AM"/>
        </w:rPr>
        <w:t xml:space="preserve"> </w:t>
      </w:r>
      <w:r w:rsidRPr="005C1313">
        <w:rPr>
          <w:rFonts w:ascii="GHEA Grapalat" w:hAnsi="GHEA Grapalat"/>
          <w:i/>
          <w:sz w:val="18"/>
          <w:szCs w:val="18"/>
        </w:rPr>
        <w:t>В приглашении суммы отмечаются в процентах, а при заключении договора вместо процента отмечается размер конкретной суммы.</w:t>
      </w:r>
    </w:p>
    <w:p w14:paraId="21343DBC" w14:textId="77777777" w:rsidR="00977F52" w:rsidRDefault="00977F52" w:rsidP="00977F52">
      <w:pPr>
        <w:widowControl w:val="0"/>
        <w:rPr>
          <w:rFonts w:ascii="GHEA Grapalat" w:hAnsi="GHEA Grapalat"/>
          <w:i/>
        </w:rPr>
      </w:pPr>
    </w:p>
    <w:p w14:paraId="6C311F8C" w14:textId="77777777" w:rsidR="00071D1C" w:rsidRPr="00B138F3" w:rsidRDefault="00071D1C" w:rsidP="00240CB2">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45575383" w14:textId="77777777" w:rsidTr="00E22E51">
        <w:trPr>
          <w:jc w:val="center"/>
        </w:trPr>
        <w:tc>
          <w:tcPr>
            <w:tcW w:w="4536" w:type="dxa"/>
          </w:tcPr>
          <w:p w14:paraId="33943E4A" w14:textId="77777777" w:rsidR="00071D1C" w:rsidRPr="00B138F3" w:rsidRDefault="00071D1C" w:rsidP="00240CB2">
            <w:pPr>
              <w:widowControl w:val="0"/>
              <w:jc w:val="center"/>
              <w:rPr>
                <w:rFonts w:ascii="GHEA Grapalat" w:hAnsi="GHEA Grapalat" w:cs="Sylfaen"/>
                <w:b/>
                <w:bCs/>
              </w:rPr>
            </w:pPr>
            <w:r w:rsidRPr="00B138F3">
              <w:rPr>
                <w:rFonts w:ascii="GHEA Grapalat" w:hAnsi="GHEA Grapalat"/>
                <w:b/>
              </w:rPr>
              <w:t>ПОКУПАТЕЛЬ</w:t>
            </w:r>
          </w:p>
          <w:p w14:paraId="59265D3F" w14:textId="77777777" w:rsidR="00071D1C" w:rsidRPr="00B138F3" w:rsidRDefault="00AB4EAB" w:rsidP="00240CB2">
            <w:pPr>
              <w:widowControl w:val="0"/>
              <w:jc w:val="center"/>
              <w:rPr>
                <w:rFonts w:ascii="GHEA Grapalat" w:hAnsi="GHEA Grapalat"/>
                <w:lang w:val="en-US"/>
              </w:rPr>
            </w:pPr>
            <w:r w:rsidRPr="00B138F3">
              <w:rPr>
                <w:rFonts w:ascii="GHEA Grapalat" w:hAnsi="GHEA Grapalat"/>
                <w:lang w:val="en-US"/>
              </w:rPr>
              <w:t>______________________</w:t>
            </w:r>
          </w:p>
          <w:p w14:paraId="2FD414DA" w14:textId="77777777" w:rsidR="00071D1C" w:rsidRPr="00B138F3" w:rsidRDefault="00071D1C" w:rsidP="00240CB2">
            <w:pPr>
              <w:widowControl w:val="0"/>
              <w:jc w:val="center"/>
              <w:rPr>
                <w:rFonts w:ascii="GHEA Grapalat" w:hAnsi="GHEA Grapalat"/>
                <w:sz w:val="20"/>
                <w:szCs w:val="20"/>
              </w:rPr>
            </w:pPr>
            <w:r w:rsidRPr="00B138F3">
              <w:rPr>
                <w:rFonts w:ascii="GHEA Grapalat" w:hAnsi="GHEA Grapalat"/>
                <w:sz w:val="20"/>
                <w:szCs w:val="20"/>
              </w:rPr>
              <w:t>/подпись/</w:t>
            </w:r>
          </w:p>
          <w:p w14:paraId="7630B64D" w14:textId="77777777" w:rsidR="00071D1C" w:rsidRPr="00B138F3" w:rsidRDefault="00071D1C" w:rsidP="00240CB2">
            <w:pPr>
              <w:widowControl w:val="0"/>
              <w:jc w:val="center"/>
              <w:rPr>
                <w:rFonts w:ascii="GHEA Grapalat" w:hAnsi="GHEA Grapalat"/>
              </w:rPr>
            </w:pPr>
            <w:r w:rsidRPr="00B138F3">
              <w:rPr>
                <w:rFonts w:ascii="GHEA Grapalat" w:hAnsi="GHEA Grapalat"/>
              </w:rPr>
              <w:t>М. П.</w:t>
            </w:r>
          </w:p>
        </w:tc>
        <w:tc>
          <w:tcPr>
            <w:tcW w:w="760" w:type="dxa"/>
          </w:tcPr>
          <w:p w14:paraId="45CE9046" w14:textId="77777777" w:rsidR="00071D1C" w:rsidRPr="00B138F3" w:rsidRDefault="00071D1C" w:rsidP="00240CB2">
            <w:pPr>
              <w:widowControl w:val="0"/>
              <w:jc w:val="center"/>
              <w:rPr>
                <w:rFonts w:ascii="GHEA Grapalat" w:hAnsi="GHEA Grapalat"/>
              </w:rPr>
            </w:pPr>
          </w:p>
        </w:tc>
        <w:tc>
          <w:tcPr>
            <w:tcW w:w="4343" w:type="dxa"/>
          </w:tcPr>
          <w:p w14:paraId="2081A147" w14:textId="77777777" w:rsidR="00071D1C" w:rsidRPr="00B138F3" w:rsidRDefault="00071D1C" w:rsidP="00240CB2">
            <w:pPr>
              <w:widowControl w:val="0"/>
              <w:jc w:val="center"/>
              <w:rPr>
                <w:rFonts w:ascii="GHEA Grapalat" w:hAnsi="GHEA Grapalat" w:cs="Sylfaen"/>
                <w:b/>
                <w:bCs/>
              </w:rPr>
            </w:pPr>
            <w:r w:rsidRPr="00B138F3">
              <w:rPr>
                <w:rFonts w:ascii="GHEA Grapalat" w:hAnsi="GHEA Grapalat"/>
                <w:b/>
              </w:rPr>
              <w:t>ПРОДАВЕЦ</w:t>
            </w:r>
          </w:p>
          <w:p w14:paraId="2814DE16" w14:textId="77777777" w:rsidR="00071D1C" w:rsidRPr="00B138F3" w:rsidRDefault="00AB4EAB" w:rsidP="00240CB2">
            <w:pPr>
              <w:widowControl w:val="0"/>
              <w:jc w:val="center"/>
              <w:rPr>
                <w:rFonts w:ascii="GHEA Grapalat" w:hAnsi="GHEA Grapalat"/>
                <w:lang w:val="en-US"/>
              </w:rPr>
            </w:pPr>
            <w:r w:rsidRPr="00B138F3">
              <w:rPr>
                <w:rFonts w:ascii="GHEA Grapalat" w:hAnsi="GHEA Grapalat"/>
                <w:lang w:val="en-US"/>
              </w:rPr>
              <w:t>______________________</w:t>
            </w:r>
          </w:p>
          <w:p w14:paraId="4398BBCC" w14:textId="77777777" w:rsidR="00071D1C" w:rsidRPr="00B138F3" w:rsidRDefault="00071D1C" w:rsidP="00240CB2">
            <w:pPr>
              <w:widowControl w:val="0"/>
              <w:jc w:val="center"/>
              <w:rPr>
                <w:rFonts w:ascii="GHEA Grapalat" w:hAnsi="GHEA Grapalat"/>
                <w:sz w:val="20"/>
                <w:szCs w:val="20"/>
              </w:rPr>
            </w:pPr>
            <w:r w:rsidRPr="00B138F3">
              <w:rPr>
                <w:rFonts w:ascii="GHEA Grapalat" w:hAnsi="GHEA Grapalat"/>
                <w:sz w:val="20"/>
                <w:szCs w:val="20"/>
              </w:rPr>
              <w:t>/подпись/</w:t>
            </w:r>
          </w:p>
          <w:p w14:paraId="556957BA" w14:textId="77777777" w:rsidR="00071D1C" w:rsidRPr="00B138F3" w:rsidRDefault="00071D1C" w:rsidP="00240CB2">
            <w:pPr>
              <w:widowControl w:val="0"/>
              <w:jc w:val="center"/>
              <w:rPr>
                <w:rFonts w:ascii="GHEA Grapalat" w:hAnsi="GHEA Grapalat"/>
              </w:rPr>
            </w:pPr>
            <w:r w:rsidRPr="00B138F3">
              <w:rPr>
                <w:rFonts w:ascii="GHEA Grapalat" w:hAnsi="GHEA Grapalat"/>
              </w:rPr>
              <w:t>М. П.</w:t>
            </w:r>
          </w:p>
        </w:tc>
      </w:tr>
    </w:tbl>
    <w:p w14:paraId="422B935E" w14:textId="77777777" w:rsidR="00071D1C" w:rsidRPr="00B138F3" w:rsidRDefault="00071D1C" w:rsidP="00240CB2">
      <w:pPr>
        <w:widowControl w:val="0"/>
        <w:rPr>
          <w:rFonts w:ascii="GHEA Grapalat" w:hAnsi="GHEA Grapalat"/>
        </w:rPr>
        <w:sectPr w:rsidR="00071D1C" w:rsidRPr="00B138F3" w:rsidSect="00C35620">
          <w:footnotePr>
            <w:pos w:val="beneathText"/>
          </w:footnotePr>
          <w:pgSz w:w="16838" w:h="11906" w:orient="landscape" w:code="9"/>
          <w:pgMar w:top="0" w:right="1418" w:bottom="1418" w:left="1418" w:header="561" w:footer="561" w:gutter="0"/>
          <w:cols w:space="720"/>
        </w:sectPr>
      </w:pPr>
    </w:p>
    <w:p w14:paraId="1CC161A1" w14:textId="77777777" w:rsidR="00071D1C" w:rsidRPr="00B138F3" w:rsidRDefault="00071D1C" w:rsidP="00240CB2">
      <w:pPr>
        <w:widowControl w:val="0"/>
        <w:jc w:val="right"/>
        <w:rPr>
          <w:rFonts w:ascii="GHEA Grapalat" w:hAnsi="GHEA Grapalat"/>
          <w:i/>
        </w:rPr>
      </w:pPr>
      <w:r w:rsidRPr="00B138F3">
        <w:rPr>
          <w:rFonts w:ascii="GHEA Grapalat" w:hAnsi="GHEA Grapalat"/>
          <w:i/>
        </w:rPr>
        <w:lastRenderedPageBreak/>
        <w:t>Приложение № 3</w:t>
      </w:r>
    </w:p>
    <w:p w14:paraId="41CB2738" w14:textId="77777777" w:rsidR="00071D1C" w:rsidRPr="00B138F3" w:rsidRDefault="00071D1C" w:rsidP="00240CB2">
      <w:pPr>
        <w:widowControl w:val="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29AC5EFF" w14:textId="77777777" w:rsidR="00071D1C" w:rsidRPr="00B138F3" w:rsidRDefault="00071D1C" w:rsidP="00240CB2">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16661008" w14:textId="77777777" w:rsidTr="007A2020">
        <w:trPr>
          <w:tblCellSpacing w:w="7" w:type="dxa"/>
          <w:jc w:val="center"/>
        </w:trPr>
        <w:tc>
          <w:tcPr>
            <w:tcW w:w="0" w:type="auto"/>
            <w:vAlign w:val="center"/>
          </w:tcPr>
          <w:p w14:paraId="54C51355" w14:textId="77777777" w:rsidR="0038400D" w:rsidRPr="00B138F3" w:rsidRDefault="00EB713D" w:rsidP="00240CB2">
            <w:pPr>
              <w:widowControl w:val="0"/>
              <w:jc w:val="center"/>
              <w:rPr>
                <w:rFonts w:ascii="GHEA Grapalat" w:hAnsi="GHEA Grapalat"/>
                <w:iCs/>
              </w:rPr>
            </w:pPr>
            <w:r w:rsidRPr="00B138F3">
              <w:rPr>
                <w:rFonts w:ascii="GHEA Grapalat" w:hAnsi="GHEA Grapalat"/>
              </w:rPr>
              <w:t xml:space="preserve">Сторона договора </w:t>
            </w:r>
          </w:p>
          <w:p w14:paraId="278394A6" w14:textId="77777777" w:rsidR="0038400D" w:rsidRPr="00B138F3" w:rsidRDefault="0038400D" w:rsidP="00240CB2">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7DEA65F0" w14:textId="77777777" w:rsidR="0038400D" w:rsidRPr="00B138F3" w:rsidRDefault="0038400D" w:rsidP="00240CB2">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2455ACE3" w14:textId="77777777" w:rsidR="0038400D" w:rsidRPr="00B138F3" w:rsidRDefault="0038400D" w:rsidP="00240CB2">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05D64E52" w14:textId="77777777" w:rsidR="0038400D" w:rsidRPr="00B138F3" w:rsidRDefault="00E67FD5" w:rsidP="00240CB2">
            <w:pPr>
              <w:widowControl w:val="0"/>
              <w:jc w:val="center"/>
              <w:rPr>
                <w:rFonts w:ascii="GHEA Grapalat" w:hAnsi="GHEA Grapalat"/>
                <w:iCs/>
              </w:rPr>
            </w:pPr>
            <w:r w:rsidRPr="00B138F3">
              <w:rPr>
                <w:rFonts w:ascii="GHEA Grapalat" w:hAnsi="GHEA Grapalat"/>
              </w:rPr>
              <w:t>Р/С____________________________</w:t>
            </w:r>
          </w:p>
          <w:p w14:paraId="098748B4" w14:textId="77777777" w:rsidR="0038400D" w:rsidRPr="00B138F3" w:rsidRDefault="0038400D" w:rsidP="00240CB2">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25FCDB9D" w14:textId="77777777" w:rsidR="0038400D" w:rsidRPr="00B138F3" w:rsidRDefault="00E67FD5" w:rsidP="00240CB2">
            <w:pPr>
              <w:widowControl w:val="0"/>
              <w:jc w:val="center"/>
              <w:rPr>
                <w:rFonts w:ascii="GHEA Grapalat" w:hAnsi="GHEA Grapalat"/>
                <w:iCs/>
              </w:rPr>
            </w:pPr>
            <w:r w:rsidRPr="00B138F3">
              <w:rPr>
                <w:rFonts w:ascii="GHEA Grapalat" w:hAnsi="GHEA Grapalat"/>
              </w:rPr>
              <w:t xml:space="preserve">Заказчик </w:t>
            </w:r>
          </w:p>
          <w:p w14:paraId="7081CEAE" w14:textId="77777777" w:rsidR="0038400D" w:rsidRPr="00B138F3" w:rsidRDefault="0038400D" w:rsidP="00240CB2">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EE2CF57" w14:textId="77777777" w:rsidR="0038400D" w:rsidRPr="00B138F3" w:rsidRDefault="0038400D" w:rsidP="00240CB2">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1E390643" w14:textId="77777777" w:rsidR="0038400D" w:rsidRPr="00B138F3" w:rsidRDefault="00E67FD5" w:rsidP="00240CB2">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0CB20106" w14:textId="77777777" w:rsidR="0038400D" w:rsidRPr="00B138F3" w:rsidRDefault="0038400D" w:rsidP="00240CB2">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23DDFE00" w14:textId="77777777" w:rsidR="0038400D" w:rsidRPr="00B138F3" w:rsidRDefault="0038400D" w:rsidP="00240CB2">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6481C810" w14:textId="77777777" w:rsidR="0038400D" w:rsidRPr="00B138F3" w:rsidRDefault="0038400D" w:rsidP="00240CB2">
      <w:pPr>
        <w:widowControl w:val="0"/>
        <w:ind w:firstLine="375"/>
        <w:rPr>
          <w:rFonts w:ascii="GHEA Grapalat" w:hAnsi="GHEA Grapalat"/>
          <w:iCs/>
        </w:rPr>
      </w:pPr>
    </w:p>
    <w:p w14:paraId="61E500C0" w14:textId="77777777" w:rsidR="0038400D" w:rsidRPr="00B138F3" w:rsidRDefault="0038400D" w:rsidP="00240CB2">
      <w:pPr>
        <w:widowControl w:val="0"/>
        <w:ind w:left="567" w:right="467"/>
        <w:jc w:val="center"/>
        <w:rPr>
          <w:rFonts w:ascii="GHEA Grapalat" w:hAnsi="GHEA Grapalat"/>
          <w:iCs/>
        </w:rPr>
      </w:pPr>
      <w:r w:rsidRPr="00B138F3">
        <w:rPr>
          <w:rFonts w:ascii="GHEA Grapalat" w:hAnsi="GHEA Grapalat"/>
          <w:b/>
        </w:rPr>
        <w:t>АКТ №</w:t>
      </w:r>
    </w:p>
    <w:p w14:paraId="295AB804" w14:textId="77777777" w:rsidR="0038400D" w:rsidRPr="00B138F3" w:rsidRDefault="0038400D" w:rsidP="00240CB2">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18524B5F" w14:textId="77777777" w:rsidR="0038400D" w:rsidRPr="00B138F3" w:rsidRDefault="0038400D" w:rsidP="00240CB2">
      <w:pPr>
        <w:pStyle w:val="BodyTextIndent"/>
        <w:widowControl w:val="0"/>
        <w:spacing w:line="240" w:lineRule="auto"/>
        <w:ind w:firstLine="0"/>
        <w:jc w:val="center"/>
        <w:rPr>
          <w:rFonts w:ascii="GHEA Grapalat" w:hAnsi="GHEA Grapalat"/>
          <w:b/>
          <w:bCs/>
          <w:iCs/>
          <w:sz w:val="24"/>
          <w:szCs w:val="24"/>
        </w:rPr>
      </w:pPr>
    </w:p>
    <w:p w14:paraId="28222DCA" w14:textId="77777777" w:rsidR="0038400D" w:rsidRPr="00B138F3" w:rsidRDefault="0038400D" w:rsidP="00240CB2">
      <w:pPr>
        <w:pStyle w:val="BodyTextIndent"/>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424373A7" w14:textId="77777777" w:rsidR="0038400D" w:rsidRPr="00B138F3" w:rsidRDefault="0038400D" w:rsidP="00240CB2">
      <w:pPr>
        <w:pStyle w:val="NormalWeb"/>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30B89C45" w14:textId="77777777" w:rsidR="0038400D" w:rsidRPr="00B138F3" w:rsidRDefault="0038400D" w:rsidP="00240CB2">
      <w:pPr>
        <w:pStyle w:val="NormalWeb"/>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354FCB4C" w14:textId="77777777" w:rsidR="0038400D" w:rsidRPr="00B138F3" w:rsidRDefault="0038400D" w:rsidP="00240CB2">
      <w:pPr>
        <w:pStyle w:val="NormalWeb"/>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51370058" w14:textId="77777777" w:rsidR="004E58BC" w:rsidRDefault="0038400D" w:rsidP="004E58BC">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14:paraId="461512B9" w14:textId="77777777" w:rsidR="0038400D" w:rsidRPr="004E58BC" w:rsidRDefault="0038400D" w:rsidP="004E58BC">
      <w:pPr>
        <w:widowControl w:val="0"/>
        <w:tabs>
          <w:tab w:val="left" w:pos="5954"/>
          <w:tab w:val="left" w:pos="6663"/>
          <w:tab w:val="left" w:pos="7513"/>
        </w:tabs>
        <w:jc w:val="both"/>
        <w:rPr>
          <w:rFonts w:ascii="GHEA Grapalat" w:hAnsi="GHEA Grapalat"/>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76566CC5" w14:textId="77777777" w:rsidTr="00AB4EAB">
        <w:trPr>
          <w:jc w:val="center"/>
        </w:trPr>
        <w:tc>
          <w:tcPr>
            <w:tcW w:w="442" w:type="dxa"/>
            <w:vMerge w:val="restart"/>
            <w:shd w:val="clear" w:color="auto" w:fill="auto"/>
            <w:vAlign w:val="center"/>
          </w:tcPr>
          <w:p w14:paraId="317C2C7C"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03C34C65" w14:textId="77777777" w:rsidR="0038400D" w:rsidRPr="00B138F3" w:rsidRDefault="0038400D" w:rsidP="00240C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151EFB51" w14:textId="77777777" w:rsidTr="00AB4EAB">
        <w:trPr>
          <w:jc w:val="center"/>
        </w:trPr>
        <w:tc>
          <w:tcPr>
            <w:tcW w:w="442" w:type="dxa"/>
            <w:vMerge/>
            <w:shd w:val="clear" w:color="auto" w:fill="auto"/>
          </w:tcPr>
          <w:p w14:paraId="6C97B69A"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14:paraId="134527A9"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5F0F3FA8"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6709F1E3"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039173DA"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7E161243" w14:textId="77777777" w:rsidR="0038400D" w:rsidRPr="00B138F3" w:rsidRDefault="00A20240" w:rsidP="00240CB2">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2FC78AA7" w14:textId="77777777" w:rsidR="0038400D" w:rsidRPr="00B138F3" w:rsidRDefault="00A20240" w:rsidP="00240CB2">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2DAB5792" w14:textId="77777777" w:rsidTr="00AB4EAB">
        <w:trPr>
          <w:trHeight w:val="1105"/>
          <w:jc w:val="center"/>
        </w:trPr>
        <w:tc>
          <w:tcPr>
            <w:tcW w:w="442" w:type="dxa"/>
            <w:vMerge/>
            <w:tcBorders>
              <w:bottom w:val="single" w:sz="4" w:space="0" w:color="auto"/>
            </w:tcBorders>
            <w:shd w:val="clear" w:color="auto" w:fill="auto"/>
          </w:tcPr>
          <w:p w14:paraId="609C1350"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5E9DC970"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6645C4AC"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1D96E569"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40EBA857"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2BA5D81D"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1460A774"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B04DB97"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64691083"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r>
      <w:tr w:rsidR="00B138F3" w:rsidRPr="00B138F3" w14:paraId="3CA0626D" w14:textId="77777777" w:rsidTr="00AB4EAB">
        <w:trPr>
          <w:jc w:val="center"/>
        </w:trPr>
        <w:tc>
          <w:tcPr>
            <w:tcW w:w="442" w:type="dxa"/>
            <w:shd w:val="clear" w:color="auto" w:fill="auto"/>
            <w:vAlign w:val="center"/>
          </w:tcPr>
          <w:p w14:paraId="214B37AF"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14:paraId="5DA3FE87"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14:paraId="77686598"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14:paraId="7B0E6F47"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14:paraId="73CFE8C2"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14:paraId="0A213EF6"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14:paraId="387906CF"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14:paraId="160709D2"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14:paraId="27106FDE"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r>
      <w:tr w:rsidR="0038400D" w:rsidRPr="00B138F3" w14:paraId="77275C2C" w14:textId="77777777" w:rsidTr="00AB4EAB">
        <w:trPr>
          <w:jc w:val="center"/>
        </w:trPr>
        <w:tc>
          <w:tcPr>
            <w:tcW w:w="442" w:type="dxa"/>
            <w:shd w:val="clear" w:color="auto" w:fill="auto"/>
          </w:tcPr>
          <w:p w14:paraId="6FECD413"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c>
          <w:tcPr>
            <w:tcW w:w="1088" w:type="dxa"/>
            <w:shd w:val="clear" w:color="auto" w:fill="auto"/>
          </w:tcPr>
          <w:p w14:paraId="6B90CCFE"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c>
          <w:tcPr>
            <w:tcW w:w="1440" w:type="dxa"/>
            <w:shd w:val="clear" w:color="auto" w:fill="auto"/>
          </w:tcPr>
          <w:p w14:paraId="2D152249"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c>
          <w:tcPr>
            <w:tcW w:w="1299" w:type="dxa"/>
            <w:shd w:val="clear" w:color="auto" w:fill="auto"/>
          </w:tcPr>
          <w:p w14:paraId="1ED127A8"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c>
          <w:tcPr>
            <w:tcW w:w="1276" w:type="dxa"/>
            <w:shd w:val="clear" w:color="auto" w:fill="auto"/>
          </w:tcPr>
          <w:p w14:paraId="58EB2967"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c>
          <w:tcPr>
            <w:tcW w:w="1418" w:type="dxa"/>
            <w:shd w:val="clear" w:color="auto" w:fill="auto"/>
          </w:tcPr>
          <w:p w14:paraId="50A0384C"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c>
          <w:tcPr>
            <w:tcW w:w="1275" w:type="dxa"/>
            <w:shd w:val="clear" w:color="auto" w:fill="auto"/>
          </w:tcPr>
          <w:p w14:paraId="2D9C9A52"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c>
          <w:tcPr>
            <w:tcW w:w="1134" w:type="dxa"/>
            <w:shd w:val="clear" w:color="auto" w:fill="auto"/>
          </w:tcPr>
          <w:p w14:paraId="6BD9060A"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c>
          <w:tcPr>
            <w:tcW w:w="1333" w:type="dxa"/>
            <w:shd w:val="clear" w:color="auto" w:fill="auto"/>
          </w:tcPr>
          <w:p w14:paraId="7FC9AE0E" w14:textId="77777777" w:rsidR="0038400D" w:rsidRPr="00B138F3" w:rsidRDefault="0038400D" w:rsidP="00240CB2">
            <w:pPr>
              <w:pStyle w:val="NormalWeb"/>
              <w:widowControl w:val="0"/>
              <w:spacing w:before="0" w:beforeAutospacing="0" w:after="0" w:afterAutospacing="0"/>
              <w:jc w:val="center"/>
              <w:rPr>
                <w:rFonts w:ascii="GHEA Grapalat" w:hAnsi="GHEA Grapalat"/>
                <w:sz w:val="16"/>
                <w:szCs w:val="16"/>
              </w:rPr>
            </w:pPr>
          </w:p>
        </w:tc>
      </w:tr>
    </w:tbl>
    <w:p w14:paraId="3C080563" w14:textId="77777777" w:rsidR="0038400D" w:rsidRPr="00B138F3" w:rsidRDefault="0038400D" w:rsidP="00240CB2">
      <w:pPr>
        <w:widowControl w:val="0"/>
        <w:ind w:firstLine="375"/>
        <w:jc w:val="both"/>
        <w:rPr>
          <w:rFonts w:ascii="GHEA Grapalat" w:hAnsi="GHEA Grapalat" w:cs="Arial"/>
          <w:iCs/>
          <w:lang w:val="en-US"/>
        </w:rPr>
      </w:pPr>
    </w:p>
    <w:p w14:paraId="1AC3751E" w14:textId="77777777" w:rsidR="0038400D" w:rsidRPr="00B138F3" w:rsidRDefault="0038400D" w:rsidP="00240CB2">
      <w:pPr>
        <w:widowControl w:val="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5770C4AE" w14:textId="77777777" w:rsidR="0038400D" w:rsidRPr="00B138F3" w:rsidRDefault="0038400D" w:rsidP="00240CB2">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69801B50" w14:textId="77777777" w:rsidTr="007A2020">
        <w:trPr>
          <w:trHeight w:val="266"/>
          <w:tblCellSpacing w:w="7" w:type="dxa"/>
          <w:jc w:val="center"/>
        </w:trPr>
        <w:tc>
          <w:tcPr>
            <w:tcW w:w="0" w:type="auto"/>
            <w:vAlign w:val="center"/>
          </w:tcPr>
          <w:p w14:paraId="1C363DAD" w14:textId="77777777" w:rsidR="0038400D" w:rsidRPr="00B138F3" w:rsidRDefault="0038400D" w:rsidP="00240CB2">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67E8CFFD" w14:textId="77777777" w:rsidR="0038400D" w:rsidRPr="00B138F3" w:rsidRDefault="0038400D" w:rsidP="00240CB2">
            <w:pPr>
              <w:widowControl w:val="0"/>
              <w:jc w:val="center"/>
              <w:rPr>
                <w:rFonts w:ascii="GHEA Grapalat" w:hAnsi="GHEA Grapalat"/>
                <w:iCs/>
              </w:rPr>
            </w:pPr>
            <w:r w:rsidRPr="00B138F3">
              <w:rPr>
                <w:rFonts w:ascii="GHEA Grapalat" w:hAnsi="GHEA Grapalat"/>
              </w:rPr>
              <w:t>Товар принят</w:t>
            </w:r>
          </w:p>
        </w:tc>
      </w:tr>
      <w:tr w:rsidR="00B138F3" w:rsidRPr="00B138F3" w14:paraId="69BE58FC" w14:textId="77777777" w:rsidTr="007A2020">
        <w:trPr>
          <w:trHeight w:val="473"/>
          <w:tblCellSpacing w:w="7" w:type="dxa"/>
          <w:jc w:val="center"/>
        </w:trPr>
        <w:tc>
          <w:tcPr>
            <w:tcW w:w="0" w:type="auto"/>
            <w:vAlign w:val="center"/>
          </w:tcPr>
          <w:p w14:paraId="72A4B64F" w14:textId="77777777" w:rsidR="0038400D" w:rsidRPr="00B138F3" w:rsidRDefault="0038400D" w:rsidP="00240CB2">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33F2E445" w14:textId="77777777" w:rsidR="0038400D" w:rsidRPr="00B138F3" w:rsidRDefault="0038400D" w:rsidP="00240CB2">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082BF061" w14:textId="77777777" w:rsidR="0038400D" w:rsidRPr="00B138F3" w:rsidRDefault="00196F14" w:rsidP="00240CB2">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18B16D64" w14:textId="77777777" w:rsidR="0038400D" w:rsidRPr="00B138F3" w:rsidRDefault="0038400D" w:rsidP="00240CB2">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60491782" w14:textId="77777777" w:rsidTr="007A2020">
        <w:trPr>
          <w:trHeight w:val="503"/>
          <w:tblCellSpacing w:w="7" w:type="dxa"/>
          <w:jc w:val="center"/>
        </w:trPr>
        <w:tc>
          <w:tcPr>
            <w:tcW w:w="0" w:type="auto"/>
            <w:vAlign w:val="center"/>
          </w:tcPr>
          <w:p w14:paraId="4668BC93" w14:textId="77777777" w:rsidR="0038400D" w:rsidRPr="00B138F3" w:rsidRDefault="00196F14" w:rsidP="00240CB2">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3B172500" w14:textId="77777777" w:rsidR="0038400D" w:rsidRPr="00B138F3" w:rsidRDefault="0038400D" w:rsidP="00240CB2">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01F3436D" w14:textId="77777777" w:rsidR="0038400D" w:rsidRPr="00B138F3" w:rsidRDefault="00196F14" w:rsidP="00240CB2">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6C6E5894" w14:textId="77777777" w:rsidR="0038400D" w:rsidRPr="00B138F3" w:rsidRDefault="0038400D" w:rsidP="00240CB2">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78DBA8A2" w14:textId="77777777" w:rsidTr="007A2020">
        <w:trPr>
          <w:trHeight w:val="281"/>
          <w:tblCellSpacing w:w="7" w:type="dxa"/>
          <w:jc w:val="center"/>
        </w:trPr>
        <w:tc>
          <w:tcPr>
            <w:tcW w:w="0" w:type="auto"/>
            <w:vAlign w:val="center"/>
          </w:tcPr>
          <w:p w14:paraId="6F17BCCD" w14:textId="77777777" w:rsidR="0038400D" w:rsidRPr="00B138F3" w:rsidRDefault="0038400D" w:rsidP="00240CB2">
            <w:pPr>
              <w:widowControl w:val="0"/>
              <w:jc w:val="center"/>
              <w:rPr>
                <w:rFonts w:ascii="GHEA Grapalat" w:hAnsi="GHEA Grapalat"/>
                <w:iCs/>
              </w:rPr>
            </w:pPr>
            <w:r w:rsidRPr="00B138F3">
              <w:rPr>
                <w:rFonts w:ascii="GHEA Grapalat" w:hAnsi="GHEA Grapalat"/>
              </w:rPr>
              <w:t>М. П.</w:t>
            </w:r>
          </w:p>
        </w:tc>
        <w:tc>
          <w:tcPr>
            <w:tcW w:w="0" w:type="auto"/>
            <w:vAlign w:val="center"/>
          </w:tcPr>
          <w:p w14:paraId="7CB2F7DC" w14:textId="77777777" w:rsidR="0038400D" w:rsidRPr="00B138F3" w:rsidRDefault="0038400D" w:rsidP="00240CB2">
            <w:pPr>
              <w:widowControl w:val="0"/>
              <w:jc w:val="center"/>
              <w:rPr>
                <w:rFonts w:ascii="GHEA Grapalat" w:hAnsi="GHEA Grapalat"/>
                <w:iCs/>
              </w:rPr>
            </w:pPr>
            <w:r w:rsidRPr="00B138F3">
              <w:rPr>
                <w:rFonts w:ascii="GHEA Grapalat" w:hAnsi="GHEA Grapalat"/>
              </w:rPr>
              <w:t>М. П.</w:t>
            </w:r>
          </w:p>
        </w:tc>
      </w:tr>
    </w:tbl>
    <w:p w14:paraId="1DE1367B" w14:textId="77777777" w:rsidR="00196F14" w:rsidRPr="00B138F3" w:rsidRDefault="00196F14" w:rsidP="00240CB2">
      <w:pPr>
        <w:widowControl w:val="0"/>
        <w:jc w:val="right"/>
        <w:rPr>
          <w:rFonts w:ascii="GHEA Grapalat" w:hAnsi="GHEA Grapalat" w:cs="Sylfaen"/>
          <w:b/>
        </w:rPr>
      </w:pPr>
    </w:p>
    <w:p w14:paraId="63F3C840" w14:textId="77777777" w:rsidR="00196F14" w:rsidRPr="00B138F3" w:rsidRDefault="00196F14" w:rsidP="00240CB2">
      <w:pPr>
        <w:rPr>
          <w:rFonts w:ascii="GHEA Grapalat" w:hAnsi="GHEA Grapalat" w:cs="Sylfaen"/>
          <w:b/>
        </w:rPr>
      </w:pPr>
      <w:r w:rsidRPr="00B138F3">
        <w:rPr>
          <w:rFonts w:ascii="GHEA Grapalat" w:hAnsi="GHEA Grapalat" w:cs="Sylfaen"/>
          <w:b/>
        </w:rPr>
        <w:br w:type="page"/>
      </w:r>
    </w:p>
    <w:p w14:paraId="1A56289A" w14:textId="77777777" w:rsidR="00071D1C" w:rsidRPr="00B138F3" w:rsidRDefault="00071D1C" w:rsidP="00240CB2">
      <w:pPr>
        <w:widowControl w:val="0"/>
        <w:jc w:val="right"/>
        <w:rPr>
          <w:rFonts w:ascii="GHEA Grapalat" w:hAnsi="GHEA Grapalat" w:cs="Sylfaen"/>
          <w:i/>
        </w:rPr>
      </w:pPr>
      <w:r w:rsidRPr="00B138F3">
        <w:rPr>
          <w:rFonts w:ascii="GHEA Grapalat" w:hAnsi="GHEA Grapalat"/>
          <w:i/>
        </w:rPr>
        <w:lastRenderedPageBreak/>
        <w:t>Приложение № 3.1</w:t>
      </w:r>
    </w:p>
    <w:p w14:paraId="76605E41" w14:textId="77777777" w:rsidR="00341A74" w:rsidRPr="00B138F3" w:rsidRDefault="00341A74" w:rsidP="00240CB2">
      <w:pPr>
        <w:widowControl w:val="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6A0CDA4C" w14:textId="77777777" w:rsidR="00071D1C" w:rsidRPr="00B138F3" w:rsidRDefault="00071D1C" w:rsidP="00240CB2">
      <w:pPr>
        <w:widowControl w:val="0"/>
        <w:tabs>
          <w:tab w:val="left" w:pos="360"/>
          <w:tab w:val="left" w:pos="540"/>
        </w:tabs>
        <w:jc w:val="center"/>
        <w:rPr>
          <w:rFonts w:ascii="GHEA Grapalat" w:hAnsi="GHEA Grapalat" w:cs="Sylfaen"/>
          <w:b/>
          <w:bCs/>
        </w:rPr>
      </w:pPr>
    </w:p>
    <w:p w14:paraId="0A1F8B07" w14:textId="77777777" w:rsidR="00071D1C" w:rsidRPr="00B138F3" w:rsidRDefault="00196F14" w:rsidP="00240CB2">
      <w:pPr>
        <w:widowControl w:val="0"/>
        <w:jc w:val="center"/>
        <w:rPr>
          <w:rFonts w:ascii="GHEA Grapalat" w:hAnsi="GHEA Grapalat" w:cs="Sylfaen"/>
          <w:bCs/>
        </w:rPr>
      </w:pPr>
      <w:r w:rsidRPr="00B138F3">
        <w:rPr>
          <w:rFonts w:ascii="GHEA Grapalat" w:hAnsi="GHEA Grapalat"/>
        </w:rPr>
        <w:t>АКТ №———</w:t>
      </w:r>
    </w:p>
    <w:p w14:paraId="772530DB" w14:textId="77777777" w:rsidR="00071D1C" w:rsidRPr="00B138F3" w:rsidRDefault="00071D1C" w:rsidP="00240CB2">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68D02CEE" w14:textId="77777777" w:rsidR="00071D1C" w:rsidRPr="00B138F3" w:rsidRDefault="00071D1C" w:rsidP="00240CB2">
      <w:pPr>
        <w:widowControl w:val="0"/>
        <w:tabs>
          <w:tab w:val="left" w:pos="360"/>
          <w:tab w:val="left" w:pos="540"/>
        </w:tabs>
        <w:jc w:val="center"/>
        <w:rPr>
          <w:rFonts w:ascii="GHEA Grapalat" w:hAnsi="GHEA Grapalat" w:cs="Sylfaen"/>
        </w:rPr>
      </w:pPr>
    </w:p>
    <w:p w14:paraId="15588B8B" w14:textId="77777777" w:rsidR="006B3AE3" w:rsidRPr="00B138F3" w:rsidRDefault="006B3AE3" w:rsidP="00240CB2">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00EE0840" w14:textId="77777777" w:rsidR="006B3AE3" w:rsidRPr="00B138F3" w:rsidRDefault="006B3AE3" w:rsidP="00240CB2">
      <w:pPr>
        <w:widowControl w:val="0"/>
        <w:ind w:left="7371" w:hanging="141"/>
        <w:jc w:val="both"/>
        <w:rPr>
          <w:rFonts w:ascii="GHEA Grapalat" w:hAnsi="GHEA Grapalat"/>
          <w:sz w:val="16"/>
        </w:rPr>
      </w:pPr>
      <w:r w:rsidRPr="00B138F3">
        <w:rPr>
          <w:rFonts w:ascii="GHEA Grapalat" w:hAnsi="GHEA Grapalat"/>
          <w:sz w:val="16"/>
        </w:rPr>
        <w:t>номер договора</w:t>
      </w:r>
    </w:p>
    <w:p w14:paraId="46BF2DEE" w14:textId="77777777" w:rsidR="006B3AE3" w:rsidRPr="00B138F3" w:rsidRDefault="006B3AE3" w:rsidP="00240CB2">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2F51E386" w14:textId="77777777" w:rsidR="006B3AE3" w:rsidRPr="00B138F3" w:rsidRDefault="006B3AE3" w:rsidP="00240CB2">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7392455F" w14:textId="77777777" w:rsidR="006B3AE3" w:rsidRPr="00B138F3" w:rsidRDefault="006B3AE3" w:rsidP="00240CB2">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4D7C4878" w14:textId="77777777" w:rsidR="006B3AE3" w:rsidRPr="00B138F3" w:rsidRDefault="006B3AE3" w:rsidP="00240CB2">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14:paraId="33F50048" w14:textId="77777777" w:rsidR="00071D1C" w:rsidRPr="00B138F3" w:rsidRDefault="006B3AE3" w:rsidP="00240CB2">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1F8F33E0"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9189815" w14:textId="77777777" w:rsidR="00071D1C" w:rsidRPr="00B138F3" w:rsidRDefault="00071D1C" w:rsidP="00240CB2">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30697DF5"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3C5CE79" w14:textId="77777777" w:rsidR="00071D1C" w:rsidRPr="00B138F3" w:rsidRDefault="0016519F" w:rsidP="00240CB2">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68ED757" w14:textId="77777777" w:rsidR="00071D1C" w:rsidRPr="00B138F3" w:rsidRDefault="000F494F" w:rsidP="00240CB2">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0E80737" w14:textId="77777777" w:rsidR="00071D1C" w:rsidRPr="00B138F3" w:rsidRDefault="000F494F" w:rsidP="00240CB2">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5D36D09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11E397" w14:textId="77777777" w:rsidR="00071D1C" w:rsidRPr="00B138F3" w:rsidRDefault="00071D1C" w:rsidP="00240CB2">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4EB8C" w14:textId="77777777" w:rsidR="00071D1C" w:rsidRPr="00B138F3" w:rsidRDefault="00071D1C" w:rsidP="00240CB2">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3DD55F2" w14:textId="77777777" w:rsidR="00071D1C" w:rsidRPr="00B138F3" w:rsidRDefault="00071D1C" w:rsidP="00240CB2">
            <w:pPr>
              <w:widowControl w:val="0"/>
              <w:jc w:val="center"/>
              <w:rPr>
                <w:rFonts w:ascii="GHEA Grapalat" w:hAnsi="GHEA Grapalat" w:cs="Sylfaen"/>
                <w:sz w:val="20"/>
                <w:szCs w:val="20"/>
              </w:rPr>
            </w:pPr>
          </w:p>
        </w:tc>
      </w:tr>
      <w:tr w:rsidR="00071D1C" w:rsidRPr="00B138F3" w14:paraId="3853B5F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D5374" w14:textId="77777777" w:rsidR="00071D1C" w:rsidRPr="00B138F3" w:rsidRDefault="00071D1C" w:rsidP="00240CB2">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DA742C3" w14:textId="77777777" w:rsidR="00071D1C" w:rsidRPr="00B138F3" w:rsidRDefault="00071D1C" w:rsidP="00240CB2">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4B90077" w14:textId="77777777" w:rsidR="00071D1C" w:rsidRPr="00B138F3" w:rsidRDefault="00071D1C" w:rsidP="00240CB2">
            <w:pPr>
              <w:widowControl w:val="0"/>
              <w:jc w:val="center"/>
              <w:rPr>
                <w:rFonts w:ascii="GHEA Grapalat" w:hAnsi="GHEA Grapalat" w:cs="Sylfaen"/>
                <w:sz w:val="20"/>
                <w:szCs w:val="20"/>
              </w:rPr>
            </w:pPr>
          </w:p>
        </w:tc>
      </w:tr>
    </w:tbl>
    <w:p w14:paraId="7E788B4F" w14:textId="77777777" w:rsidR="00071D1C" w:rsidRPr="00B138F3" w:rsidRDefault="00071D1C" w:rsidP="00240CB2">
      <w:pPr>
        <w:widowControl w:val="0"/>
        <w:tabs>
          <w:tab w:val="left" w:pos="360"/>
          <w:tab w:val="left" w:pos="540"/>
        </w:tabs>
        <w:jc w:val="both"/>
        <w:rPr>
          <w:rFonts w:ascii="GHEA Grapalat" w:hAnsi="GHEA Grapalat" w:cs="Sylfaen"/>
        </w:rPr>
      </w:pPr>
    </w:p>
    <w:p w14:paraId="718559F2" w14:textId="77777777" w:rsidR="00071D1C" w:rsidRPr="00B138F3" w:rsidRDefault="00071D1C" w:rsidP="00240CB2">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23D889AF" w14:textId="77777777" w:rsidR="00B138F3" w:rsidRDefault="00B138F3" w:rsidP="00240CB2">
      <w:pPr>
        <w:rPr>
          <w:rFonts w:ascii="GHEA Grapalat" w:hAnsi="GHEA Grapalat"/>
        </w:rPr>
      </w:pPr>
      <w:r>
        <w:rPr>
          <w:rFonts w:ascii="GHEA Grapalat" w:hAnsi="GHEA Grapalat"/>
        </w:rPr>
        <w:t xml:space="preserve">                                                       </w:t>
      </w:r>
    </w:p>
    <w:p w14:paraId="4526C049" w14:textId="77777777" w:rsidR="00071D1C" w:rsidRPr="00B138F3" w:rsidRDefault="00B138F3" w:rsidP="00240CB2">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7AAB95D2" w14:textId="77777777" w:rsidR="007072C5" w:rsidRPr="00B138F3" w:rsidRDefault="007072C5" w:rsidP="00240CB2">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12119E4B" w14:textId="77777777" w:rsidTr="007072C5">
        <w:tc>
          <w:tcPr>
            <w:tcW w:w="4450" w:type="dxa"/>
          </w:tcPr>
          <w:p w14:paraId="239F894F" w14:textId="77777777" w:rsidR="00071D1C" w:rsidRPr="00B138F3" w:rsidRDefault="00071D1C" w:rsidP="00240CB2">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14:paraId="3A636475" w14:textId="77777777" w:rsidR="00071D1C" w:rsidRPr="00B138F3" w:rsidRDefault="00071D1C" w:rsidP="00240CB2">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14:paraId="48F26927" w14:textId="77777777" w:rsidR="00071D1C" w:rsidRPr="00B138F3" w:rsidRDefault="00071D1C" w:rsidP="00240CB2">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14:paraId="16B8E911" w14:textId="77777777" w:rsidR="00071D1C" w:rsidRPr="00B138F3" w:rsidRDefault="00071D1C" w:rsidP="00240CB2">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7201764E" w14:textId="77777777" w:rsidTr="00E22E51">
        <w:trPr>
          <w:tblCellSpacing w:w="7" w:type="dxa"/>
          <w:jc w:val="center"/>
        </w:trPr>
        <w:tc>
          <w:tcPr>
            <w:tcW w:w="0" w:type="auto"/>
            <w:vAlign w:val="center"/>
          </w:tcPr>
          <w:p w14:paraId="4ED1FA3B" w14:textId="77777777" w:rsidR="00071D1C" w:rsidRPr="00B138F3" w:rsidRDefault="00071D1C" w:rsidP="00240CB2">
            <w:pPr>
              <w:widowControl w:val="0"/>
              <w:jc w:val="center"/>
              <w:rPr>
                <w:rFonts w:ascii="GHEA Grapalat" w:hAnsi="GHEA Grapalat" w:cs="GHEA Grapalat"/>
              </w:rPr>
            </w:pPr>
            <w:r w:rsidRPr="00B138F3">
              <w:rPr>
                <w:rFonts w:ascii="GHEA Grapalat" w:hAnsi="GHEA Grapalat"/>
              </w:rPr>
              <w:t xml:space="preserve">___________________________ </w:t>
            </w:r>
          </w:p>
          <w:p w14:paraId="68798718" w14:textId="77777777" w:rsidR="00071D1C" w:rsidRPr="00B138F3" w:rsidRDefault="00071D1C" w:rsidP="00240CB2">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19407F82" w14:textId="77777777" w:rsidR="00071D1C" w:rsidRPr="00B138F3" w:rsidRDefault="00071D1C" w:rsidP="00240CB2">
            <w:pPr>
              <w:widowControl w:val="0"/>
              <w:jc w:val="center"/>
              <w:rPr>
                <w:rFonts w:ascii="GHEA Grapalat" w:hAnsi="GHEA Grapalat" w:cs="GHEA Grapalat"/>
              </w:rPr>
            </w:pPr>
            <w:r w:rsidRPr="00B138F3">
              <w:rPr>
                <w:rFonts w:ascii="GHEA Grapalat" w:hAnsi="GHEA Grapalat"/>
              </w:rPr>
              <w:t>___________________________</w:t>
            </w:r>
          </w:p>
          <w:p w14:paraId="5A686542" w14:textId="77777777" w:rsidR="00071D1C" w:rsidRPr="00B138F3" w:rsidRDefault="00071D1C" w:rsidP="00240CB2">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27A9CB8B" w14:textId="77777777" w:rsidTr="00E22E51">
        <w:trPr>
          <w:tblCellSpacing w:w="7" w:type="dxa"/>
          <w:jc w:val="center"/>
        </w:trPr>
        <w:tc>
          <w:tcPr>
            <w:tcW w:w="0" w:type="auto"/>
            <w:vAlign w:val="center"/>
          </w:tcPr>
          <w:p w14:paraId="3D248CAA" w14:textId="77777777" w:rsidR="00071D1C" w:rsidRPr="00B138F3" w:rsidRDefault="00071D1C" w:rsidP="00240CB2">
            <w:pPr>
              <w:widowControl w:val="0"/>
              <w:jc w:val="center"/>
              <w:rPr>
                <w:rFonts w:ascii="GHEA Grapalat" w:hAnsi="GHEA Grapalat" w:cs="GHEA Grapalat"/>
              </w:rPr>
            </w:pPr>
            <w:r w:rsidRPr="00B138F3">
              <w:rPr>
                <w:rFonts w:ascii="GHEA Grapalat" w:hAnsi="GHEA Grapalat"/>
              </w:rPr>
              <w:t xml:space="preserve">___________________________ </w:t>
            </w:r>
          </w:p>
          <w:p w14:paraId="3E353930" w14:textId="77777777" w:rsidR="00071D1C" w:rsidRPr="00B138F3" w:rsidRDefault="00071D1C" w:rsidP="00240CB2">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1ADFC1B4" w14:textId="77777777" w:rsidR="00071D1C" w:rsidRPr="00B138F3" w:rsidRDefault="00071D1C" w:rsidP="00240CB2">
            <w:pPr>
              <w:widowControl w:val="0"/>
              <w:jc w:val="center"/>
              <w:rPr>
                <w:rFonts w:ascii="GHEA Grapalat" w:hAnsi="GHEA Grapalat" w:cs="GHEA Grapalat"/>
              </w:rPr>
            </w:pPr>
            <w:r w:rsidRPr="00B138F3">
              <w:rPr>
                <w:rFonts w:ascii="GHEA Grapalat" w:hAnsi="GHEA Grapalat"/>
              </w:rPr>
              <w:t>___________________________</w:t>
            </w:r>
          </w:p>
          <w:p w14:paraId="1516D303" w14:textId="77777777" w:rsidR="00071D1C" w:rsidRPr="00B138F3" w:rsidRDefault="00071D1C" w:rsidP="00240CB2">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14:paraId="37F268D7" w14:textId="77777777" w:rsidR="00071D1C" w:rsidRDefault="00071D1C" w:rsidP="00240CB2">
      <w:pPr>
        <w:widowControl w:val="0"/>
        <w:ind w:left="-142" w:firstLine="142"/>
        <w:jc w:val="center"/>
        <w:rPr>
          <w:rFonts w:ascii="GHEA Grapalat" w:hAnsi="GHEA Grapalat" w:cs="Sylfaen"/>
          <w:b/>
        </w:rPr>
      </w:pPr>
    </w:p>
    <w:p w14:paraId="69ACD5AC" w14:textId="77777777" w:rsidR="004E58BC" w:rsidRDefault="004E58BC" w:rsidP="00240CB2">
      <w:pPr>
        <w:widowControl w:val="0"/>
        <w:jc w:val="right"/>
        <w:rPr>
          <w:rFonts w:ascii="GHEA Grapalat" w:hAnsi="GHEA Grapalat"/>
          <w:i/>
        </w:rPr>
      </w:pPr>
    </w:p>
    <w:p w14:paraId="268E11F6" w14:textId="77777777" w:rsidR="004E58BC" w:rsidRDefault="004E58BC" w:rsidP="00240CB2">
      <w:pPr>
        <w:widowControl w:val="0"/>
        <w:jc w:val="right"/>
        <w:rPr>
          <w:rFonts w:ascii="GHEA Grapalat" w:hAnsi="GHEA Grapalat"/>
          <w:i/>
        </w:rPr>
      </w:pPr>
    </w:p>
    <w:p w14:paraId="3353C21D" w14:textId="77777777" w:rsidR="004E58BC" w:rsidRDefault="004E58BC" w:rsidP="00240CB2">
      <w:pPr>
        <w:widowControl w:val="0"/>
        <w:jc w:val="right"/>
        <w:rPr>
          <w:rFonts w:ascii="GHEA Grapalat" w:hAnsi="GHEA Grapalat"/>
          <w:i/>
        </w:rPr>
      </w:pPr>
    </w:p>
    <w:p w14:paraId="2F4AB1C5" w14:textId="77777777" w:rsidR="004E58BC" w:rsidRDefault="004E58BC" w:rsidP="00240CB2">
      <w:pPr>
        <w:widowControl w:val="0"/>
        <w:jc w:val="right"/>
        <w:rPr>
          <w:rFonts w:ascii="GHEA Grapalat" w:hAnsi="GHEA Grapalat"/>
          <w:i/>
        </w:rPr>
      </w:pPr>
    </w:p>
    <w:p w14:paraId="5F92A73C" w14:textId="77777777" w:rsidR="004E58BC" w:rsidRDefault="004E58BC" w:rsidP="00240CB2">
      <w:pPr>
        <w:widowControl w:val="0"/>
        <w:jc w:val="right"/>
        <w:rPr>
          <w:rFonts w:ascii="GHEA Grapalat" w:hAnsi="GHEA Grapalat"/>
          <w:i/>
        </w:rPr>
      </w:pPr>
    </w:p>
    <w:p w14:paraId="18268C61" w14:textId="77777777" w:rsidR="004E58BC" w:rsidRDefault="004E58BC" w:rsidP="00240CB2">
      <w:pPr>
        <w:widowControl w:val="0"/>
        <w:jc w:val="right"/>
        <w:rPr>
          <w:rFonts w:ascii="GHEA Grapalat" w:hAnsi="GHEA Grapalat"/>
          <w:i/>
        </w:rPr>
      </w:pPr>
    </w:p>
    <w:p w14:paraId="19E42814" w14:textId="77777777" w:rsidR="004E58BC" w:rsidRDefault="004E58BC" w:rsidP="00240CB2">
      <w:pPr>
        <w:widowControl w:val="0"/>
        <w:jc w:val="right"/>
        <w:rPr>
          <w:rFonts w:ascii="GHEA Grapalat" w:hAnsi="GHEA Grapalat"/>
          <w:i/>
        </w:rPr>
      </w:pPr>
    </w:p>
    <w:p w14:paraId="60E23BA4" w14:textId="77777777" w:rsidR="004E58BC" w:rsidRDefault="004E58BC" w:rsidP="00240CB2">
      <w:pPr>
        <w:widowControl w:val="0"/>
        <w:jc w:val="right"/>
        <w:rPr>
          <w:rFonts w:ascii="GHEA Grapalat" w:hAnsi="GHEA Grapalat"/>
          <w:i/>
        </w:rPr>
      </w:pPr>
    </w:p>
    <w:p w14:paraId="6216DB24" w14:textId="77777777" w:rsidR="004E58BC" w:rsidRDefault="004E58BC" w:rsidP="00240CB2">
      <w:pPr>
        <w:widowControl w:val="0"/>
        <w:jc w:val="right"/>
        <w:rPr>
          <w:rFonts w:ascii="GHEA Grapalat" w:hAnsi="GHEA Grapalat"/>
          <w:i/>
        </w:rPr>
      </w:pPr>
    </w:p>
    <w:p w14:paraId="21E1E8BE" w14:textId="77777777" w:rsidR="004E58BC" w:rsidRDefault="004E58BC" w:rsidP="00240CB2">
      <w:pPr>
        <w:widowControl w:val="0"/>
        <w:jc w:val="right"/>
        <w:rPr>
          <w:rFonts w:ascii="GHEA Grapalat" w:hAnsi="GHEA Grapalat"/>
          <w:i/>
        </w:rPr>
      </w:pPr>
    </w:p>
    <w:p w14:paraId="72AA93BE" w14:textId="77777777" w:rsidR="004E58BC" w:rsidRDefault="004E58BC" w:rsidP="00240CB2">
      <w:pPr>
        <w:widowControl w:val="0"/>
        <w:jc w:val="right"/>
        <w:rPr>
          <w:rFonts w:ascii="GHEA Grapalat" w:hAnsi="GHEA Grapalat"/>
          <w:i/>
        </w:rPr>
      </w:pPr>
    </w:p>
    <w:p w14:paraId="14F2CE3F" w14:textId="77777777" w:rsidR="004E58BC" w:rsidRDefault="004E58BC" w:rsidP="00240CB2">
      <w:pPr>
        <w:widowControl w:val="0"/>
        <w:jc w:val="right"/>
        <w:rPr>
          <w:rFonts w:ascii="GHEA Grapalat" w:hAnsi="GHEA Grapalat"/>
          <w:i/>
        </w:rPr>
      </w:pPr>
    </w:p>
    <w:p w14:paraId="41DF01DB" w14:textId="77777777" w:rsidR="00AA0F9A" w:rsidRPr="00BA20A0" w:rsidRDefault="00296DAD" w:rsidP="00240CB2">
      <w:pPr>
        <w:widowControl w:val="0"/>
        <w:jc w:val="right"/>
        <w:rPr>
          <w:rFonts w:ascii="GHEA Grapalat" w:hAnsi="GHEA Grapalat" w:cs="Sylfaen"/>
          <w:i/>
        </w:rPr>
      </w:pPr>
      <w:r>
        <w:rPr>
          <w:rFonts w:ascii="GHEA Grapalat" w:hAnsi="GHEA Grapalat"/>
          <w:i/>
        </w:rPr>
        <w:t>П</w:t>
      </w:r>
      <w:r w:rsidR="00AA0F9A" w:rsidRPr="00BA20A0">
        <w:rPr>
          <w:rFonts w:ascii="GHEA Grapalat" w:hAnsi="GHEA Grapalat"/>
          <w:i/>
        </w:rPr>
        <w:t>иложение № 4</w:t>
      </w:r>
    </w:p>
    <w:p w14:paraId="23570687" w14:textId="77777777" w:rsidR="00AA0F9A" w:rsidRPr="00BA20A0" w:rsidRDefault="00AA0F9A" w:rsidP="00240CB2">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5CA225F5" w14:textId="77777777" w:rsidR="00AA0F9A" w:rsidRPr="00BA20A0" w:rsidRDefault="00AA0F9A" w:rsidP="00240CB2">
      <w:pPr>
        <w:jc w:val="center"/>
        <w:rPr>
          <w:rFonts w:ascii="GHEA Grapalat" w:hAnsi="GHEA Grapalat" w:cs="GHEA Grapalat"/>
        </w:rPr>
      </w:pPr>
    </w:p>
    <w:p w14:paraId="53971BB1" w14:textId="77777777" w:rsidR="00AA0F9A" w:rsidRPr="00BA20A0" w:rsidRDefault="00AA0F9A" w:rsidP="00240CB2">
      <w:pPr>
        <w:jc w:val="center"/>
        <w:rPr>
          <w:rFonts w:ascii="GHEA Grapalat" w:hAnsi="GHEA Grapalat" w:cs="GHEA Grapalat"/>
        </w:rPr>
      </w:pPr>
      <w:r w:rsidRPr="00BA20A0">
        <w:rPr>
          <w:rFonts w:ascii="GHEA Grapalat" w:hAnsi="GHEA Grapalat" w:cs="GHEA Grapalat"/>
        </w:rPr>
        <w:t>УВЕДОМЛЕНИЕ</w:t>
      </w:r>
    </w:p>
    <w:p w14:paraId="670E4085" w14:textId="77777777" w:rsidR="00AA0F9A" w:rsidRPr="00BA20A0" w:rsidRDefault="00AA0F9A" w:rsidP="00240CB2">
      <w:pPr>
        <w:jc w:val="center"/>
        <w:rPr>
          <w:rFonts w:ascii="GHEA Grapalat" w:hAnsi="GHEA Grapalat" w:cs="GHEA Grapalat"/>
          <w:lang w:val="hy-AM"/>
        </w:rPr>
      </w:pPr>
    </w:p>
    <w:p w14:paraId="28CE2BC0" w14:textId="77777777" w:rsidR="00AA0F9A" w:rsidRPr="00BA20A0" w:rsidRDefault="00AA0F9A" w:rsidP="00240CB2">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08711AC7" w14:textId="77777777" w:rsidR="00AA0F9A" w:rsidRPr="00BA20A0" w:rsidRDefault="00AA0F9A" w:rsidP="00240CB2">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14:paraId="761CF658" w14:textId="77777777" w:rsidR="00AA0F9A" w:rsidRPr="00BA20A0" w:rsidRDefault="00AA0F9A" w:rsidP="00240CB2">
      <w:pPr>
        <w:rPr>
          <w:rFonts w:ascii="GHEA Grapalat" w:hAnsi="GHEA Grapalat"/>
          <w:vertAlign w:val="superscript"/>
          <w:lang w:val="es-ES"/>
        </w:rPr>
      </w:pPr>
    </w:p>
    <w:p w14:paraId="502374B2" w14:textId="77777777" w:rsidR="00AA0F9A" w:rsidRPr="00BA20A0" w:rsidRDefault="00AA0F9A" w:rsidP="00240CB2">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7B40ABB3" w14:textId="77777777" w:rsidR="00AA0F9A" w:rsidRPr="00BA20A0" w:rsidRDefault="00AA0F9A" w:rsidP="00240CB2">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7B07E676" w14:textId="77777777" w:rsidR="00AA0F9A" w:rsidRPr="00BA20A0" w:rsidRDefault="00AA0F9A" w:rsidP="00240CB2">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7921478E" w14:textId="77777777" w:rsidR="00AA0F9A" w:rsidRPr="00BA20A0" w:rsidRDefault="00AA0F9A" w:rsidP="00240CB2">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0CC31B2F" w14:textId="77777777" w:rsidR="00AA0F9A" w:rsidRPr="00BA20A0" w:rsidRDefault="00AA0F9A" w:rsidP="00240CB2">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33F692A5" w14:textId="77777777" w:rsidR="00AA0F9A" w:rsidRPr="00BA20A0" w:rsidRDefault="00AA0F9A" w:rsidP="00240CB2">
      <w:pPr>
        <w:rPr>
          <w:rFonts w:ascii="GHEA Grapalat" w:hAnsi="GHEA Grapalat" w:cs="Sylfaen"/>
          <w:sz w:val="20"/>
          <w:szCs w:val="20"/>
          <w:lang w:val="es-ES"/>
        </w:rPr>
      </w:pPr>
    </w:p>
    <w:p w14:paraId="1564A31A" w14:textId="77777777" w:rsidR="00AA0F9A" w:rsidRPr="00BA20A0" w:rsidRDefault="00AA0F9A" w:rsidP="00240CB2">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50D1EA25" w14:textId="77777777" w:rsidR="00AA0F9A" w:rsidRPr="00BA20A0" w:rsidRDefault="00AA0F9A" w:rsidP="00240CB2">
      <w:pPr>
        <w:jc w:val="center"/>
        <w:rPr>
          <w:rFonts w:ascii="GHEA Grapalat" w:hAnsi="GHEA Grapalat" w:cs="GHEA Grapalat"/>
          <w:lang w:val="es-ES"/>
        </w:rPr>
      </w:pPr>
    </w:p>
    <w:p w14:paraId="20107525" w14:textId="77777777" w:rsidR="00AA0F9A" w:rsidRPr="00BA20A0" w:rsidRDefault="00AA0F9A" w:rsidP="00240CB2">
      <w:pPr>
        <w:jc w:val="center"/>
        <w:rPr>
          <w:rFonts w:ascii="GHEA Grapalat" w:hAnsi="GHEA Grapalat" w:cs="Sylfaen"/>
          <w:b/>
          <w:lang w:val="es-ES"/>
        </w:rPr>
      </w:pPr>
    </w:p>
    <w:p w14:paraId="326ACEE7" w14:textId="77777777" w:rsidR="00AA0F9A" w:rsidRPr="00BA20A0" w:rsidRDefault="00AA0F9A" w:rsidP="00240CB2">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4690522D" w14:textId="77777777" w:rsidR="00AA0F9A" w:rsidRPr="00BA20A0" w:rsidRDefault="00AA0F9A" w:rsidP="00240CB2">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29AD7585" w14:textId="77777777" w:rsidR="00AA0F9A" w:rsidRPr="00BA20A0" w:rsidRDefault="00AA0F9A" w:rsidP="00240CB2">
      <w:pPr>
        <w:jc w:val="right"/>
        <w:rPr>
          <w:rFonts w:ascii="GHEA Grapalat" w:hAnsi="GHEA Grapalat"/>
          <w:sz w:val="20"/>
          <w:lang w:val="hy-AM"/>
        </w:rPr>
      </w:pPr>
      <w:r w:rsidRPr="00BA20A0">
        <w:rPr>
          <w:rFonts w:ascii="GHEA Grapalat" w:hAnsi="GHEA Grapalat"/>
          <w:sz w:val="20"/>
          <w:lang w:val="hy-AM"/>
        </w:rPr>
        <w:t xml:space="preserve">    </w:t>
      </w:r>
    </w:p>
    <w:p w14:paraId="7E823BBD" w14:textId="77777777" w:rsidR="00AA0F9A" w:rsidRPr="00BA20A0" w:rsidRDefault="00AA0F9A" w:rsidP="00240CB2">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653ACC5A" w14:textId="77777777" w:rsidR="00AA0F9A" w:rsidRPr="00BA20A0" w:rsidRDefault="00AA0F9A" w:rsidP="00240CB2">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1BBE7AEE" w14:textId="77777777" w:rsidR="00AA0F9A" w:rsidRPr="00BA20A0" w:rsidRDefault="00AA0F9A" w:rsidP="00240CB2">
      <w:pPr>
        <w:jc w:val="center"/>
        <w:rPr>
          <w:rFonts w:ascii="GHEA Grapalat" w:hAnsi="GHEA Grapalat" w:cs="Sylfaen"/>
          <w:sz w:val="16"/>
          <w:szCs w:val="16"/>
          <w:lang w:val="es-ES"/>
        </w:rPr>
      </w:pPr>
    </w:p>
    <w:p w14:paraId="757EB4F4" w14:textId="77777777" w:rsidR="00AA0F9A" w:rsidRPr="00BA20A0" w:rsidRDefault="00AA0F9A" w:rsidP="00240CB2">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18F0F332" w14:textId="77777777" w:rsidR="00AA0F9A" w:rsidRPr="00C60645" w:rsidRDefault="00AA0F9A" w:rsidP="00240CB2">
      <w:pPr>
        <w:jc w:val="center"/>
        <w:rPr>
          <w:ins w:id="14" w:author="Inesa Kocharyan" w:date="2025-02-19T10:39:00Z"/>
          <w:rFonts w:ascii="GHEA Grapalat" w:hAnsi="GHEA Grapalat" w:cs="Sylfaen"/>
          <w:b/>
          <w:lang w:val="es-ES"/>
        </w:rPr>
      </w:pPr>
    </w:p>
    <w:p w14:paraId="6EAE970F" w14:textId="77777777" w:rsidR="00AA0F9A" w:rsidRPr="00B138F3" w:rsidRDefault="00AA0F9A" w:rsidP="00240CB2">
      <w:pPr>
        <w:widowControl w:val="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4BE87" w14:textId="77777777" w:rsidR="00386948" w:rsidRDefault="00386948">
      <w:r>
        <w:separator/>
      </w:r>
    </w:p>
  </w:endnote>
  <w:endnote w:type="continuationSeparator" w:id="0">
    <w:p w14:paraId="40C54A3D" w14:textId="77777777" w:rsidR="00386948" w:rsidRDefault="00386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6275403"/>
      <w:docPartObj>
        <w:docPartGallery w:val="Page Numbers (Bottom of Page)"/>
        <w:docPartUnique/>
      </w:docPartObj>
    </w:sdtPr>
    <w:sdtEndPr>
      <w:rPr>
        <w:rFonts w:ascii="GHEA Grapalat" w:hAnsi="GHEA Grapalat"/>
        <w:sz w:val="24"/>
        <w:szCs w:val="24"/>
      </w:rPr>
    </w:sdtEndPr>
    <w:sdtContent>
      <w:p w14:paraId="4BD94FA9" w14:textId="77777777" w:rsidR="003B2658" w:rsidRPr="00C861E9" w:rsidRDefault="003B2658">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D5C47" w14:textId="77777777" w:rsidR="00386948" w:rsidRDefault="00386948">
      <w:r>
        <w:separator/>
      </w:r>
    </w:p>
  </w:footnote>
  <w:footnote w:type="continuationSeparator" w:id="0">
    <w:p w14:paraId="4A20A494" w14:textId="77777777" w:rsidR="00386948" w:rsidRDefault="00386948">
      <w:r>
        <w:continuationSeparator/>
      </w:r>
    </w:p>
  </w:footnote>
  <w:footnote w:id="1">
    <w:p w14:paraId="5CB63AA4" w14:textId="77777777" w:rsidR="003B2658" w:rsidRPr="00594B80" w:rsidRDefault="003B2658">
      <w:pPr>
        <w:pStyle w:val="FootnoteText"/>
        <w:rPr>
          <w:sz w:val="12"/>
          <w:szCs w:val="12"/>
        </w:rPr>
      </w:pPr>
      <w:r w:rsidRPr="00594B80">
        <w:rPr>
          <w:rStyle w:val="FootnoteReference"/>
          <w:sz w:val="12"/>
          <w:szCs w:val="12"/>
        </w:rPr>
        <w:t>15</w:t>
      </w:r>
      <w:r w:rsidRPr="00594B80">
        <w:rPr>
          <w:sz w:val="12"/>
          <w:szCs w:val="12"/>
        </w:rPr>
        <w:t xml:space="preserve"> </w:t>
      </w:r>
      <w:r w:rsidRPr="00594B80">
        <w:rPr>
          <w:rFonts w:ascii="GHEA Grapalat" w:hAnsi="GHEA Grapalat"/>
          <w:i/>
          <w:sz w:val="12"/>
          <w:szCs w:val="12"/>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2">
    <w:p w14:paraId="55F4893B" w14:textId="77777777" w:rsidR="003B2658" w:rsidRPr="00594B80" w:rsidRDefault="003B2658" w:rsidP="00586BC9">
      <w:pPr>
        <w:pStyle w:val="FootnoteText"/>
        <w:jc w:val="both"/>
        <w:rPr>
          <w:rFonts w:ascii="GHEA Grapalat" w:hAnsi="GHEA Grapalat"/>
          <w:i/>
          <w:sz w:val="14"/>
          <w:szCs w:val="14"/>
        </w:rPr>
      </w:pPr>
      <w:r w:rsidRPr="00594B80">
        <w:rPr>
          <w:rFonts w:ascii="GHEA Grapalat" w:hAnsi="GHEA Grapalat"/>
          <w:i/>
          <w:sz w:val="14"/>
          <w:szCs w:val="14"/>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1418C9A" w14:textId="77777777" w:rsidR="003B2658" w:rsidRPr="00594B80" w:rsidRDefault="003B2658" w:rsidP="006B3E56">
      <w:pPr>
        <w:jc w:val="both"/>
        <w:rPr>
          <w:sz w:val="14"/>
          <w:szCs w:val="14"/>
        </w:rPr>
      </w:pPr>
    </w:p>
    <w:p w14:paraId="6ABBC68F" w14:textId="77777777" w:rsidR="003B2658" w:rsidRPr="00594B80" w:rsidRDefault="003B2658" w:rsidP="00637230">
      <w:pPr>
        <w:jc w:val="both"/>
        <w:rPr>
          <w:rFonts w:ascii="GHEA Grapalat" w:hAnsi="GHEA Grapalat"/>
          <w:i/>
          <w:sz w:val="14"/>
          <w:szCs w:val="14"/>
        </w:rPr>
      </w:pPr>
      <w:r w:rsidRPr="00594B80">
        <w:rPr>
          <w:rFonts w:ascii="GHEA Grapalat" w:hAnsi="GHEA Grapalat"/>
          <w:i/>
          <w:sz w:val="14"/>
          <w:szCs w:val="14"/>
        </w:rPr>
        <w:t>** -участник</w:t>
      </w:r>
      <w:r w:rsidRPr="00594B80">
        <w:rPr>
          <w:rFonts w:asciiTheme="minorHAnsi" w:hAnsiTheme="minorHAnsi"/>
          <w:sz w:val="14"/>
          <w:szCs w:val="14"/>
          <w:lang w:val="af-ZA"/>
        </w:rPr>
        <w:t xml:space="preserve"> </w:t>
      </w:r>
      <w:r w:rsidRPr="00594B80">
        <w:rPr>
          <w:rFonts w:ascii="GHEA Grapalat" w:hAnsi="GHEA Grapalat"/>
          <w:i/>
          <w:sz w:val="14"/>
          <w:szCs w:val="14"/>
        </w:rPr>
        <w:t>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40BD5B41" w14:textId="77777777" w:rsidR="003B2658" w:rsidRPr="00594B80" w:rsidRDefault="003B2658" w:rsidP="00637230">
      <w:pPr>
        <w:jc w:val="both"/>
        <w:rPr>
          <w:rFonts w:ascii="GHEA Grapalat" w:hAnsi="GHEA Grapalat"/>
          <w:i/>
          <w:sz w:val="14"/>
          <w:szCs w:val="14"/>
        </w:rPr>
      </w:pPr>
      <w:r w:rsidRPr="00594B80">
        <w:rPr>
          <w:rFonts w:ascii="GHEA Grapalat" w:hAnsi="GHEA Grapalat"/>
          <w:i/>
          <w:sz w:val="14"/>
          <w:szCs w:val="14"/>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3B629764" w14:textId="77777777" w:rsidR="003B2658" w:rsidRPr="00594B80" w:rsidRDefault="003B2658" w:rsidP="00637230">
      <w:pPr>
        <w:jc w:val="both"/>
        <w:rPr>
          <w:rFonts w:ascii="GHEA Grapalat" w:hAnsi="GHEA Grapalat"/>
          <w:i/>
          <w:sz w:val="14"/>
          <w:szCs w:val="14"/>
        </w:rPr>
      </w:pPr>
      <w:r w:rsidRPr="00594B80">
        <w:rPr>
          <w:rFonts w:ascii="GHEA Grapalat" w:hAnsi="GHEA Grapalat"/>
          <w:i/>
          <w:sz w:val="14"/>
          <w:szCs w:val="14"/>
        </w:rPr>
        <w:t>- если участник является индивидуальным предпринимателем или физическим лицом- информация о реальных бенефициарах не представляется</w:t>
      </w:r>
    </w:p>
    <w:p w14:paraId="5056BBCE" w14:textId="77777777" w:rsidR="003B2658" w:rsidRDefault="003B2658" w:rsidP="00637230">
      <w:pPr>
        <w:jc w:val="both"/>
        <w:rPr>
          <w:rFonts w:asciiTheme="minorHAnsi" w:hAnsiTheme="minorHAnsi"/>
          <w:lang w:val="af-ZA"/>
        </w:rPr>
      </w:pPr>
    </w:p>
  </w:footnote>
  <w:footnote w:id="3">
    <w:p w14:paraId="1BD6231D" w14:textId="77777777" w:rsidR="003B2658" w:rsidRPr="00DC619D" w:rsidRDefault="003B2658"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4">
    <w:p w14:paraId="010DC63D" w14:textId="77777777" w:rsidR="003B2658" w:rsidRPr="00D3436F" w:rsidRDefault="003B2658"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87AB634" w14:textId="77777777" w:rsidR="003B2658" w:rsidRPr="00D3436F" w:rsidRDefault="003B2658">
      <w:pPr>
        <w:pStyle w:val="FootnoteText"/>
        <w:rPr>
          <w:lang w:val="es-ES"/>
        </w:rPr>
      </w:pPr>
    </w:p>
  </w:footnote>
  <w:footnote w:id="5">
    <w:p w14:paraId="66ACAA87" w14:textId="77777777" w:rsidR="003B2658" w:rsidRPr="008842CE" w:rsidRDefault="003B2658" w:rsidP="003D2FE2">
      <w:pPr>
        <w:pStyle w:val="FootnoteText"/>
        <w:jc w:val="both"/>
      </w:pPr>
    </w:p>
  </w:footnote>
  <w:footnote w:id="6">
    <w:p w14:paraId="0916E6E2" w14:textId="77777777" w:rsidR="003B2658" w:rsidRPr="008842CE" w:rsidRDefault="003B2658" w:rsidP="000A214C">
      <w:pPr>
        <w:pStyle w:val="FootnoteText"/>
        <w:jc w:val="both"/>
      </w:pPr>
    </w:p>
  </w:footnote>
  <w:footnote w:id="7">
    <w:p w14:paraId="4EA42233" w14:textId="77777777" w:rsidR="003B2658" w:rsidRDefault="003B2658" w:rsidP="00D3436F">
      <w:pPr>
        <w:pStyle w:val="FootnoteText"/>
        <w:widowControl w:val="0"/>
        <w:jc w:val="both"/>
        <w:rPr>
          <w:ins w:id="11"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09C0DDEA" w14:textId="77777777" w:rsidR="003B2658" w:rsidRPr="00F21C0D" w:rsidRDefault="003B2658" w:rsidP="00D3436F">
      <w:pPr>
        <w:pStyle w:val="FootnoteText"/>
        <w:widowControl w:val="0"/>
        <w:jc w:val="both"/>
        <w:rPr>
          <w:lang w:val="hy-AM"/>
        </w:rPr>
      </w:pPr>
    </w:p>
  </w:footnote>
  <w:footnote w:id="8">
    <w:p w14:paraId="470E1640" w14:textId="77777777" w:rsidR="003B2658" w:rsidRPr="00D3436F" w:rsidRDefault="003B2658"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14:paraId="02787097" w14:textId="77777777" w:rsidR="003B2658" w:rsidRPr="008842CE" w:rsidRDefault="003B2658"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61841470" w14:textId="77777777" w:rsidR="003B2658" w:rsidRPr="00D3436F" w:rsidRDefault="003B2658">
      <w:pPr>
        <w:pStyle w:val="FootnoteText"/>
        <w:rPr>
          <w:lang w:val="hy-AM"/>
        </w:rPr>
      </w:pPr>
    </w:p>
  </w:footnote>
  <w:footnote w:id="10">
    <w:p w14:paraId="231106C0" w14:textId="77777777" w:rsidR="00977F52" w:rsidRPr="008842CE" w:rsidRDefault="00977F52" w:rsidP="00977F52">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945" w:hanging="40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7216C"/>
    <w:multiLevelType w:val="hybridMultilevel"/>
    <w:tmpl w:val="19A666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8C09F1"/>
    <w:multiLevelType w:val="multilevel"/>
    <w:tmpl w:val="1C9CF3A2"/>
    <w:lvl w:ilvl="0">
      <w:start w:val="1"/>
      <w:numFmt w:val="bullet"/>
      <w:lvlText w:val=""/>
      <w:lvlJc w:val="left"/>
      <w:pPr>
        <w:tabs>
          <w:tab w:val="num" w:pos="720"/>
        </w:tabs>
        <w:ind w:left="720" w:hanging="360"/>
      </w:pPr>
      <w:rPr>
        <w:rFonts w:ascii="Symbol" w:hAnsi="Symbol" w:hint="default"/>
        <w:sz w:val="14"/>
        <w:szCs w:val="14"/>
      </w:rPr>
    </w:lvl>
    <w:lvl w:ilvl="1">
      <w:start w:val="13"/>
      <w:numFmt w:val="bullet"/>
      <w:lvlText w:val="-"/>
      <w:lvlJc w:val="left"/>
      <w:pPr>
        <w:ind w:left="1440" w:hanging="360"/>
      </w:pPr>
      <w:rPr>
        <w:rFonts w:ascii="GHEA Grapalat" w:eastAsia="Times New Roman" w:hAnsi="GHEA Grapalat" w:cs="Sylfae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1"/>
  </w:num>
  <w:num w:numId="3">
    <w:abstractNumId w:val="21"/>
  </w:num>
  <w:num w:numId="4">
    <w:abstractNumId w:val="17"/>
  </w:num>
  <w:num w:numId="5">
    <w:abstractNumId w:val="26"/>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30"/>
  </w:num>
  <w:num w:numId="13">
    <w:abstractNumId w:val="28"/>
  </w:num>
  <w:num w:numId="14">
    <w:abstractNumId w:val="14"/>
  </w:num>
  <w:num w:numId="15">
    <w:abstractNumId w:val="29"/>
  </w:num>
  <w:num w:numId="16">
    <w:abstractNumId w:val="16"/>
  </w:num>
  <w:num w:numId="17">
    <w:abstractNumId w:val="7"/>
  </w:num>
  <w:num w:numId="18">
    <w:abstractNumId w:val="1"/>
  </w:num>
  <w:num w:numId="19">
    <w:abstractNumId w:val="18"/>
  </w:num>
  <w:num w:numId="20">
    <w:abstractNumId w:val="1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8"/>
  </w:num>
  <w:num w:numId="24">
    <w:abstractNumId w:val="20"/>
  </w:num>
  <w:num w:numId="25">
    <w:abstractNumId w:val="12"/>
  </w:num>
  <w:num w:numId="26">
    <w:abstractNumId w:val="5"/>
  </w:num>
  <w:num w:numId="27">
    <w:abstractNumId w:val="4"/>
  </w:num>
  <w:num w:numId="28">
    <w:abstractNumId w:val="0"/>
  </w:num>
  <w:num w:numId="29">
    <w:abstractNumId w:val="10"/>
  </w:num>
  <w:num w:numId="30">
    <w:abstractNumId w:val="27"/>
  </w:num>
  <w:num w:numId="31">
    <w:abstractNumId w:val="24"/>
  </w:num>
  <w:num w:numId="32">
    <w:abstractNumId w:val="25"/>
  </w:num>
  <w:num w:numId="33">
    <w:abstractNumId w:val="15"/>
  </w:num>
  <w:num w:numId="34">
    <w:abstractNumId w:val="3"/>
  </w:num>
  <w:num w:numId="35">
    <w:abstractNumId w:val="2"/>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747"/>
    <w:rsid w:val="00073A04"/>
    <w:rsid w:val="00073A09"/>
    <w:rsid w:val="00074CC1"/>
    <w:rsid w:val="000751F0"/>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0F29"/>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C75BF"/>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2B9A"/>
    <w:rsid w:val="00163324"/>
    <w:rsid w:val="001647D2"/>
    <w:rsid w:val="001649C8"/>
    <w:rsid w:val="00164BBC"/>
    <w:rsid w:val="0016519F"/>
    <w:rsid w:val="001679A6"/>
    <w:rsid w:val="00171E80"/>
    <w:rsid w:val="001723D6"/>
    <w:rsid w:val="0017249D"/>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D7A99"/>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CED"/>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0CB2"/>
    <w:rsid w:val="0024186B"/>
    <w:rsid w:val="00241C72"/>
    <w:rsid w:val="00241F05"/>
    <w:rsid w:val="0024205E"/>
    <w:rsid w:val="00244B38"/>
    <w:rsid w:val="00250377"/>
    <w:rsid w:val="0025145E"/>
    <w:rsid w:val="00251CF9"/>
    <w:rsid w:val="00251F9C"/>
    <w:rsid w:val="002520FB"/>
    <w:rsid w:val="0025254A"/>
    <w:rsid w:val="00252A40"/>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2F7"/>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271"/>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54F"/>
    <w:rsid w:val="00361EFF"/>
    <w:rsid w:val="0036230B"/>
    <w:rsid w:val="003629F7"/>
    <w:rsid w:val="00362FEF"/>
    <w:rsid w:val="00363298"/>
    <w:rsid w:val="00363335"/>
    <w:rsid w:val="00363627"/>
    <w:rsid w:val="00363BFB"/>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43B"/>
    <w:rsid w:val="00386948"/>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2658"/>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44"/>
    <w:rsid w:val="003D58E1"/>
    <w:rsid w:val="003D5CAF"/>
    <w:rsid w:val="003D6CDC"/>
    <w:rsid w:val="003D748D"/>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6EB"/>
    <w:rsid w:val="00405996"/>
    <w:rsid w:val="004068F5"/>
    <w:rsid w:val="004072C8"/>
    <w:rsid w:val="0040761D"/>
    <w:rsid w:val="0041023E"/>
    <w:rsid w:val="004110AC"/>
    <w:rsid w:val="0041124D"/>
    <w:rsid w:val="004116A0"/>
    <w:rsid w:val="00411A25"/>
    <w:rsid w:val="00411D9D"/>
    <w:rsid w:val="00413390"/>
    <w:rsid w:val="00413595"/>
    <w:rsid w:val="00413BD0"/>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AB4"/>
    <w:rsid w:val="004A4515"/>
    <w:rsid w:val="004A4643"/>
    <w:rsid w:val="004A49D8"/>
    <w:rsid w:val="004A51CE"/>
    <w:rsid w:val="004A5C6D"/>
    <w:rsid w:val="004A6204"/>
    <w:rsid w:val="004A712A"/>
    <w:rsid w:val="004A7722"/>
    <w:rsid w:val="004A798D"/>
    <w:rsid w:val="004B2363"/>
    <w:rsid w:val="004B2714"/>
    <w:rsid w:val="004B28E1"/>
    <w:rsid w:val="004B2F56"/>
    <w:rsid w:val="004B383E"/>
    <w:rsid w:val="004B4580"/>
    <w:rsid w:val="004B4B72"/>
    <w:rsid w:val="004B4FC1"/>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58BC"/>
    <w:rsid w:val="004E6A12"/>
    <w:rsid w:val="004E6E9A"/>
    <w:rsid w:val="004E7015"/>
    <w:rsid w:val="004F01AF"/>
    <w:rsid w:val="004F0CAA"/>
    <w:rsid w:val="004F12C9"/>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5F28"/>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67CCA"/>
    <w:rsid w:val="005700F1"/>
    <w:rsid w:val="005716B8"/>
    <w:rsid w:val="00571702"/>
    <w:rsid w:val="00571E4C"/>
    <w:rsid w:val="00571F29"/>
    <w:rsid w:val="00572629"/>
    <w:rsid w:val="005736CA"/>
    <w:rsid w:val="005739AB"/>
    <w:rsid w:val="005744FC"/>
    <w:rsid w:val="00575C75"/>
    <w:rsid w:val="00576B25"/>
    <w:rsid w:val="00576D5D"/>
    <w:rsid w:val="00576E7F"/>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B80"/>
    <w:rsid w:val="00594C31"/>
    <w:rsid w:val="00594FEE"/>
    <w:rsid w:val="005953F4"/>
    <w:rsid w:val="005960B4"/>
    <w:rsid w:val="0059636E"/>
    <w:rsid w:val="005A1236"/>
    <w:rsid w:val="005A221E"/>
    <w:rsid w:val="005A3009"/>
    <w:rsid w:val="005A326A"/>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029"/>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9D1"/>
    <w:rsid w:val="00671A82"/>
    <w:rsid w:val="006735A4"/>
    <w:rsid w:val="0067370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0F8"/>
    <w:rsid w:val="006A649A"/>
    <w:rsid w:val="006A6C3E"/>
    <w:rsid w:val="006A6D19"/>
    <w:rsid w:val="006A7E82"/>
    <w:rsid w:val="006B0116"/>
    <w:rsid w:val="006B0566"/>
    <w:rsid w:val="006B2F02"/>
    <w:rsid w:val="006B3AE3"/>
    <w:rsid w:val="006B3B3D"/>
    <w:rsid w:val="006B3E52"/>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4A6"/>
    <w:rsid w:val="006D1826"/>
    <w:rsid w:val="006D1BA0"/>
    <w:rsid w:val="006D2CDF"/>
    <w:rsid w:val="006D2DF7"/>
    <w:rsid w:val="006D4164"/>
    <w:rsid w:val="006D4448"/>
    <w:rsid w:val="006D4E1D"/>
    <w:rsid w:val="006D5516"/>
    <w:rsid w:val="006D6150"/>
    <w:rsid w:val="006D7219"/>
    <w:rsid w:val="006D72B9"/>
    <w:rsid w:val="006D73FB"/>
    <w:rsid w:val="006E007C"/>
    <w:rsid w:val="006E0430"/>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0A76"/>
    <w:rsid w:val="00712311"/>
    <w:rsid w:val="007123CF"/>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9E7"/>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69F"/>
    <w:rsid w:val="00752E11"/>
    <w:rsid w:val="007531AA"/>
    <w:rsid w:val="0075330D"/>
    <w:rsid w:val="00753C9B"/>
    <w:rsid w:val="00753E6E"/>
    <w:rsid w:val="007542A6"/>
    <w:rsid w:val="00754697"/>
    <w:rsid w:val="007547BE"/>
    <w:rsid w:val="00754E14"/>
    <w:rsid w:val="007554B5"/>
    <w:rsid w:val="007555E8"/>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18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003"/>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290"/>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C60"/>
    <w:rsid w:val="00855622"/>
    <w:rsid w:val="008558B3"/>
    <w:rsid w:val="00855A39"/>
    <w:rsid w:val="00855C7E"/>
    <w:rsid w:val="00855F55"/>
    <w:rsid w:val="008568E9"/>
    <w:rsid w:val="00857BF8"/>
    <w:rsid w:val="0086004A"/>
    <w:rsid w:val="008601B2"/>
    <w:rsid w:val="008602B6"/>
    <w:rsid w:val="00860481"/>
    <w:rsid w:val="0086059D"/>
    <w:rsid w:val="00860B3B"/>
    <w:rsid w:val="00860E0D"/>
    <w:rsid w:val="008617BA"/>
    <w:rsid w:val="00861BEB"/>
    <w:rsid w:val="00861EC8"/>
    <w:rsid w:val="00862230"/>
    <w:rsid w:val="008625A1"/>
    <w:rsid w:val="008626E5"/>
    <w:rsid w:val="008628CD"/>
    <w:rsid w:val="00863197"/>
    <w:rsid w:val="00863C1E"/>
    <w:rsid w:val="00863E4D"/>
    <w:rsid w:val="00864673"/>
    <w:rsid w:val="00865E9B"/>
    <w:rsid w:val="0086663A"/>
    <w:rsid w:val="008702CB"/>
    <w:rsid w:val="008707D8"/>
    <w:rsid w:val="00871610"/>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2CEA"/>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67497"/>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77F52"/>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063"/>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1825"/>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93D"/>
    <w:rsid w:val="00A04DB0"/>
    <w:rsid w:val="00A052C7"/>
    <w:rsid w:val="00A057CD"/>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3E4"/>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6C54"/>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87B5C"/>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83E"/>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AEE"/>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47A"/>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5D10"/>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470A"/>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620"/>
    <w:rsid w:val="00C358EA"/>
    <w:rsid w:val="00C364E8"/>
    <w:rsid w:val="00C366B6"/>
    <w:rsid w:val="00C37724"/>
    <w:rsid w:val="00C3797F"/>
    <w:rsid w:val="00C4095B"/>
    <w:rsid w:val="00C410E6"/>
    <w:rsid w:val="00C422BB"/>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BFC"/>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452"/>
    <w:rsid w:val="00C84B20"/>
    <w:rsid w:val="00C85FFA"/>
    <w:rsid w:val="00C861E9"/>
    <w:rsid w:val="00C864DC"/>
    <w:rsid w:val="00C869C9"/>
    <w:rsid w:val="00C86AB3"/>
    <w:rsid w:val="00C87B61"/>
    <w:rsid w:val="00C87BF8"/>
    <w:rsid w:val="00C90796"/>
    <w:rsid w:val="00C9153B"/>
    <w:rsid w:val="00C91F69"/>
    <w:rsid w:val="00C929A7"/>
    <w:rsid w:val="00C93168"/>
    <w:rsid w:val="00C93BBE"/>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1E87"/>
    <w:rsid w:val="00CF2304"/>
    <w:rsid w:val="00CF2692"/>
    <w:rsid w:val="00CF34D0"/>
    <w:rsid w:val="00CF34DE"/>
    <w:rsid w:val="00CF3B1A"/>
    <w:rsid w:val="00CF4F5D"/>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199"/>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6F6B"/>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401"/>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6AF"/>
    <w:rsid w:val="00DD3E3D"/>
    <w:rsid w:val="00DD41E4"/>
    <w:rsid w:val="00DD4B63"/>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38F"/>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CC8"/>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2DCC"/>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3E2"/>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39E"/>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A1"/>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7FE7DC"/>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aliases w:val="Body Text Char Char"/>
    <w:basedOn w:val="Normal"/>
    <w:link w:val="BodyTextChar"/>
    <w:rsid w:val="00096865"/>
    <w:pPr>
      <w:spacing w:after="120"/>
    </w:pPr>
  </w:style>
  <w:style w:type="character" w:customStyle="1" w:styleId="BodyTextChar">
    <w:name w:val="Body Text Char"/>
    <w:aliases w:val="Body Text Char Char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 w:type="paragraph" w:styleId="HTMLPreformatted">
    <w:name w:val="HTML Preformatted"/>
    <w:basedOn w:val="Normal"/>
    <w:link w:val="HTMLPreformattedChar"/>
    <w:uiPriority w:val="99"/>
    <w:unhideWhenUsed/>
    <w:rsid w:val="002862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2862F7"/>
    <w:rPr>
      <w:rFonts w:ascii="Courier New" w:hAnsi="Courier New" w:cs="Courier New"/>
      <w:lang w:val="en-US" w:eastAsia="en-US" w:bidi="ar-SA"/>
    </w:rPr>
  </w:style>
  <w:style w:type="character" w:customStyle="1" w:styleId="y2iqfc">
    <w:name w:val="y2iqfc"/>
    <w:basedOn w:val="DefaultParagraphFont"/>
    <w:rsid w:val="00C35620"/>
  </w:style>
  <w:style w:type="character" w:customStyle="1" w:styleId="apple-tab-span">
    <w:name w:val="apple-tab-span"/>
    <w:rsid w:val="00C35620"/>
  </w:style>
  <w:style w:type="paragraph" w:customStyle="1" w:styleId="TableParagraph">
    <w:name w:val="Table Paragraph"/>
    <w:basedOn w:val="Normal"/>
    <w:uiPriority w:val="1"/>
    <w:qFormat/>
    <w:rsid w:val="00C35620"/>
    <w:pPr>
      <w:widowControl w:val="0"/>
      <w:autoSpaceDE w:val="0"/>
      <w:autoSpaceDN w:val="0"/>
    </w:pPr>
    <w:rPr>
      <w:rFonts w:ascii="Tahoma" w:eastAsia="Tahoma" w:hAnsi="Tahoma" w:cs="Tahoma"/>
      <w:sz w:val="22"/>
      <w:szCs w:val="22"/>
      <w:lang w:val="z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60449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24747304">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58411979">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E780A-A542-406D-A924-AA5181C7E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2336</TotalTime>
  <Pages>101</Pages>
  <Words>31683</Words>
  <Characters>180597</Characters>
  <Application>Microsoft Office Word</Application>
  <DocSecurity>0</DocSecurity>
  <Lines>1504</Lines>
  <Paragraphs>423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211857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1360</cp:revision>
  <cp:lastPrinted>2018-02-16T07:12:00Z</cp:lastPrinted>
  <dcterms:created xsi:type="dcterms:W3CDTF">2019-10-28T07:04:00Z</dcterms:created>
  <dcterms:modified xsi:type="dcterms:W3CDTF">2025-11-27T05:52:00Z</dcterms:modified>
</cp:coreProperties>
</file>